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81A58" w14:textId="5B54A381" w:rsidR="00B30B11" w:rsidRPr="00055297" w:rsidRDefault="00B30B11" w:rsidP="00B30B11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2B3198D3" wp14:editId="28C0AB9F">
            <wp:extent cx="1598400" cy="838800"/>
            <wp:effectExtent l="0" t="0" r="1905" b="0"/>
            <wp:docPr id="3" name="Рисунок 3" descr="C:\Users\imvasileva\AppData\Local\Microsoft\Windows\Temporary Internet Files\Content.Word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mvasileva\AppData\Local\Microsoft\Windows\Temporary Internet Files\Content.Word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400" cy="8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78B2B" w14:textId="77777777" w:rsidR="00B30B11" w:rsidRPr="005D17CD" w:rsidRDefault="00B30B11" w:rsidP="00B30B11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265C5CEA" w14:textId="77777777" w:rsidR="00E17150" w:rsidRPr="00200A01" w:rsidRDefault="00E17150" w:rsidP="00E17150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200A01">
        <w:rPr>
          <w:rFonts w:ascii="Arial" w:hAnsi="Arial" w:cs="Arial"/>
          <w:b/>
          <w:sz w:val="20"/>
          <w:szCs w:val="20"/>
        </w:rPr>
        <w:t>УТВЕРЖДЕНЫ</w:t>
      </w:r>
    </w:p>
    <w:p w14:paraId="406534C1" w14:textId="77777777" w:rsidR="00E17150" w:rsidRPr="00200A01" w:rsidRDefault="00E17150" w:rsidP="00E17150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200A01">
        <w:rPr>
          <w:rFonts w:ascii="Arial" w:hAnsi="Arial" w:cs="Arial"/>
          <w:b/>
          <w:sz w:val="20"/>
          <w:szCs w:val="20"/>
        </w:rPr>
        <w:t>Приказом ПАО «НК «Роснефть»</w:t>
      </w:r>
    </w:p>
    <w:p w14:paraId="05A5AF5A" w14:textId="07156BA4" w:rsidR="00E17150" w:rsidRPr="00200A01" w:rsidRDefault="00E17150" w:rsidP="00E17150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200A01">
        <w:rPr>
          <w:rFonts w:ascii="Arial" w:hAnsi="Arial" w:cs="Arial"/>
          <w:b/>
          <w:sz w:val="20"/>
          <w:szCs w:val="20"/>
        </w:rPr>
        <w:t>от «</w:t>
      </w:r>
      <w:r w:rsidR="00D97860">
        <w:rPr>
          <w:rFonts w:ascii="Arial" w:hAnsi="Arial" w:cs="Arial"/>
          <w:b/>
          <w:sz w:val="20"/>
          <w:szCs w:val="20"/>
        </w:rPr>
        <w:t>04</w:t>
      </w:r>
      <w:r w:rsidRPr="00200A01">
        <w:rPr>
          <w:rFonts w:ascii="Arial" w:hAnsi="Arial" w:cs="Arial"/>
          <w:b/>
          <w:sz w:val="20"/>
          <w:szCs w:val="20"/>
        </w:rPr>
        <w:t xml:space="preserve">» </w:t>
      </w:r>
      <w:r w:rsidR="00D97860">
        <w:rPr>
          <w:rFonts w:ascii="Arial" w:hAnsi="Arial" w:cs="Arial"/>
          <w:b/>
          <w:sz w:val="20"/>
          <w:szCs w:val="20"/>
        </w:rPr>
        <w:t>ноября</w:t>
      </w:r>
      <w:r w:rsidRPr="00200A01">
        <w:rPr>
          <w:rFonts w:ascii="Arial" w:hAnsi="Arial" w:cs="Arial"/>
          <w:b/>
          <w:sz w:val="20"/>
          <w:szCs w:val="20"/>
        </w:rPr>
        <w:t xml:space="preserve"> 20</w:t>
      </w:r>
      <w:r w:rsidR="00AA531F">
        <w:rPr>
          <w:rFonts w:ascii="Arial" w:hAnsi="Arial" w:cs="Arial"/>
          <w:b/>
          <w:sz w:val="20"/>
          <w:szCs w:val="20"/>
        </w:rPr>
        <w:t>2</w:t>
      </w:r>
      <w:r w:rsidR="00780FA9">
        <w:rPr>
          <w:rFonts w:ascii="Arial" w:hAnsi="Arial" w:cs="Arial"/>
          <w:b/>
          <w:sz w:val="20"/>
          <w:szCs w:val="20"/>
        </w:rPr>
        <w:t>1</w:t>
      </w:r>
      <w:r w:rsidR="00200A01" w:rsidRPr="00200A01">
        <w:rPr>
          <w:rFonts w:ascii="Arial" w:hAnsi="Arial" w:cs="Arial"/>
          <w:b/>
          <w:sz w:val="20"/>
          <w:szCs w:val="20"/>
        </w:rPr>
        <w:t xml:space="preserve"> </w:t>
      </w:r>
      <w:r w:rsidRPr="00200A01">
        <w:rPr>
          <w:rFonts w:ascii="Arial" w:hAnsi="Arial" w:cs="Arial"/>
          <w:b/>
          <w:sz w:val="20"/>
          <w:szCs w:val="20"/>
        </w:rPr>
        <w:t xml:space="preserve">г. № </w:t>
      </w:r>
      <w:r w:rsidR="00D97860">
        <w:rPr>
          <w:rFonts w:ascii="Arial" w:hAnsi="Arial" w:cs="Arial"/>
          <w:b/>
          <w:sz w:val="20"/>
          <w:szCs w:val="20"/>
        </w:rPr>
        <w:t>573</w:t>
      </w:r>
    </w:p>
    <w:p w14:paraId="437F2F20" w14:textId="6EC17B42" w:rsidR="00B30B11" w:rsidRDefault="00E17150" w:rsidP="00B30B11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200A01">
        <w:rPr>
          <w:rFonts w:ascii="Arial" w:hAnsi="Arial" w:cs="Arial"/>
          <w:b/>
          <w:sz w:val="20"/>
          <w:szCs w:val="20"/>
        </w:rPr>
        <w:t>Введ</w:t>
      </w:r>
      <w:r w:rsidR="00AA531F">
        <w:rPr>
          <w:rFonts w:ascii="Arial" w:hAnsi="Arial" w:cs="Arial"/>
          <w:b/>
          <w:sz w:val="20"/>
          <w:szCs w:val="20"/>
        </w:rPr>
        <w:t>ены в действие «</w:t>
      </w:r>
      <w:r w:rsidR="00D97860">
        <w:rPr>
          <w:rFonts w:ascii="Arial" w:hAnsi="Arial" w:cs="Arial"/>
          <w:b/>
          <w:sz w:val="20"/>
          <w:szCs w:val="20"/>
        </w:rPr>
        <w:t>04</w:t>
      </w:r>
      <w:r w:rsidR="00AA531F">
        <w:rPr>
          <w:rFonts w:ascii="Arial" w:hAnsi="Arial" w:cs="Arial"/>
          <w:b/>
          <w:sz w:val="20"/>
          <w:szCs w:val="20"/>
        </w:rPr>
        <w:t xml:space="preserve">» </w:t>
      </w:r>
      <w:r w:rsidR="00D97860">
        <w:rPr>
          <w:rFonts w:ascii="Arial" w:hAnsi="Arial" w:cs="Arial"/>
          <w:b/>
          <w:sz w:val="20"/>
          <w:szCs w:val="20"/>
        </w:rPr>
        <w:t>ноября</w:t>
      </w:r>
      <w:r w:rsidR="00AA531F">
        <w:rPr>
          <w:rFonts w:ascii="Arial" w:hAnsi="Arial" w:cs="Arial"/>
          <w:b/>
          <w:sz w:val="20"/>
          <w:szCs w:val="20"/>
        </w:rPr>
        <w:t xml:space="preserve"> 202</w:t>
      </w:r>
      <w:r w:rsidR="00780FA9">
        <w:rPr>
          <w:rFonts w:ascii="Arial" w:hAnsi="Arial" w:cs="Arial"/>
          <w:b/>
          <w:sz w:val="20"/>
          <w:szCs w:val="20"/>
        </w:rPr>
        <w:t>1</w:t>
      </w:r>
      <w:r w:rsidR="00200A01" w:rsidRPr="00200A01">
        <w:rPr>
          <w:rFonts w:ascii="Arial" w:hAnsi="Arial" w:cs="Arial"/>
          <w:b/>
          <w:sz w:val="20"/>
          <w:szCs w:val="20"/>
        </w:rPr>
        <w:t xml:space="preserve"> </w:t>
      </w:r>
      <w:r w:rsidRPr="00200A01">
        <w:rPr>
          <w:rFonts w:ascii="Arial" w:hAnsi="Arial" w:cs="Arial"/>
          <w:b/>
          <w:sz w:val="20"/>
          <w:szCs w:val="20"/>
        </w:rPr>
        <w:t>г</w:t>
      </w:r>
      <w:r w:rsidR="00200A01" w:rsidRPr="00200A01">
        <w:rPr>
          <w:rFonts w:ascii="Arial" w:hAnsi="Arial" w:cs="Arial"/>
          <w:b/>
          <w:sz w:val="20"/>
          <w:szCs w:val="20"/>
        </w:rPr>
        <w:t>.</w:t>
      </w:r>
    </w:p>
    <w:p w14:paraId="1C559919" w14:textId="77777777" w:rsidR="001470FC" w:rsidRDefault="001470FC" w:rsidP="00B30B11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78E9EDDA" w14:textId="1353BC6A" w:rsidR="001470FC" w:rsidRDefault="001470FC" w:rsidP="001470FC">
      <w:pPr>
        <w:pStyle w:val="110"/>
        <w:spacing w:line="360" w:lineRule="auto"/>
        <w:ind w:left="5390"/>
        <w:rPr>
          <w:b/>
        </w:rPr>
      </w:pPr>
      <w:r>
        <w:rPr>
          <w:b/>
        </w:rPr>
        <w:t>ВВЕДЕНЫ В ДЕЙСТВИЕ</w:t>
      </w:r>
    </w:p>
    <w:p w14:paraId="4156B7E3" w14:textId="57520FCE" w:rsidR="001470FC" w:rsidRDefault="001470FC" w:rsidP="001470FC">
      <w:pPr>
        <w:pStyle w:val="110"/>
        <w:spacing w:line="360" w:lineRule="auto"/>
        <w:ind w:left="5390"/>
        <w:rPr>
          <w:b/>
        </w:rPr>
      </w:pPr>
      <w:r>
        <w:rPr>
          <w:b/>
        </w:rPr>
        <w:t>с «29» ноября 2021 г.</w:t>
      </w:r>
    </w:p>
    <w:p w14:paraId="36D94453" w14:textId="34C43C52" w:rsidR="001470FC" w:rsidRDefault="001470FC" w:rsidP="001470FC">
      <w:pPr>
        <w:pStyle w:val="110"/>
        <w:spacing w:line="360" w:lineRule="auto"/>
        <w:ind w:left="5390"/>
        <w:rPr>
          <w:b/>
        </w:rPr>
      </w:pPr>
      <w:r>
        <w:rPr>
          <w:b/>
        </w:rPr>
        <w:t xml:space="preserve">Приказом </w:t>
      </w:r>
      <w:r w:rsidRPr="001470FC">
        <w:rPr>
          <w:b/>
        </w:rPr>
        <w:t>ООО «РН-Ванкор»</w:t>
      </w:r>
    </w:p>
    <w:p w14:paraId="481EFB38" w14:textId="232EF1EB" w:rsidR="001470FC" w:rsidRDefault="001470FC" w:rsidP="001470FC">
      <w:pPr>
        <w:pStyle w:val="110"/>
        <w:spacing w:line="360" w:lineRule="auto"/>
        <w:ind w:left="5390"/>
        <w:rPr>
          <w:b/>
        </w:rPr>
      </w:pPr>
      <w:r>
        <w:rPr>
          <w:b/>
        </w:rPr>
        <w:t>от «29» ноября 2021 г. №</w:t>
      </w:r>
      <w:r>
        <w:t xml:space="preserve"> </w:t>
      </w:r>
      <w:r w:rsidRPr="001470FC">
        <w:rPr>
          <w:b/>
        </w:rPr>
        <w:t>РНВ-433/лнд</w:t>
      </w:r>
    </w:p>
    <w:p w14:paraId="4AAF5E08" w14:textId="77777777" w:rsidR="00B30B11" w:rsidRDefault="00B30B11" w:rsidP="00B30B11">
      <w:pPr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44B72E79" w14:textId="77777777" w:rsidR="00B30B11" w:rsidRPr="00200A01" w:rsidRDefault="00B30B11" w:rsidP="00B30B11">
      <w:pPr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427EC26E" w14:textId="77777777" w:rsidR="00B30B11" w:rsidRPr="0038476A" w:rsidRDefault="00B30B11" w:rsidP="00B30B11">
      <w:pPr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14:paraId="1D6E041C" w14:textId="77777777" w:rsidR="00743233" w:rsidRPr="00200A01" w:rsidRDefault="00743233" w:rsidP="00B30B11">
      <w:pPr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B30B11" w:rsidRPr="00055297" w14:paraId="58D595C6" w14:textId="77777777" w:rsidTr="00B573C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3F5D413" w14:textId="22DE808A" w:rsidR="00B30B11" w:rsidRPr="00A83041" w:rsidRDefault="00B62E6E" w:rsidP="007372B2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A83041">
              <w:rPr>
                <w:rFonts w:ascii="Arial" w:hAnsi="Arial" w:cs="Arial"/>
                <w:b/>
                <w:spacing w:val="-4"/>
                <w:sz w:val="26"/>
                <w:szCs w:val="26"/>
              </w:rPr>
              <w:t>МЕТОДИЧЕСКИЕ УКАЗАНИЯ КОМПАНИИ</w:t>
            </w:r>
          </w:p>
        </w:tc>
      </w:tr>
    </w:tbl>
    <w:p w14:paraId="14DFA19A" w14:textId="0CAE6D3C" w:rsidR="00B30B11" w:rsidRPr="00C67792" w:rsidRDefault="00B30B11" w:rsidP="00C67792">
      <w:pPr>
        <w:spacing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67792">
        <w:rPr>
          <w:rFonts w:ascii="Arial" w:hAnsi="Arial" w:cs="Arial"/>
          <w:b/>
          <w:spacing w:val="-4"/>
          <w:sz w:val="32"/>
          <w:szCs w:val="32"/>
        </w:rPr>
        <w:t>ТРЕБОВАНИЯ К АВТОМАТИЗИРОВАННЫМ РАБОЧИМ МЕСТАМ ПОЛЬЗОВАТЕЛЕЙ КОРПОРАТИВНОЙ СЕТИ КОМПАНИИ</w:t>
      </w:r>
    </w:p>
    <w:p w14:paraId="60EB96D3" w14:textId="58C133F5" w:rsidR="00B30B11" w:rsidRPr="00C67792" w:rsidRDefault="00B30B11" w:rsidP="00C67792">
      <w:pPr>
        <w:spacing w:before="120" w:after="480"/>
        <w:jc w:val="center"/>
        <w:rPr>
          <w:rFonts w:ascii="Arial" w:hAnsi="Arial" w:cs="Arial"/>
          <w:b/>
          <w:snapToGrid w:val="0"/>
        </w:rPr>
      </w:pPr>
      <w:r w:rsidRPr="00C67792">
        <w:rPr>
          <w:rFonts w:ascii="Arial" w:hAnsi="Arial" w:cs="Arial"/>
          <w:b/>
          <w:snapToGrid w:val="0"/>
        </w:rPr>
        <w:t xml:space="preserve">№ </w:t>
      </w:r>
      <w:r w:rsidR="003C4972" w:rsidRPr="00C67792">
        <w:rPr>
          <w:rFonts w:ascii="Arial" w:hAnsi="Arial" w:cs="Arial"/>
          <w:b/>
          <w:snapToGrid w:val="0"/>
        </w:rPr>
        <w:t>П3-04 М-0083</w:t>
      </w:r>
    </w:p>
    <w:p w14:paraId="0E0411EF" w14:textId="383CAC67" w:rsidR="00B30B11" w:rsidRPr="00C67792" w:rsidRDefault="00B30B11" w:rsidP="00C67792">
      <w:pPr>
        <w:spacing w:after="480"/>
        <w:jc w:val="center"/>
        <w:rPr>
          <w:rFonts w:ascii="Arial" w:hAnsi="Arial" w:cs="Arial"/>
          <w:b/>
          <w:sz w:val="20"/>
          <w:szCs w:val="20"/>
        </w:rPr>
      </w:pPr>
      <w:r w:rsidRPr="00055297">
        <w:rPr>
          <w:rFonts w:ascii="Arial" w:hAnsi="Arial" w:cs="Arial"/>
          <w:b/>
          <w:sz w:val="20"/>
          <w:szCs w:val="20"/>
        </w:rPr>
        <w:t xml:space="preserve">ВЕРСИЯ </w:t>
      </w:r>
      <w:r w:rsidR="00BF51AD">
        <w:rPr>
          <w:rFonts w:ascii="Arial" w:hAnsi="Arial" w:cs="Arial"/>
          <w:b/>
          <w:sz w:val="20"/>
          <w:szCs w:val="20"/>
        </w:rPr>
        <w:t>3</w:t>
      </w:r>
    </w:p>
    <w:p w14:paraId="4D30C648" w14:textId="77777777" w:rsidR="00B30B11" w:rsidRPr="00055297" w:rsidRDefault="00B30B11" w:rsidP="00B30B11">
      <w:pPr>
        <w:jc w:val="center"/>
        <w:rPr>
          <w:rFonts w:ascii="Arial" w:hAnsi="Arial" w:cs="Arial"/>
          <w:sz w:val="20"/>
          <w:szCs w:val="20"/>
        </w:rPr>
      </w:pPr>
    </w:p>
    <w:p w14:paraId="6333846E" w14:textId="77777777" w:rsidR="00B30B11" w:rsidRPr="00055297" w:rsidRDefault="00B30B11" w:rsidP="00B30B11">
      <w:pPr>
        <w:jc w:val="center"/>
        <w:rPr>
          <w:rFonts w:ascii="Arial" w:hAnsi="Arial" w:cs="Arial"/>
          <w:sz w:val="20"/>
          <w:szCs w:val="20"/>
        </w:rPr>
      </w:pPr>
    </w:p>
    <w:p w14:paraId="4A6C6CB7" w14:textId="77777777" w:rsidR="00B30B11" w:rsidRPr="00055297" w:rsidRDefault="00B30B11" w:rsidP="00B30B11">
      <w:pPr>
        <w:jc w:val="center"/>
        <w:rPr>
          <w:rFonts w:ascii="Arial" w:hAnsi="Arial" w:cs="Arial"/>
          <w:sz w:val="20"/>
          <w:szCs w:val="20"/>
        </w:rPr>
      </w:pPr>
    </w:p>
    <w:p w14:paraId="3C9392E1" w14:textId="77777777" w:rsidR="00B30B11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047698E2" w14:textId="77777777" w:rsidR="00B30B11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3EEE5070" w14:textId="34C80E48" w:rsidR="00C363B5" w:rsidRPr="00055297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6F9E1251" w14:textId="77777777" w:rsidR="00B30B11" w:rsidRPr="00055297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1E319C52" w14:textId="77777777" w:rsidR="00B30B11" w:rsidRPr="00055297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669B308A" w14:textId="77777777" w:rsidR="00B30B11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6AA2090E" w14:textId="77777777" w:rsidR="00B30B11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65423FA4" w14:textId="4004765F" w:rsidR="00B30B11" w:rsidRDefault="00B30B11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063DF81A" w14:textId="1263ABE7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14C68813" w14:textId="1F5EFB80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30705DD0" w14:textId="77777777" w:rsidR="00616976" w:rsidRDefault="00616976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19E312A0" w14:textId="374E55A6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53388CC2" w14:textId="3B7CC4F2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3C9C42EB" w14:textId="51C00464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4E75540F" w14:textId="0626943A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11112135" w14:textId="5933A134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2CBC3583" w14:textId="4B5DB277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64944AD5" w14:textId="2807B1C9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4A3C2EC8" w14:textId="01DB826E" w:rsidR="00C363B5" w:rsidRDefault="00C363B5" w:rsidP="00B30B11">
      <w:pPr>
        <w:jc w:val="center"/>
        <w:rPr>
          <w:rFonts w:ascii="Arial" w:hAnsi="Arial" w:cs="Arial"/>
          <w:b/>
          <w:sz w:val="16"/>
          <w:szCs w:val="16"/>
        </w:rPr>
      </w:pPr>
    </w:p>
    <w:p w14:paraId="3A7BC831" w14:textId="5317A989" w:rsidR="00B30B11" w:rsidRPr="00055297" w:rsidRDefault="00B30B11" w:rsidP="00B30B11">
      <w:pPr>
        <w:jc w:val="center"/>
        <w:rPr>
          <w:rFonts w:ascii="Arial" w:hAnsi="Arial" w:cs="Arial"/>
          <w:b/>
          <w:sz w:val="18"/>
          <w:szCs w:val="18"/>
        </w:rPr>
      </w:pPr>
      <w:r w:rsidRPr="00055297">
        <w:rPr>
          <w:rFonts w:ascii="Arial" w:hAnsi="Arial" w:cs="Arial"/>
          <w:b/>
          <w:sz w:val="18"/>
          <w:szCs w:val="18"/>
        </w:rPr>
        <w:t>МОСКВА</w:t>
      </w:r>
    </w:p>
    <w:p w14:paraId="39BBCA21" w14:textId="5205B11D" w:rsidR="00B30B11" w:rsidRDefault="00B30B11" w:rsidP="00B30B11">
      <w:pPr>
        <w:jc w:val="center"/>
        <w:rPr>
          <w:rFonts w:ascii="Arial" w:hAnsi="Arial" w:cs="Arial"/>
          <w:b/>
          <w:sz w:val="18"/>
          <w:szCs w:val="18"/>
        </w:rPr>
      </w:pPr>
      <w:r w:rsidRPr="00055297">
        <w:rPr>
          <w:rFonts w:ascii="Arial" w:hAnsi="Arial" w:cs="Arial"/>
          <w:b/>
          <w:sz w:val="18"/>
          <w:szCs w:val="18"/>
        </w:rPr>
        <w:t>20</w:t>
      </w:r>
      <w:r w:rsidR="00AA531F">
        <w:rPr>
          <w:rFonts w:ascii="Arial" w:hAnsi="Arial" w:cs="Arial"/>
          <w:b/>
          <w:sz w:val="18"/>
          <w:szCs w:val="18"/>
        </w:rPr>
        <w:t>2</w:t>
      </w:r>
      <w:r w:rsidR="00780FA9">
        <w:rPr>
          <w:rFonts w:ascii="Arial" w:hAnsi="Arial" w:cs="Arial"/>
          <w:b/>
          <w:sz w:val="18"/>
          <w:szCs w:val="18"/>
        </w:rPr>
        <w:t>1</w:t>
      </w:r>
    </w:p>
    <w:p w14:paraId="3F688452" w14:textId="77777777" w:rsidR="00780FA9" w:rsidRPr="00A90D95" w:rsidRDefault="00780FA9" w:rsidP="00B30B11">
      <w:pPr>
        <w:jc w:val="center"/>
        <w:rPr>
          <w:rFonts w:ascii="Arial" w:hAnsi="Arial" w:cs="Arial"/>
          <w:b/>
          <w:sz w:val="18"/>
          <w:szCs w:val="18"/>
        </w:rPr>
        <w:sectPr w:rsidR="00780FA9" w:rsidRPr="00A90D95" w:rsidSect="00200A01">
          <w:headerReference w:type="default" r:id="rId9"/>
          <w:footerReference w:type="default" r:id="rId10"/>
          <w:footerReference w:type="first" r:id="rId11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74463504" w14:textId="77777777" w:rsidR="00B30B11" w:rsidRPr="00055297" w:rsidRDefault="00B30B11" w:rsidP="00B30B11">
      <w:pPr>
        <w:pStyle w:val="S13"/>
      </w:pPr>
      <w:bookmarkStart w:id="1" w:name="_Toc360107084"/>
      <w:bookmarkStart w:id="2" w:name="_Toc363218059"/>
      <w:bookmarkStart w:id="3" w:name="_Toc365312498"/>
      <w:bookmarkStart w:id="4" w:name="_Toc365360631"/>
      <w:bookmarkStart w:id="5" w:name="_Toc365369256"/>
      <w:bookmarkStart w:id="6" w:name="_Toc374005097"/>
      <w:bookmarkStart w:id="7" w:name="_Toc380682120"/>
      <w:bookmarkStart w:id="8" w:name="_Toc384214115"/>
      <w:bookmarkStart w:id="9" w:name="_Toc415129040"/>
      <w:bookmarkStart w:id="10" w:name="_Toc415141184"/>
      <w:bookmarkStart w:id="11" w:name="_Toc415143896"/>
      <w:bookmarkStart w:id="12" w:name="_Toc415144095"/>
      <w:bookmarkStart w:id="13" w:name="_Toc417572638"/>
      <w:bookmarkStart w:id="14" w:name="_Toc418768068"/>
      <w:bookmarkStart w:id="15" w:name="_Toc418856247"/>
      <w:bookmarkStart w:id="16" w:name="_Toc421740000"/>
      <w:bookmarkStart w:id="17" w:name="_Toc423017955"/>
      <w:bookmarkStart w:id="18" w:name="_Toc423967045"/>
      <w:bookmarkStart w:id="19" w:name="_Toc453080772"/>
      <w:bookmarkStart w:id="20" w:name="_Toc460507143"/>
      <w:bookmarkStart w:id="21" w:name="_Toc16500825"/>
      <w:bookmarkStart w:id="22" w:name="_Toc17103957"/>
      <w:bookmarkStart w:id="23" w:name="_Toc18324571"/>
      <w:bookmarkStart w:id="24" w:name="_Toc23170197"/>
      <w:bookmarkStart w:id="25" w:name="_Toc23518406"/>
      <w:bookmarkStart w:id="26" w:name="_Toc28598908"/>
      <w:bookmarkStart w:id="27" w:name="_Toc30432718"/>
      <w:bookmarkStart w:id="28" w:name="_Toc31640014"/>
      <w:bookmarkStart w:id="29" w:name="_Toc31703611"/>
      <w:bookmarkStart w:id="30" w:name="_Toc33544383"/>
      <w:bookmarkStart w:id="31" w:name="_Toc33604397"/>
      <w:bookmarkStart w:id="32" w:name="_Toc41482041"/>
      <w:bookmarkStart w:id="33" w:name="_Toc45123365"/>
      <w:bookmarkEnd w:id="0"/>
      <w:r w:rsidRPr="00055297">
        <w:rPr>
          <w:caps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46CE346" w14:textId="77777777" w:rsidR="00B30B11" w:rsidRDefault="00B30B11" w:rsidP="00B30B11"/>
    <w:p w14:paraId="2057C1FC" w14:textId="77777777" w:rsidR="00B30B11" w:rsidRPr="00F2473F" w:rsidRDefault="00B30B11" w:rsidP="00B30B11"/>
    <w:bookmarkStart w:id="34" w:name="_Toc359941333"/>
    <w:p w14:paraId="3C73001F" w14:textId="1A9AA9F3" w:rsidR="00B03352" w:rsidRPr="00B03352" w:rsidRDefault="00B30B11" w:rsidP="00B03352">
      <w:pPr>
        <w:pStyle w:val="13"/>
        <w:rPr>
          <w:rStyle w:val="a8"/>
          <w:rFonts w:eastAsia="Times New Roman"/>
          <w:bCs/>
          <w:snapToGrid w:val="0"/>
          <w:color w:val="auto"/>
          <w:lang w:eastAsia="ru-RU"/>
        </w:rPr>
      </w:pPr>
      <w:r w:rsidRPr="00B03352">
        <w:fldChar w:fldCharType="begin"/>
      </w:r>
      <w:r w:rsidRPr="00B03352">
        <w:instrText xml:space="preserve"> TOC \o "1-3" \h \z \t "S_Заголовок3_СписокН;3" </w:instrText>
      </w:r>
      <w:r w:rsidRPr="00B03352">
        <w:fldChar w:fldCharType="separate"/>
      </w:r>
      <w:hyperlink w:anchor="_Toc45123366" w:history="1"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>1.</w:t>
        </w:r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ab/>
          <w:t>ВВОДНЫЕ ПОЛОЖЕНИЯ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_Toc45123366 \h </w:instrTex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5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14:paraId="22D87D01" w14:textId="6C5FF6D3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67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НАЗНАЧЕНИЕ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_Toc45123367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5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66405DBC" w14:textId="1A99E990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68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ОБЛАСТЬ ДЕЙСТВИЯ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_Toc45123368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5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4E58F559" w14:textId="302971D5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69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ПЕРИОД ДЕЙСТВИЯ И ПОРЯДОК ВНЕСЕНИЯ ИЗМЕНЕНИЙ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_Toc45123369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6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45C9416E" w14:textId="11F42168" w:rsidR="00B03352" w:rsidRPr="00B03352" w:rsidRDefault="00685554" w:rsidP="00B03352">
      <w:pPr>
        <w:pStyle w:val="13"/>
        <w:rPr>
          <w:rStyle w:val="a8"/>
          <w:rFonts w:eastAsia="Times New Roman"/>
          <w:bCs/>
          <w:snapToGrid w:val="0"/>
          <w:color w:val="auto"/>
          <w:lang w:eastAsia="ru-RU"/>
        </w:rPr>
      </w:pPr>
      <w:hyperlink w:anchor="_Toc45123370" w:history="1"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>2.</w:t>
        </w:r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ab/>
          <w:t>ГЛОССАРИЙ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_Toc45123370 \h </w:instrTex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7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14:paraId="54DFFA97" w14:textId="47980476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71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2.1.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ТЕРМИНЫ И ОБОЗНАЧЕНИЯ КОРПОРАТИВНОГО ГЛОССАРИЯ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_Toc45123371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7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2F9D66B2" w14:textId="28A05DC6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72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2.2.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РОЛИ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_Toc45123372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7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44798D76" w14:textId="0C58384D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73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2.3.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ТЕРМИНЫ И ОБОЗНАЧЕНИЯ ДЛЯ ЦЕЛЕЙ НАСТОЯЩЕГО ДОКУМЕНТА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_Toc45123373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8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0634B6B2" w14:textId="2AF7C8C6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374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2.4.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СОКРАЩЕНИЯ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_Toc45123374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9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2F518170" w14:textId="50416C89" w:rsidR="00B03352" w:rsidRPr="00B03352" w:rsidRDefault="00685554" w:rsidP="00B03352">
      <w:pPr>
        <w:pStyle w:val="13"/>
        <w:rPr>
          <w:rStyle w:val="a8"/>
          <w:rFonts w:eastAsia="Times New Roman"/>
          <w:bCs/>
          <w:snapToGrid w:val="0"/>
          <w:color w:val="auto"/>
        </w:rPr>
      </w:pPr>
      <w:hyperlink w:anchor="_Toc45123375" w:history="1"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>3.</w:t>
        </w:r>
        <w:r w:rsidR="00B03352" w:rsidRPr="00B03352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АВТОМАТИЗИРОВАННОЕ РАБОЧЕЕ МЕСТО ПОЛЬЗОВАТЕЛЯ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_Toc45123375 \h </w:instrTex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11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14:paraId="64DF770F" w14:textId="7E9EA5D2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  <w:lang w:eastAsia="ru-RU"/>
        </w:rPr>
      </w:pPr>
      <w:hyperlink w:anchor="_Toc45123376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3.1.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ab/>
          <w:t>ТЕХНИЧЕСКИЕ ПРОФИЛИ ПОЛЬЗОВАТЕЛЕЙ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_Toc45123376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12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6BE75E54" w14:textId="4C0D6445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77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«ГЛАВНЫЙ ИСПОЛНИТЕЛЬНЫЙ ДИРЕКТОР»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_Toc45123377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17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261A9B3A" w14:textId="3CC91EB2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78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«ТОП-МЕНЕДЖЕР»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_Toc45123378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17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65C1CA53" w14:textId="7C49FC61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79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«РУКОВОДИТЕЛЬ (РАСШИРЕННЫЙ)»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_Toc45123379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20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67BAC37" w14:textId="36F7F099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0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«РУКОВОДИТЕЛЬ (БАЗОВЫЙ)»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_Toc45123380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22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618AA08E" w14:textId="73852D43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1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3.1.5.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«ПОМОЩНИК»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_Toc45123381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24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1E3E5AFA" w14:textId="5BCC19A9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2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3.1.6.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«ОФИСНЫЙ РАБОТНИК (РАСШИРЕННЫЙ)»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_Toc45123382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26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934F82B" w14:textId="607B4E5B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3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3.1.7.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«ОФИСНЫЙ РАБОТНИК (БАЗОВЫЙ)»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_Toc45123383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28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6021712C" w14:textId="7BF7E25E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4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3.1.8.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«ВНЕОФИСНЫЙ РАБОТНИК»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_Toc45123384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30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DFF7FDE" w14:textId="3E623444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5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3.1.9.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«ВНЕШТАТНЫЙ РАБОТНИК»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_Toc45123385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30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4DD97483" w14:textId="30728E52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6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3.1.10.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«МОБИЛЬНЫЙ РАБОТНИК»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_Toc45123386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31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2A57B203" w14:textId="20D348CA" w:rsidR="00B03352" w:rsidRPr="00B03352" w:rsidRDefault="00685554" w:rsidP="00B03352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7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3.1.11.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ОТП «СПЕЦИАЛИЗИРОВАННЫЙ РАБОТНИК»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_Toc45123387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32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0154F090" w14:textId="15C66626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  <w:lang w:eastAsia="ru-RU"/>
        </w:rPr>
      </w:pPr>
      <w:hyperlink w:anchor="_Toc45123388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3.2.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ab/>
          <w:t>ПЕРСОНАЛЬНЫЙ КОМПЬЮТЕР СТАЦИОНАРНЫЙ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_Toc45123388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33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329D8520" w14:textId="32AA7619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89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3.2.1.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ПЕРСОНАЛЬНЫМ КОМПЬЮТЕРАМ СТАЦИОНАРНЫМ, НАХОДЯЩИМСЯ В ЭКСПЛУАТАЦИИ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_Toc45123389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33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6008FB09" w14:textId="745526FF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0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3.2.2.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ОФИСНЫЙ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_Toc45123390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33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3936884" w14:textId="6C8CD1A5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1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3.2.3.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ОФИСНЫЙ ДЛЯ РУКОВОДИТЕЛЯ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_Toc45123391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33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91D62D3" w14:textId="3F774A9A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2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3.2.4.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МОНОБЛОК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_Toc45123392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7650E72" w14:textId="120725CE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3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3.2.5.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СПЕЦИАЛИЗИРОВАННЫЙ ТИП 1 (КОНФИГУРАЦИЯ С ОДНИМ ПРОЦЕССОРОМ)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_Toc45123393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AE8046D" w14:textId="69CD6531" w:rsidR="00B03352" w:rsidRPr="00B03352" w:rsidRDefault="00685554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45123394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3.2.6.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СПЕЦИАЛИЗИРОВАННЫЙ ТИП 2 (КОНФИГУРАЦИЯ С ДВУМЯ ПРОЦЕССОРАМИ)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_Toc45123394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11FEC1B6" w14:textId="3E7800FD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  <w:lang w:eastAsia="ru-RU"/>
        </w:rPr>
      </w:pPr>
      <w:hyperlink w:anchor="_Toc45123395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3.3.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ab/>
          <w:t>ПЕРСОНАЛЬНЫЙ КОМПЬЮТЕР ПЕРЕНОСНОЙ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_Toc45123395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34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755A1D1C" w14:textId="3E12B498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6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3.3.1.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ПЕРСОНАЛЬНЫМ КОМПЬЮТЕРАМ ПЕРЕНОСНЫМ,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НАХОДЯЩИМСЯ В ЭКСПЛУАТАЦИИ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_Toc45123396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1D1BABA4" w14:textId="05693CD6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7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3.3.2.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ПЕРЕНОСНОЙ СТАНДАРТНЫЙ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_Toc45123397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49947EC8" w14:textId="3CA9412A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8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3.3.3.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ПЕРЕНОСНОЙ ОБЛЕГЧЕННЫЙ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_Toc45123398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35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60D08E14" w14:textId="38D58F18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399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3.3.4.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ПЕРСОНАЛЬНЫЙ КОМПЬЮТЕР ПЕРЕНОСНОЙ СПЕЦИАЛИЗИРОВАННЫЙ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_Toc45123399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35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3BE783C9" w14:textId="49514E24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00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3.4.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ТОНКИЙ КЛИЕНТ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_Toc45123400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35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3BB78CC9" w14:textId="1E2517C8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01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3.5.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МОНИТОР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_Toc45123401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35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0BA0E1E6" w14:textId="4BCB9445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02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3.5.1.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МОНИТОРАМ, НАХОДЯЩИМСЯ В ЭКСПЛУАТАЦИИ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_Toc45123402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35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3606F718" w14:textId="67504C6B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03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3.5.2.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ЗАКУПАЕМЫМ МОНИТОРАМ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_Toc45123403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35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44421295" w14:textId="0E2DF5B1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04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3.6.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АКСЕССУАРЫ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_Toc45123404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36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35CFC72E" w14:textId="6C93B698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05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3.6.1.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КЛАВИАТУРА И КОМПЬЮТЕРНАЯ МЫШЬ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_Toc45123405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36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F18FC82" w14:textId="526A37FE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06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3.6.2.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ДОК-СТАНЦИЯ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_Toc45123406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36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C9C0E65" w14:textId="3B271751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07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3.6.3.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СЪЕМНЫЙ МАШИННЫЙ НОСИТЕЛЬ ИНФОРМАЦИИ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_Toc45123407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36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09E12C9C" w14:textId="31642593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08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3.6.4.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УСТРОЙСТВА МОБИЛЬНОГО ДОСТУПА В ИНТЕРНЕТ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_Toc45123408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36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1E791026" w14:textId="1A49050F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09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3.7.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АБОНЕНТСКОЕ ОБОРУДОВАНИЕ ТЕЛЕФОННОЙ СВЯЗИ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_Toc45123409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37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256D537A" w14:textId="3594CF6D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10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3.8.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ПЕРИФЕРИЙНЫЕ УСТРОЙСТВА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_Toc45123410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37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6E2848B5" w14:textId="09A678E0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11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3.8.1.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ЭКСПЛУАТИРУЕМЫМ И ЗАКУПАЕМЫМ ПРИНТЕРАМ И МФУ ФОРМАТА А4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_Toc45123411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37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1A7A3C58" w14:textId="3E4F4B4D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12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3.8.2.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ЭКСПЛУАТИРУЕМЫМ И ЗАКУПАЕМЫМ ПРИНТЕРАМ И МФУ ФОРМАТА А3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_Toc45123412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37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E69C7B8" w14:textId="118A9778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13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3.8.3.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ЭКСПЛУАТИРУЕМЫМ И ЗАКУПАЕМЫМ ЛОКАЛЬНЫМ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СКАНЕРАМ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_Toc45123413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38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1B1FD030" w14:textId="0C9F20C9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14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3.9.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МОБИЛЬНЫЕ УСТРОЙСТВА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_Toc45123414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38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2E827BF5" w14:textId="33751175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15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3.9.1.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ЭКСПЛУАТИРУЕМЫМ И ЗАКУПАЕМЫМ МОБИЛЬНЫМ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ТЕЛЕФОНАМ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_Toc45123415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38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EDA3A85" w14:textId="04EAAF39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16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3.9.2.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ЭКСПЛУАТИРУЕМЫМ И ЗАКУПАЕМЫМ СМАРТФОНАМ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_Toc45123416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38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503FC52" w14:textId="666EE1DD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17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3.9.3.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ЭКСПЛУАТИРУЕМЫМ И ЗАКУПАЕМЫМ ПЛАНШЕТНЫМ КОМПЬЮТЕРАМ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_Toc45123417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39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34F3C73B" w14:textId="632ECA70" w:rsidR="00B03352" w:rsidRPr="00B03352" w:rsidRDefault="00685554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45123418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3.9.4.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ЭКСПЛУАТИРУЕМЫМ И ЗАКУПАЕМЫМ СПУТНИКОВЫМ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ТЕЛЕФОНАМ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_Toc45123418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39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072EFC93" w14:textId="2ADA8DF2" w:rsidR="00B03352" w:rsidRPr="00B03352" w:rsidRDefault="00685554" w:rsidP="00B03352">
      <w:pPr>
        <w:pStyle w:val="22"/>
        <w:rPr>
          <w:rStyle w:val="a8"/>
          <w:rFonts w:eastAsia="Times New Roman"/>
          <w:smallCaps/>
          <w:snapToGrid w:val="0"/>
          <w:color w:val="auto"/>
        </w:rPr>
      </w:pPr>
      <w:hyperlink w:anchor="_Toc45123419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3.10.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ПЕРСОНАЛЬНЫЕ СИСТЕМЫ ВИДЕОКОНФЕРЕНЦСВЯЗИ И МУЛЬТИМЕДИА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_Toc45123419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39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309C5A96" w14:textId="2285048F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0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3.10.1.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ЭКСПЛУАТИРУЕМЫМ И ЗАКУПАЕМЫМ ПЕРСОНАЛЬНЫМ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СИСТЕМАМ ВИДЕОКОНФЕРЕНЦСВЯЗИ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_Toc45123420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39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94BF565" w14:textId="3B2A4F17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1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3.10.2.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ЭКСПЛУАТИРУЕМЫМ И ЗАКУПАЕМЫМ ПЕРСОНАЛЬНЫМ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СИСТЕМАМ СПУТНИКОВОГО ТЕЛЕВИДЕНИЯ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_Toc45123421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40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21219C7" w14:textId="1480F936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2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3.10.3.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 xml:space="preserve">МИНИМАЛЬНЫЕ ТРЕБОВАНИЯ К ЭКСПЛУАТИРУЕМЫМ И ЗАКУПАЕМЫМ ПЕРСОНАЛЬНЫМ </w:t>
        </w:r>
        <w:r w:rsid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br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СИСТЕМАМ IP-/КАБЕЛЬНОГО ТЕЛЕВИДЕНИЯ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_Toc45123422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40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3B73CB53" w14:textId="0EAACADB" w:rsidR="00B03352" w:rsidRPr="00B03352" w:rsidRDefault="00685554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45123423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3.10.4.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МИНИМАЛЬНЫЕ ТРЕБОВАНИЯ К ЭКСПЛУАТИРУЕМЫМ И ЗАКУПАЕМЫМ ЦИФРОВЫМ МУЛЬТИМЕДИЙНЫМ ПРОИГРЫВАТЕЛЯМ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_Toc45123423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40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644BF582" w14:textId="286EEA87" w:rsidR="00B03352" w:rsidRPr="00B03352" w:rsidRDefault="00685554" w:rsidP="00B03352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5123424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3.11.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ИСТОЧНИК БЕСПЕРЕБОЙНОГО ПИТАНИЯ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_Toc45123424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40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51166B92" w14:textId="2E714E25" w:rsidR="00B03352" w:rsidRPr="00B03352" w:rsidRDefault="00685554" w:rsidP="00B03352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5123425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3.12.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ПРОГРАММНОЕ ОБЕСПЕЧЕНИЕ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_Toc45123425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41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642996BB" w14:textId="6F8B3A93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6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3.12.1.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ПРОГРАММНОЕ ОБЕСПЕЧЕНИЕ СТАНДАРТНОЙ ОПЕРАЦИОННОЙ СРЕДЫ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_Toc45123426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41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2A8863D8" w14:textId="13233C43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7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3.12.2.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ДОПОЛНИТЕЛЬНОЕ СТАНДАРТНОЕ ПРОГРАММНОЕ ОБЕСПЕЧЕНИЕ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_Toc45123427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42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4D6B1C20" w14:textId="11108F00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8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3.12.3.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ВЕРСИИ ПРОГРАММНОГО ОБЕСПЕЧЕНИЯ И ЕГО ОБНОВЛЕНИЕ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_Toc45123428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42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2122DC7B" w14:textId="491D47C9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29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3.12.4.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НЕСТАНДАРТНОЕ ПРОГРАММНОЕ ОБЕСПЕЧЕНИЕ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_Toc45123429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42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517120E4" w14:textId="54130B1B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30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3.12.5.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ПРОГРАММНОЕ ОБЕСПЕЧЕНИЕ СТАНДАРТНОЙ МОБИЛЬНОЙ ОПЕРАЦИОННОЙ СРЕДЫ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_Toc45123430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43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7C07AC3B" w14:textId="3EA0C0BC" w:rsidR="00B03352" w:rsidRPr="00B03352" w:rsidRDefault="00685554">
      <w:pPr>
        <w:pStyle w:val="31"/>
        <w:rPr>
          <w:rStyle w:val="a8"/>
          <w:rFonts w:eastAsia="Times New Roman"/>
          <w:iCs/>
          <w:snapToGrid w:val="0"/>
          <w:color w:val="auto"/>
        </w:rPr>
      </w:pPr>
      <w:hyperlink w:anchor="_Toc45123431" w:history="1"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3.12.6.</w:t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color w:val="auto"/>
            <w:lang w:eastAsia="ru-RU"/>
          </w:rPr>
          <w:t>СТАНДАРТНОЕ ДОПОЛНИТЕЛЬНОЕ МОБИЛЬНОЕ ПРОГРАММНОЕ ОБЕСПЕЧЕНИЕ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instrText xml:space="preserve"> PAGEREF _Toc45123431 \h </w:instrTex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t>43</w:t>
        </w:r>
        <w:r w:rsidR="00B03352" w:rsidRPr="00B03352">
          <w:rPr>
            <w:rStyle w:val="a8"/>
            <w:rFonts w:eastAsia="Times New Roman"/>
            <w:iCs/>
            <w:snapToGrid w:val="0"/>
            <w:webHidden/>
            <w:color w:val="auto"/>
            <w:lang w:eastAsia="ru-RU"/>
          </w:rPr>
          <w:fldChar w:fldCharType="end"/>
        </w:r>
      </w:hyperlink>
    </w:p>
    <w:p w14:paraId="4D6758BB" w14:textId="3170B565" w:rsidR="00B03352" w:rsidRPr="00B03352" w:rsidRDefault="00685554" w:rsidP="00B03352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5123432" w:history="1"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3.13.</w:t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ИНФОРМАЦИОННЫЕ РЕСУРСЫ DFS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_Toc45123432 \h </w:instrTex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43</w:t>
        </w:r>
        <w:r w:rsidR="00B03352" w:rsidRPr="00B03352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14:paraId="10C3DD2C" w14:textId="016BF7D9" w:rsidR="00B03352" w:rsidRPr="00B03352" w:rsidRDefault="00685554" w:rsidP="00B03352">
      <w:pPr>
        <w:pStyle w:val="13"/>
        <w:rPr>
          <w:rStyle w:val="a8"/>
          <w:rFonts w:eastAsia="Times New Roman"/>
          <w:bCs/>
          <w:snapToGrid w:val="0"/>
          <w:color w:val="auto"/>
        </w:rPr>
      </w:pPr>
      <w:hyperlink w:anchor="_Toc45123433" w:history="1"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>4.</w:t>
        </w:r>
        <w:r w:rsidR="00B03352" w:rsidRPr="00B03352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B03352" w:rsidRPr="00B03352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ССЫЛКИ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_Toc45123433 \h </w:instrTex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994B3E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45</w:t>
        </w:r>
        <w:r w:rsidR="00B03352" w:rsidRPr="00B03352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14:paraId="45088F4A" w14:textId="11CDD74D" w:rsidR="00B03352" w:rsidRPr="00B03352" w:rsidRDefault="00685554" w:rsidP="00B03352">
      <w:pPr>
        <w:pStyle w:val="1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5123434" w:history="1">
        <w:r w:rsidR="00B03352" w:rsidRPr="00B03352">
          <w:rPr>
            <w:rStyle w:val="a8"/>
            <w:rFonts w:eastAsia="PMingLiU"/>
            <w:color w:val="auto"/>
            <w:kern w:val="32"/>
          </w:rPr>
          <w:t>ПРИЛОЖЕНИЯ</w:t>
        </w:r>
        <w:r w:rsidR="00B03352" w:rsidRPr="00B03352">
          <w:rPr>
            <w:webHidden/>
          </w:rPr>
          <w:tab/>
        </w:r>
        <w:r w:rsidR="00B03352" w:rsidRPr="00B03352">
          <w:rPr>
            <w:webHidden/>
          </w:rPr>
          <w:fldChar w:fldCharType="begin"/>
        </w:r>
        <w:r w:rsidR="00B03352" w:rsidRPr="00B03352">
          <w:rPr>
            <w:webHidden/>
          </w:rPr>
          <w:instrText xml:space="preserve"> PAGEREF _Toc45123434 \h </w:instrText>
        </w:r>
        <w:r w:rsidR="00B03352" w:rsidRPr="00B03352">
          <w:rPr>
            <w:webHidden/>
          </w:rPr>
        </w:r>
        <w:r w:rsidR="00B03352" w:rsidRPr="00B03352">
          <w:rPr>
            <w:webHidden/>
          </w:rPr>
          <w:fldChar w:fldCharType="separate"/>
        </w:r>
        <w:r w:rsidR="00994B3E">
          <w:rPr>
            <w:webHidden/>
          </w:rPr>
          <w:t>46</w:t>
        </w:r>
        <w:r w:rsidR="00B03352" w:rsidRPr="00B03352">
          <w:rPr>
            <w:webHidden/>
          </w:rPr>
          <w:fldChar w:fldCharType="end"/>
        </w:r>
      </w:hyperlink>
    </w:p>
    <w:p w14:paraId="54B483DC" w14:textId="37482513" w:rsidR="00F2473F" w:rsidRDefault="00B30B11" w:rsidP="00005AF5">
      <w:pPr>
        <w:tabs>
          <w:tab w:val="right" w:leader="dot" w:pos="9639"/>
        </w:tabs>
        <w:spacing w:before="160"/>
        <w:jc w:val="left"/>
        <w:sectPr w:rsidR="00F2473F" w:rsidSect="002B5DDD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B03352">
        <w:fldChar w:fldCharType="end"/>
      </w:r>
    </w:p>
    <w:p w14:paraId="76B604F6" w14:textId="77777777" w:rsidR="00B30B11" w:rsidRPr="005A68AD" w:rsidRDefault="00B30B11" w:rsidP="00C145DB">
      <w:pPr>
        <w:pStyle w:val="S1"/>
        <w:numPr>
          <w:ilvl w:val="0"/>
          <w:numId w:val="22"/>
        </w:numPr>
        <w:tabs>
          <w:tab w:val="left" w:pos="567"/>
        </w:tabs>
        <w:ind w:left="0" w:firstLine="0"/>
        <w:rPr>
          <w:caps w:val="0"/>
        </w:rPr>
      </w:pPr>
      <w:bookmarkStart w:id="35" w:name="_Toc415129041"/>
      <w:bookmarkStart w:id="36" w:name="_Toc415141185"/>
      <w:bookmarkStart w:id="37" w:name="_Toc421740001"/>
      <w:bookmarkStart w:id="38" w:name="_Toc423017956"/>
      <w:bookmarkStart w:id="39" w:name="_Toc23170198"/>
      <w:bookmarkStart w:id="40" w:name="_Toc31703612"/>
      <w:bookmarkStart w:id="41" w:name="_Toc45123366"/>
      <w:r w:rsidRPr="00055297">
        <w:rPr>
          <w:caps w:val="0"/>
        </w:rPr>
        <w:lastRenderedPageBreak/>
        <w:t>ВВОДНЫЕ ПОЛОЖЕНИЯ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3FE9449B" w14:textId="77777777" w:rsidR="00B30B11" w:rsidRPr="004356B1" w:rsidRDefault="00B30B11" w:rsidP="00B30B11">
      <w:pPr>
        <w:pStyle w:val="S4"/>
      </w:pPr>
    </w:p>
    <w:p w14:paraId="72F9D63B" w14:textId="77777777" w:rsidR="00B30B11" w:rsidRPr="00055297" w:rsidRDefault="00B30B11" w:rsidP="00B30B11">
      <w:pPr>
        <w:pStyle w:val="S4"/>
      </w:pPr>
    </w:p>
    <w:p w14:paraId="759C9329" w14:textId="77777777" w:rsidR="00B30B11" w:rsidRPr="00055297" w:rsidRDefault="00B30B11" w:rsidP="00B30B11">
      <w:pPr>
        <w:pStyle w:val="S22"/>
      </w:pPr>
      <w:bookmarkStart w:id="42" w:name="_Toc415129042"/>
      <w:bookmarkStart w:id="43" w:name="_Toc415141186"/>
      <w:bookmarkStart w:id="44" w:name="_Toc421740002"/>
      <w:bookmarkStart w:id="45" w:name="_Toc423017957"/>
      <w:bookmarkStart w:id="46" w:name="_Toc23170199"/>
      <w:bookmarkStart w:id="47" w:name="_Toc31703613"/>
      <w:bookmarkStart w:id="48" w:name="_Toc45123367"/>
      <w:r>
        <w:t>НАЗНАЧЕНИЕ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12C6844F" w14:textId="77777777" w:rsidR="00B30B11" w:rsidRPr="00055297" w:rsidRDefault="00B30B11" w:rsidP="00B30B11">
      <w:pPr>
        <w:pStyle w:val="S4"/>
      </w:pPr>
    </w:p>
    <w:p w14:paraId="64CE7A47" w14:textId="0219C834" w:rsidR="00B30B11" w:rsidRPr="00055297" w:rsidRDefault="00200A01">
      <w:r>
        <w:t xml:space="preserve">Настоящие </w:t>
      </w:r>
      <w:r w:rsidR="00423785" w:rsidRPr="001B731D">
        <w:t xml:space="preserve">Методические указания </w:t>
      </w:r>
      <w:r w:rsidR="00B30B11" w:rsidRPr="00055297">
        <w:t>определя</w:t>
      </w:r>
      <w:r w:rsidR="005571AC">
        <w:t>ю</w:t>
      </w:r>
      <w:r w:rsidR="00B30B11" w:rsidRPr="00055297">
        <w:t xml:space="preserve">т правила конфигурации </w:t>
      </w:r>
      <w:r w:rsidR="00B316F5">
        <w:t>эксплуа</w:t>
      </w:r>
      <w:r w:rsidR="00C85C98">
        <w:t>т</w:t>
      </w:r>
      <w:r w:rsidR="00B316F5">
        <w:t>и</w:t>
      </w:r>
      <w:r w:rsidR="00C85C98">
        <w:t>р</w:t>
      </w:r>
      <w:r w:rsidR="00B316F5">
        <w:t>уемого</w:t>
      </w:r>
      <w:r w:rsidR="00B316F5" w:rsidRPr="00055297">
        <w:t xml:space="preserve"> </w:t>
      </w:r>
      <w:r w:rsidR="00B30B11" w:rsidRPr="00055297">
        <w:t xml:space="preserve">и </w:t>
      </w:r>
      <w:r w:rsidR="00854833">
        <w:t>закупаемого</w:t>
      </w:r>
      <w:r w:rsidR="00B30B11" w:rsidRPr="00055297">
        <w:t xml:space="preserve"> ИТ-оборудования и программного обеспечения </w:t>
      </w:r>
      <w:r w:rsidR="00AA04D3">
        <w:t>автоматизированно</w:t>
      </w:r>
      <w:r w:rsidR="000348E6">
        <w:t>го</w:t>
      </w:r>
      <w:r w:rsidR="00AA04D3">
        <w:t xml:space="preserve"> </w:t>
      </w:r>
      <w:r w:rsidR="00B30B11" w:rsidRPr="00055297">
        <w:t>рабоче</w:t>
      </w:r>
      <w:r w:rsidR="000348E6">
        <w:t>го</w:t>
      </w:r>
      <w:r w:rsidR="00B30B11" w:rsidRPr="00055297">
        <w:t xml:space="preserve"> мест</w:t>
      </w:r>
      <w:r w:rsidR="000348E6">
        <w:t>а</w:t>
      </w:r>
      <w:r w:rsidR="00B30B11" w:rsidRPr="00055297">
        <w:t xml:space="preserve"> пользователя корпоративной сети Компании.</w:t>
      </w:r>
    </w:p>
    <w:p w14:paraId="6035DCBE" w14:textId="7723FD84" w:rsidR="00B30B11" w:rsidRDefault="00B30B11"/>
    <w:p w14:paraId="59A7B4FC" w14:textId="6C9A514F" w:rsidR="00816C5D" w:rsidRPr="00055297" w:rsidRDefault="00B573CD">
      <w:r>
        <w:t>Н</w:t>
      </w:r>
      <w:r w:rsidR="00816C5D" w:rsidRPr="00055297">
        <w:t>астоящ</w:t>
      </w:r>
      <w:r>
        <w:t>ие</w:t>
      </w:r>
      <w:r w:rsidR="00816C5D" w:rsidRPr="00055297">
        <w:t xml:space="preserve"> </w:t>
      </w:r>
      <w:r>
        <w:t>Методические указания направлены на</w:t>
      </w:r>
      <w:r w:rsidR="00816C5D" w:rsidRPr="00055297">
        <w:t>:</w:t>
      </w:r>
    </w:p>
    <w:p w14:paraId="01DE3350" w14:textId="20B47F58" w:rsidR="00816C5D" w:rsidRPr="00055297" w:rsidRDefault="00816C5D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 w:rsidRPr="00055297">
        <w:t xml:space="preserve">формирование единых принципов оснащения автоматизированных рабочих мест </w:t>
      </w:r>
      <w:r w:rsidR="000348E6">
        <w:t>пользователей корпоративной сети</w:t>
      </w:r>
      <w:r w:rsidR="000348E6" w:rsidRPr="00055297">
        <w:t xml:space="preserve"> </w:t>
      </w:r>
      <w:r w:rsidRPr="00055297">
        <w:t>Компании;</w:t>
      </w:r>
    </w:p>
    <w:p w14:paraId="446327F4" w14:textId="48ACEBDB" w:rsidR="00816C5D" w:rsidRPr="00055297" w:rsidRDefault="00B573CD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>
        <w:t>стандартизацию и минимизацию</w:t>
      </w:r>
      <w:r w:rsidR="00816C5D" w:rsidRPr="00055297">
        <w:t xml:space="preserve"> модельного ряда </w:t>
      </w:r>
      <w:r w:rsidR="00816C5D">
        <w:t>ИТ-оборудования</w:t>
      </w:r>
      <w:r w:rsidR="00816C5D" w:rsidRPr="00055297">
        <w:t xml:space="preserve">, </w:t>
      </w:r>
      <w:r w:rsidR="00816C5D">
        <w:t>эксплуатируемого</w:t>
      </w:r>
      <w:r w:rsidR="00816C5D" w:rsidRPr="00055297">
        <w:t xml:space="preserve"> в Компании.</w:t>
      </w:r>
    </w:p>
    <w:p w14:paraId="33ABE29C" w14:textId="77777777" w:rsidR="00B30B11" w:rsidRPr="00055297" w:rsidRDefault="00B30B11" w:rsidP="00B30B11"/>
    <w:p w14:paraId="18EEE5E5" w14:textId="77777777" w:rsidR="00B46AC7" w:rsidRDefault="00B46AC7" w:rsidP="00B46AC7">
      <w:pPr>
        <w:keepNext/>
        <w:keepLines/>
      </w:pPr>
      <w:r w:rsidRPr="00055297">
        <w:t>Требования настоящ</w:t>
      </w:r>
      <w:r>
        <w:t>их Методических указаний</w:t>
      </w:r>
      <w:r w:rsidRPr="00055297">
        <w:t xml:space="preserve"> не распространяются на</w:t>
      </w:r>
      <w:r>
        <w:t>:</w:t>
      </w:r>
    </w:p>
    <w:p w14:paraId="1FF640D5" w14:textId="77777777" w:rsidR="00B46AC7" w:rsidRPr="00055297" w:rsidRDefault="00B46AC7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>
        <w:t xml:space="preserve">ИТ-оборудование и </w:t>
      </w:r>
      <w:r w:rsidRPr="00055297">
        <w:t>программное обеспечение программно-технических комплексов автоматизированных систем управления технологическими процессами и носят рекомендательный характер при внедрении и создании данных систем</w:t>
      </w:r>
      <w:r>
        <w:t>;</w:t>
      </w:r>
    </w:p>
    <w:p w14:paraId="4521FF86" w14:textId="77777777" w:rsidR="00B46AC7" w:rsidRPr="00055297" w:rsidRDefault="00B46AC7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>
        <w:t>автоматизированные рабочие места</w:t>
      </w:r>
      <w:r w:rsidRPr="00055297">
        <w:t>, которые используются для</w:t>
      </w:r>
      <w:r>
        <w:t xml:space="preserve"> выполнения</w:t>
      </w:r>
      <w:r w:rsidRPr="00055297">
        <w:t xml:space="preserve"> </w:t>
      </w:r>
      <w:r w:rsidRPr="00ED7FB6">
        <w:t xml:space="preserve">специализированных задач </w:t>
      </w:r>
      <w:r>
        <w:t xml:space="preserve">при работе с информационными системами. Для такого класса автоматизированных рабочих мест </w:t>
      </w:r>
      <w:r w:rsidRPr="00055297">
        <w:t xml:space="preserve">требования к </w:t>
      </w:r>
      <w:r>
        <w:t>аппаратной и</w:t>
      </w:r>
      <w:r w:rsidRPr="009F40F9">
        <w:t>/</w:t>
      </w:r>
      <w:r>
        <w:t>или программной части</w:t>
      </w:r>
      <w:r w:rsidRPr="00055297">
        <w:t xml:space="preserve"> устанавливаются</w:t>
      </w:r>
      <w:r>
        <w:t xml:space="preserve"> в проектно-эксплуатационной документации на соответствующую информационную систему</w:t>
      </w:r>
      <w:r w:rsidRPr="00055297">
        <w:t>.</w:t>
      </w:r>
    </w:p>
    <w:p w14:paraId="64214A18" w14:textId="10F1695A" w:rsidR="00B30B11" w:rsidRDefault="00B30B11" w:rsidP="00B30B11"/>
    <w:p w14:paraId="186354B9" w14:textId="77777777" w:rsidR="00B46AC7" w:rsidRPr="00055297" w:rsidRDefault="00B46AC7" w:rsidP="00B30B11"/>
    <w:p w14:paraId="6C24693C" w14:textId="77777777" w:rsidR="00B30B11" w:rsidRPr="00055297" w:rsidRDefault="00B30B11" w:rsidP="00B30B11">
      <w:pPr>
        <w:pStyle w:val="S22"/>
      </w:pPr>
      <w:bookmarkStart w:id="49" w:name="_Toc359941336"/>
      <w:bookmarkStart w:id="50" w:name="_Toc415129045"/>
      <w:bookmarkStart w:id="51" w:name="_Toc415141189"/>
      <w:bookmarkStart w:id="52" w:name="_Toc421740003"/>
      <w:bookmarkStart w:id="53" w:name="_Toc423017958"/>
      <w:bookmarkStart w:id="54" w:name="_Toc23170200"/>
      <w:bookmarkStart w:id="55" w:name="_Toc31703614"/>
      <w:bookmarkStart w:id="56" w:name="_Toc45123368"/>
      <w:r w:rsidRPr="00055297">
        <w:rPr>
          <w:caps w:val="0"/>
        </w:rPr>
        <w:t>ОБЛАСТЬ ДЕЙСТВИЯ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4BE61FED" w14:textId="77777777" w:rsidR="00B30B11" w:rsidRPr="00055297" w:rsidRDefault="00B30B11" w:rsidP="00B30B11">
      <w:pPr>
        <w:pStyle w:val="S4"/>
      </w:pPr>
    </w:p>
    <w:p w14:paraId="5208BE5E" w14:textId="30D8B396" w:rsidR="008E7831" w:rsidRPr="008E7831" w:rsidRDefault="008E7831" w:rsidP="008E7831">
      <w:r w:rsidRPr="008E7831">
        <w:t>Методические указания обязательны для исполнения работниками:</w:t>
      </w:r>
    </w:p>
    <w:p w14:paraId="491BD219" w14:textId="51C26C66" w:rsidR="00B30B11" w:rsidRPr="009B6469" w:rsidRDefault="00B30B11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 w:rsidRPr="009B6469">
        <w:t>Департамент</w:t>
      </w:r>
      <w:r>
        <w:t>а</w:t>
      </w:r>
      <w:r w:rsidRPr="009B6469">
        <w:t xml:space="preserve"> информатизации и развития бизнес-процессов</w:t>
      </w:r>
      <w:r w:rsidR="00D614AB">
        <w:t xml:space="preserve"> </w:t>
      </w:r>
      <w:r w:rsidR="00D614AB" w:rsidRPr="008E7831">
        <w:t>П</w:t>
      </w:r>
      <w:r w:rsidR="00D614AB">
        <w:t>АО «НК «Роснефть»</w:t>
      </w:r>
      <w:r>
        <w:t>;</w:t>
      </w:r>
    </w:p>
    <w:p w14:paraId="4B57E611" w14:textId="54D995EA" w:rsidR="00B30B11" w:rsidRDefault="00B30B11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 w:rsidRPr="00055297">
        <w:t xml:space="preserve">Департамента </w:t>
      </w:r>
      <w:r>
        <w:t>обеспечения деятельности центрального аппарата</w:t>
      </w:r>
      <w:r w:rsidR="00D614AB">
        <w:t xml:space="preserve"> </w:t>
      </w:r>
      <w:r w:rsidR="00D614AB" w:rsidRPr="008E7831">
        <w:t>П</w:t>
      </w:r>
      <w:r w:rsidR="00D614AB">
        <w:t>АО «НК «Роснефть»</w:t>
      </w:r>
      <w:r w:rsidR="008E7831">
        <w:t>;</w:t>
      </w:r>
    </w:p>
    <w:p w14:paraId="5ECB90C7" w14:textId="77777777" w:rsidR="00B573CD" w:rsidRDefault="008E7831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>
        <w:t>Службы безопасности</w:t>
      </w:r>
      <w:r w:rsidR="00D614AB">
        <w:t xml:space="preserve"> </w:t>
      </w:r>
      <w:r w:rsidR="00D614AB" w:rsidRPr="008E7831">
        <w:t>П</w:t>
      </w:r>
      <w:r w:rsidR="00D614AB">
        <w:t>АО «НК «Роснефть»</w:t>
      </w:r>
      <w:r w:rsidR="00B573CD">
        <w:t>;</w:t>
      </w:r>
    </w:p>
    <w:p w14:paraId="7C437B8B" w14:textId="620C0578" w:rsidR="007E57E7" w:rsidRDefault="007E57E7" w:rsidP="00DF44C6">
      <w:pPr>
        <w:pStyle w:val="ab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</w:pPr>
      <w:r w:rsidRPr="007E57E7">
        <w:t>подконтрольны</w:t>
      </w:r>
      <w:r w:rsidR="00B573CD">
        <w:t>х</w:t>
      </w:r>
      <w:r w:rsidRPr="007E57E7">
        <w:t xml:space="preserve"> </w:t>
      </w:r>
      <w:r w:rsidR="001F51F8">
        <w:t>ПАО «НК «Роснефть»</w:t>
      </w:r>
      <w:r w:rsidRPr="007E57E7">
        <w:t xml:space="preserve"> Общ</w:t>
      </w:r>
      <w:r w:rsidR="00B573CD">
        <w:t xml:space="preserve">ества Группы, </w:t>
      </w:r>
      <w:r w:rsidR="00B46AC7">
        <w:t xml:space="preserve">использующих информационные технологии для автоматизации финансово-хозяйственной деятельности и бизнес-процессов, </w:t>
      </w:r>
      <w:r w:rsidR="00B573CD">
        <w:t>зарегистрированных</w:t>
      </w:r>
      <w:r w:rsidRPr="007E57E7">
        <w:t xml:space="preserve"> на территории Российской Федерации (за исключением обществ, в которых отсутствует списочный состав и/или по которым приняты решения о реализации процедур ликвидации, банкротства), 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Обществом.</w:t>
      </w:r>
    </w:p>
    <w:p w14:paraId="7C3149D8" w14:textId="77777777" w:rsidR="008E12E8" w:rsidRDefault="008E12E8" w:rsidP="00B30B11">
      <w:pPr>
        <w:rPr>
          <w:snapToGrid w:val="0"/>
        </w:rPr>
      </w:pPr>
    </w:p>
    <w:p w14:paraId="430CE518" w14:textId="0E9B4EF8" w:rsidR="003F495E" w:rsidRDefault="003F495E" w:rsidP="003F495E">
      <w:pPr>
        <w:rPr>
          <w:snapToGrid w:val="0"/>
        </w:rPr>
      </w:pPr>
      <w:r>
        <w:rPr>
          <w:snapToGrid w:val="0"/>
        </w:rPr>
        <w:t>Структурные подразделения ПАО</w:t>
      </w:r>
      <w:r w:rsidR="005D6D51">
        <w:rPr>
          <w:snapToGrid w:val="0"/>
        </w:rPr>
        <w:t> </w:t>
      </w:r>
      <w:r>
        <w:rPr>
          <w:snapToGrid w:val="0"/>
        </w:rPr>
        <w:t>«НК</w:t>
      </w:r>
      <w:r w:rsidR="005D6D51">
        <w:rPr>
          <w:snapToGrid w:val="0"/>
        </w:rPr>
        <w:t> </w:t>
      </w:r>
      <w:r>
        <w:rPr>
          <w:snapToGrid w:val="0"/>
        </w:rPr>
        <w:t xml:space="preserve">«Роснефть» и Общества Группы при оформлении договоров с подрядными (сервисными) организациями, оказывающими услуги в области информационных технологий, обязаны включить в договоры соответствующие условия для соблюдения указанными подрядными организациями требований, установленных настоящими </w:t>
      </w:r>
      <w:r>
        <w:t>Методическими указаниями</w:t>
      </w:r>
      <w:r>
        <w:rPr>
          <w:snapToGrid w:val="0"/>
        </w:rPr>
        <w:t>.</w:t>
      </w:r>
    </w:p>
    <w:p w14:paraId="5DC3FEA5" w14:textId="77777777" w:rsidR="003F495E" w:rsidRDefault="003F495E" w:rsidP="00B30B11">
      <w:pPr>
        <w:rPr>
          <w:snapToGrid w:val="0"/>
        </w:rPr>
      </w:pPr>
    </w:p>
    <w:p w14:paraId="1B1F29FD" w14:textId="77777777" w:rsidR="00B30B11" w:rsidRPr="00055297" w:rsidRDefault="00B30B11" w:rsidP="00B30B11"/>
    <w:p w14:paraId="159A9E1D" w14:textId="77777777" w:rsidR="00B30B11" w:rsidRPr="00055297" w:rsidRDefault="00B30B11" w:rsidP="00B30B11">
      <w:pPr>
        <w:pStyle w:val="S22"/>
      </w:pPr>
      <w:bookmarkStart w:id="57" w:name="_Toc359941337"/>
      <w:bookmarkStart w:id="58" w:name="_Toc415129046"/>
      <w:bookmarkStart w:id="59" w:name="_Toc415141190"/>
      <w:bookmarkStart w:id="60" w:name="_Toc421740004"/>
      <w:bookmarkStart w:id="61" w:name="_Toc423017959"/>
      <w:bookmarkStart w:id="62" w:name="_Toc23170201"/>
      <w:bookmarkStart w:id="63" w:name="_Toc31703615"/>
      <w:bookmarkStart w:id="64" w:name="_Toc45123369"/>
      <w:r w:rsidRPr="00055297">
        <w:rPr>
          <w:caps w:val="0"/>
        </w:rPr>
        <w:lastRenderedPageBreak/>
        <w:t>ПЕРИОД ДЕЙСТВИЯ И ПОРЯДОК ВНЕСЕНИЯ ИЗМЕНЕНИЙ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67B071C9" w14:textId="77777777" w:rsidR="00B30B11" w:rsidRPr="00055297" w:rsidRDefault="00B30B11" w:rsidP="00B30B11">
      <w:pPr>
        <w:pStyle w:val="S4"/>
      </w:pPr>
    </w:p>
    <w:p w14:paraId="487F5481" w14:textId="30216E9D" w:rsidR="00492BBD" w:rsidRPr="00D477A8" w:rsidRDefault="00492BBD" w:rsidP="00492BBD">
      <w:pPr>
        <w:pStyle w:val="S4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Настоящие Методические </w:t>
      </w:r>
      <w:r w:rsidR="001C5836">
        <w:rPr>
          <w:rFonts w:eastAsia="Calibri"/>
          <w:szCs w:val="22"/>
          <w:lang w:eastAsia="en-US"/>
        </w:rPr>
        <w:t>у</w:t>
      </w:r>
      <w:r w:rsidRPr="00D477A8">
        <w:rPr>
          <w:rFonts w:eastAsia="Calibri"/>
          <w:szCs w:val="22"/>
          <w:lang w:eastAsia="en-US"/>
        </w:rPr>
        <w:t>казания являются локальным нормативным документом постоянного действия.</w:t>
      </w:r>
    </w:p>
    <w:p w14:paraId="57D9B373" w14:textId="77777777" w:rsidR="00492BBD" w:rsidRPr="00D477A8" w:rsidRDefault="00492BBD" w:rsidP="00492BBD">
      <w:pPr>
        <w:pStyle w:val="S4"/>
        <w:rPr>
          <w:rFonts w:eastAsia="Calibri"/>
          <w:szCs w:val="22"/>
          <w:lang w:eastAsia="en-US"/>
        </w:rPr>
      </w:pPr>
    </w:p>
    <w:p w14:paraId="67BA3264" w14:textId="77777777" w:rsidR="00B30B11" w:rsidRPr="00055297" w:rsidRDefault="00B30B11" w:rsidP="00B30B11"/>
    <w:p w14:paraId="6D2C240E" w14:textId="77777777" w:rsidR="00B30B11" w:rsidRPr="00055297" w:rsidRDefault="00B30B11" w:rsidP="00B30B11">
      <w:pPr>
        <w:sectPr w:rsidR="00B30B11" w:rsidRPr="00055297" w:rsidSect="002B5DDD">
          <w:footerReference w:type="defaul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1702558" w14:textId="43A507AF" w:rsidR="00B30B11" w:rsidRPr="006A743A" w:rsidRDefault="002A3C46" w:rsidP="00C145DB">
      <w:pPr>
        <w:pStyle w:val="S1"/>
        <w:numPr>
          <w:ilvl w:val="0"/>
          <w:numId w:val="22"/>
        </w:numPr>
        <w:tabs>
          <w:tab w:val="left" w:pos="567"/>
        </w:tabs>
        <w:ind w:left="0" w:firstLine="0"/>
      </w:pPr>
      <w:bookmarkStart w:id="65" w:name="_Toc359941338"/>
      <w:bookmarkStart w:id="66" w:name="_Toc415129047"/>
      <w:bookmarkStart w:id="67" w:name="_Toc415141191"/>
      <w:bookmarkStart w:id="68" w:name="_Toc421740005"/>
      <w:bookmarkStart w:id="69" w:name="_Toc423017960"/>
      <w:bookmarkStart w:id="70" w:name="_Toc23170202"/>
      <w:bookmarkStart w:id="71" w:name="_Toc31703616"/>
      <w:bookmarkStart w:id="72" w:name="_Toc45123370"/>
      <w:r>
        <w:rPr>
          <w:caps w:val="0"/>
        </w:rPr>
        <w:lastRenderedPageBreak/>
        <w:t>ГЛОССАРИЙ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56558F56" w14:textId="77777777" w:rsidR="00B30B11" w:rsidRPr="00055297" w:rsidRDefault="00B30B11" w:rsidP="00B30B11">
      <w:pPr>
        <w:pStyle w:val="S4"/>
      </w:pPr>
    </w:p>
    <w:p w14:paraId="2B68C570" w14:textId="77777777" w:rsidR="00B30B11" w:rsidRPr="00055297" w:rsidRDefault="00B30B11" w:rsidP="00B30B11">
      <w:pPr>
        <w:pStyle w:val="S4"/>
      </w:pPr>
    </w:p>
    <w:p w14:paraId="42153134" w14:textId="3DF594B8" w:rsidR="00B30B11" w:rsidRPr="00C2735F" w:rsidRDefault="00994AB2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567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73" w:name="_Toc322335585"/>
      <w:bookmarkStart w:id="74" w:name="_Toc358029985"/>
      <w:bookmarkStart w:id="75" w:name="_Toc45123371"/>
      <w:r w:rsidRPr="005A68AD">
        <w:rPr>
          <w:rFonts w:eastAsia="Calibri" w:cs="Arial"/>
          <w:caps w:val="0"/>
          <w:sz w:val="24"/>
        </w:rPr>
        <w:t>ТЕРМИНЫ И ОБОЗНАЧЕНИЯ</w:t>
      </w:r>
      <w:r w:rsidRPr="00A86DC5">
        <w:rPr>
          <w:rFonts w:eastAsia="Calibri" w:cs="Arial"/>
          <w:caps w:val="0"/>
          <w:sz w:val="24"/>
        </w:rPr>
        <w:t xml:space="preserve"> КОРПОРАТИВНОГО ГЛОССАРИЯ</w:t>
      </w:r>
      <w:bookmarkEnd w:id="73"/>
      <w:bookmarkEnd w:id="74"/>
      <w:bookmarkEnd w:id="75"/>
    </w:p>
    <w:p w14:paraId="45397847" w14:textId="77777777" w:rsidR="008C0775" w:rsidRDefault="008C0775" w:rsidP="00C2735F">
      <w:pPr>
        <w:rPr>
          <w:lang w:eastAsia="ru-RU"/>
        </w:rPr>
      </w:pPr>
    </w:p>
    <w:p w14:paraId="6C3497E0" w14:textId="5369E12D" w:rsidR="00A733BA" w:rsidRPr="00A733BA" w:rsidRDefault="008C0775" w:rsidP="00A733BA">
      <w:pPr>
        <w:rPr>
          <w:i/>
          <w:lang w:eastAsia="ru-RU"/>
        </w:rPr>
      </w:pPr>
      <w:r>
        <w:rPr>
          <w:lang w:eastAsia="ru-RU"/>
        </w:rPr>
        <w:t xml:space="preserve">В настоящих Методических указаниях </w:t>
      </w:r>
      <w:r w:rsidRPr="005421D3">
        <w:rPr>
          <w:lang w:eastAsia="ru-RU"/>
        </w:rPr>
        <w:t>используются термины Корпоративного глоссария:</w:t>
      </w:r>
      <w:r w:rsidR="00A733BA" w:rsidRPr="00A733BA">
        <w:rPr>
          <w:lang w:eastAsia="ru-RU"/>
        </w:rPr>
        <w:t xml:space="preserve"> </w:t>
      </w:r>
      <w:r w:rsidR="00A733BA" w:rsidRPr="00A733BA">
        <w:rPr>
          <w:i/>
        </w:rPr>
        <w:t xml:space="preserve">Автоматизированное рабочее место (АРМ), Бюллетень «Конфигураций используемых и закупаемых технических средств, и программного обеспечения, входящих в состав автоматизированного рабочего места» (Бюллетень), Внутренний ИТ-интегратор, </w:t>
      </w:r>
      <w:r w:rsidR="008B2C3C">
        <w:rPr>
          <w:i/>
        </w:rPr>
        <w:br/>
      </w:r>
      <w:r w:rsidR="00A733BA" w:rsidRPr="00A733BA">
        <w:rPr>
          <w:i/>
        </w:rPr>
        <w:t xml:space="preserve">ДОК-станция, ИТ-актив, ИТ-оборудование, Ключевое </w:t>
      </w:r>
      <w:r w:rsidR="008B2C3C">
        <w:rPr>
          <w:i/>
        </w:rPr>
        <w:t>Общество Г</w:t>
      </w:r>
      <w:r w:rsidR="00A733BA" w:rsidRPr="00A733BA">
        <w:rPr>
          <w:i/>
        </w:rPr>
        <w:t xml:space="preserve">руппы (КОГ), Командированный работник, Компания, Комплекс защиты информации, Корпоративная сеть </w:t>
      </w:r>
      <w:r w:rsidR="008B2C3C">
        <w:rPr>
          <w:i/>
        </w:rPr>
        <w:t>К</w:t>
      </w:r>
      <w:r w:rsidR="00A733BA" w:rsidRPr="00A733BA">
        <w:rPr>
          <w:i/>
        </w:rPr>
        <w:t xml:space="preserve">омпании, Корпоративное мобильное техническое средство, Многофункциональное устройство (МФУ), Общество </w:t>
      </w:r>
      <w:r w:rsidR="008B2C3C">
        <w:rPr>
          <w:i/>
        </w:rPr>
        <w:t>Г</w:t>
      </w:r>
      <w:r w:rsidR="00A733BA" w:rsidRPr="00A733BA">
        <w:rPr>
          <w:i/>
        </w:rPr>
        <w:t xml:space="preserve">руппы (ОГ), Персональный компьютер переносной </w:t>
      </w:r>
      <w:r w:rsidR="008B2C3C">
        <w:rPr>
          <w:i/>
        </w:rPr>
        <w:br/>
      </w:r>
      <w:r w:rsidR="00A733BA" w:rsidRPr="00A733BA">
        <w:rPr>
          <w:i/>
        </w:rPr>
        <w:t xml:space="preserve">(ПК переносной), Персональный компьютер стационарный (ПК стационарный), Персональный файловый каталог, Персональное мобильное периферийное устройство (персональный мобильный принтер, персональное мобильное многофункциональное устройство), Планшетный компьютер, Руководитель </w:t>
      </w:r>
      <w:r w:rsidR="008B2C3C">
        <w:rPr>
          <w:i/>
        </w:rPr>
        <w:t>О</w:t>
      </w:r>
      <w:r w:rsidR="00A733BA" w:rsidRPr="00A733BA">
        <w:rPr>
          <w:i/>
        </w:rPr>
        <w:t xml:space="preserve">бщества </w:t>
      </w:r>
      <w:r w:rsidR="008B2C3C">
        <w:rPr>
          <w:i/>
        </w:rPr>
        <w:t>Г</w:t>
      </w:r>
      <w:r w:rsidR="00A733BA" w:rsidRPr="00A733BA">
        <w:rPr>
          <w:i/>
        </w:rPr>
        <w:t>р</w:t>
      </w:r>
      <w:r w:rsidR="008B2C3C">
        <w:rPr>
          <w:i/>
        </w:rPr>
        <w:t>уппы (руководитель ОГ), Секция Э</w:t>
      </w:r>
      <w:r w:rsidR="00A733BA" w:rsidRPr="00A733BA">
        <w:rPr>
          <w:i/>
        </w:rPr>
        <w:t>кспертного совета по информационным технологиям ПАО «Н</w:t>
      </w:r>
      <w:r w:rsidR="008B2C3C">
        <w:rPr>
          <w:i/>
        </w:rPr>
        <w:t>К «Роснефть» (С</w:t>
      </w:r>
      <w:r w:rsidR="00A733BA" w:rsidRPr="00A733BA">
        <w:rPr>
          <w:i/>
        </w:rPr>
        <w:t>екция), Смартфон, Стандартная мобильная операционная среда (SMOE), Стандартная операционная среда (SOE), Съемный машинный носитель информации (СМНИ), Устройство мобильного доступа в интернет, Флеш-накопитель USB, Экспертный совет по информационным технологиям ПАО «НК «Роснефть» (ЭСПИТ), Токен (USB-ключ или с</w:t>
      </w:r>
      <w:r w:rsidR="00A733BA">
        <w:rPr>
          <w:i/>
        </w:rPr>
        <w:t>март-карта с USB-считывателем).</w:t>
      </w:r>
    </w:p>
    <w:p w14:paraId="5AEABBBD" w14:textId="7312591E" w:rsidR="008C0775" w:rsidRDefault="008C0775" w:rsidP="00C2735F">
      <w:pPr>
        <w:rPr>
          <w:lang w:eastAsia="ru-RU"/>
        </w:rPr>
      </w:pPr>
    </w:p>
    <w:p w14:paraId="49533C35" w14:textId="77777777" w:rsidR="008C0775" w:rsidRDefault="008C0775" w:rsidP="00C2735F">
      <w:pPr>
        <w:rPr>
          <w:i/>
          <w:iCs/>
        </w:rPr>
      </w:pPr>
    </w:p>
    <w:p w14:paraId="7017DFAC" w14:textId="3E4A8899" w:rsidR="008C0775" w:rsidRPr="00C2735F" w:rsidRDefault="008C0775" w:rsidP="008C0775">
      <w:pPr>
        <w:pStyle w:val="S1"/>
        <w:keepNext w:val="0"/>
        <w:pageBreakBefore w:val="0"/>
        <w:numPr>
          <w:ilvl w:val="1"/>
          <w:numId w:val="22"/>
        </w:numPr>
        <w:tabs>
          <w:tab w:val="left" w:pos="567"/>
        </w:tabs>
        <w:ind w:left="0" w:firstLine="0"/>
        <w:outlineLvl w:val="1"/>
        <w:rPr>
          <w:rFonts w:eastAsia="Calibri" w:cs="Arial"/>
          <w:caps w:val="0"/>
          <w:sz w:val="24"/>
        </w:rPr>
      </w:pPr>
      <w:r>
        <w:rPr>
          <w:rFonts w:eastAsia="Calibri" w:cs="Arial"/>
          <w:caps w:val="0"/>
          <w:sz w:val="24"/>
        </w:rPr>
        <w:t>ТЕРМИНЫ ИЗ ВНЕШНИХ ИСТОЧНИКОВ</w:t>
      </w:r>
    </w:p>
    <w:p w14:paraId="5EECC065" w14:textId="77777777" w:rsidR="008C0775" w:rsidRDefault="008C0775" w:rsidP="008C0775">
      <w:pPr>
        <w:rPr>
          <w:lang w:eastAsia="ru-RU"/>
        </w:rPr>
      </w:pPr>
    </w:p>
    <w:p w14:paraId="3B9DC6B9" w14:textId="792AC6D7" w:rsidR="008C0775" w:rsidRPr="005B610B" w:rsidRDefault="008C0775" w:rsidP="005B610B">
      <w:pPr>
        <w:rPr>
          <w:i/>
          <w:iCs/>
        </w:rPr>
      </w:pPr>
      <w:r>
        <w:rPr>
          <w:lang w:eastAsia="ru-RU"/>
        </w:rPr>
        <w:t xml:space="preserve">В настоящих Методических указаниях </w:t>
      </w:r>
      <w:r w:rsidRPr="005421D3">
        <w:rPr>
          <w:lang w:eastAsia="ru-RU"/>
        </w:rPr>
        <w:t xml:space="preserve">используются термины </w:t>
      </w:r>
      <w:r>
        <w:rPr>
          <w:lang w:eastAsia="ru-RU"/>
        </w:rPr>
        <w:t>из внешних документов</w:t>
      </w:r>
      <w:r w:rsidRPr="005421D3">
        <w:rPr>
          <w:lang w:eastAsia="ru-RU"/>
        </w:rPr>
        <w:t>:</w:t>
      </w:r>
      <w:r w:rsidR="005B610B" w:rsidRPr="005B610B">
        <w:rPr>
          <w:lang w:eastAsia="ru-RU"/>
        </w:rPr>
        <w:t xml:space="preserve"> </w:t>
      </w:r>
      <w:r w:rsidR="005B610B" w:rsidRPr="005C7749">
        <w:rPr>
          <w:i/>
          <w:lang w:eastAsia="ru-RU"/>
        </w:rPr>
        <w:t>Информационная система (ИС), Программное обеспечение (ПО).</w:t>
      </w:r>
    </w:p>
    <w:p w14:paraId="5F5ED7C5" w14:textId="77777777" w:rsidR="00AB4EA3" w:rsidRDefault="00AB4EA3" w:rsidP="00B30B11">
      <w:pPr>
        <w:rPr>
          <w:szCs w:val="24"/>
        </w:rPr>
      </w:pPr>
    </w:p>
    <w:p w14:paraId="7AF0349B" w14:textId="77777777" w:rsidR="006412EB" w:rsidRDefault="006412EB" w:rsidP="00B30B11">
      <w:pPr>
        <w:rPr>
          <w:szCs w:val="24"/>
        </w:rPr>
      </w:pPr>
    </w:p>
    <w:p w14:paraId="6CB59E02" w14:textId="309B0792" w:rsidR="006412EB" w:rsidRPr="00811100" w:rsidRDefault="006412EB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567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76" w:name="_Toc45123372"/>
      <w:r w:rsidRPr="00811100">
        <w:rPr>
          <w:rFonts w:eastAsia="Calibri" w:cs="Arial"/>
          <w:caps w:val="0"/>
          <w:sz w:val="24"/>
        </w:rPr>
        <w:t>РОЛ</w:t>
      </w:r>
      <w:r w:rsidR="00FF046D" w:rsidRPr="00811100">
        <w:rPr>
          <w:rFonts w:eastAsia="Calibri" w:cs="Arial"/>
          <w:caps w:val="0"/>
          <w:sz w:val="24"/>
        </w:rPr>
        <w:t>И</w:t>
      </w:r>
      <w:bookmarkEnd w:id="76"/>
    </w:p>
    <w:p w14:paraId="27BF7B74" w14:textId="5D2155BA" w:rsidR="004D794D" w:rsidRDefault="004D794D" w:rsidP="00B30B11">
      <w:pPr>
        <w:rPr>
          <w:szCs w:val="24"/>
        </w:rPr>
      </w:pPr>
    </w:p>
    <w:p w14:paraId="62E2A220" w14:textId="77777777" w:rsidR="008950E6" w:rsidRPr="00391404" w:rsidRDefault="008950E6" w:rsidP="00B30B11">
      <w:pPr>
        <w:rPr>
          <w:szCs w:val="24"/>
        </w:rPr>
      </w:pPr>
    </w:p>
    <w:p w14:paraId="5FA4BCF8" w14:textId="77777777" w:rsidR="006412EB" w:rsidRPr="00391404" w:rsidRDefault="006412EB" w:rsidP="006412EB">
      <w:pPr>
        <w:rPr>
          <w:rFonts w:ascii="Arial" w:hAnsi="Arial" w:cs="Arial"/>
          <w:b/>
          <w:szCs w:val="24"/>
        </w:rPr>
      </w:pPr>
      <w:r w:rsidRPr="00391404">
        <w:rPr>
          <w:rFonts w:ascii="Arial" w:hAnsi="Arial" w:cs="Arial"/>
          <w:b/>
          <w:szCs w:val="24"/>
        </w:rPr>
        <w:t>РОЛИ КОРПОРАТИВНОГО ГЛОССАРИЯ</w:t>
      </w:r>
    </w:p>
    <w:p w14:paraId="4DF25E65" w14:textId="2EE08BDA" w:rsidR="006412EB" w:rsidRDefault="006412EB" w:rsidP="006412EB"/>
    <w:p w14:paraId="7761F98B" w14:textId="0C11B66F" w:rsidR="008C0775" w:rsidRDefault="008C0775" w:rsidP="005B610B">
      <w:r>
        <w:rPr>
          <w:lang w:eastAsia="ru-RU"/>
        </w:rPr>
        <w:t xml:space="preserve">В настоящих Методических указаниях </w:t>
      </w:r>
      <w:r w:rsidRPr="00F1478F">
        <w:rPr>
          <w:szCs w:val="24"/>
        </w:rPr>
        <w:t>используются</w:t>
      </w:r>
      <w:r>
        <w:rPr>
          <w:szCs w:val="24"/>
        </w:rPr>
        <w:t xml:space="preserve"> </w:t>
      </w:r>
      <w:r w:rsidRPr="00F1478F">
        <w:rPr>
          <w:szCs w:val="24"/>
        </w:rPr>
        <w:t>роли Корпоративного глоссария:</w:t>
      </w:r>
      <w:r w:rsidR="005B610B">
        <w:rPr>
          <w:szCs w:val="24"/>
        </w:rPr>
        <w:t xml:space="preserve"> </w:t>
      </w:r>
      <w:r w:rsidR="005B610B" w:rsidRPr="005C7749">
        <w:rPr>
          <w:i/>
          <w:szCs w:val="24"/>
        </w:rPr>
        <w:t xml:space="preserve">Куратор, Подрядная организация (подрядчик), Профильный топ-менеджер </w:t>
      </w:r>
      <w:r w:rsidR="008B2C3C">
        <w:rPr>
          <w:i/>
          <w:szCs w:val="24"/>
        </w:rPr>
        <w:t xml:space="preserve">ПАО «НК «Роснефть» </w:t>
      </w:r>
      <w:r w:rsidR="005B610B" w:rsidRPr="005C7749">
        <w:rPr>
          <w:i/>
          <w:szCs w:val="24"/>
        </w:rPr>
        <w:t xml:space="preserve">(профильный топ-менеджер), Топ-менеджеры </w:t>
      </w:r>
      <w:r w:rsidR="008B2C3C">
        <w:rPr>
          <w:i/>
          <w:szCs w:val="24"/>
        </w:rPr>
        <w:t>ПАО «НК «Роснефть».</w:t>
      </w:r>
    </w:p>
    <w:p w14:paraId="21CA74F2" w14:textId="77777777" w:rsidR="006412EB" w:rsidRPr="00391404" w:rsidRDefault="006412EB" w:rsidP="006412EB"/>
    <w:p w14:paraId="6EF51A1D" w14:textId="77777777" w:rsidR="006412EB" w:rsidRPr="00B434CC" w:rsidRDefault="006412EB" w:rsidP="006412EB"/>
    <w:p w14:paraId="4BF7BF33" w14:textId="77777777" w:rsidR="006412EB" w:rsidRPr="00301CB2" w:rsidRDefault="006412EB" w:rsidP="00792118">
      <w:pPr>
        <w:keepNext/>
        <w:keepLines/>
        <w:rPr>
          <w:rFonts w:ascii="Arial" w:hAnsi="Arial" w:cs="Arial"/>
          <w:b/>
          <w:szCs w:val="24"/>
        </w:rPr>
      </w:pPr>
      <w:r w:rsidRPr="00301CB2">
        <w:rPr>
          <w:rFonts w:ascii="Arial" w:hAnsi="Arial" w:cs="Arial"/>
          <w:b/>
          <w:szCs w:val="24"/>
        </w:rPr>
        <w:t>РОЛИ ДЛЯ ЦЕЛЕЙ НАСТОЯЩЕГО ДОКУМЕНТА</w:t>
      </w:r>
    </w:p>
    <w:p w14:paraId="4DED36B3" w14:textId="77777777" w:rsidR="006412EB" w:rsidRDefault="006412EB" w:rsidP="00792118">
      <w:pPr>
        <w:keepNext/>
        <w:keepLines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6"/>
        <w:gridCol w:w="7048"/>
      </w:tblGrid>
      <w:tr w:rsidR="006412EB" w:rsidRPr="006412EB" w14:paraId="44E71AE3" w14:textId="77777777" w:rsidTr="00EA56E8">
        <w:trPr>
          <w:trHeight w:val="20"/>
        </w:trPr>
        <w:tc>
          <w:tcPr>
            <w:tcW w:w="1424" w:type="pct"/>
            <w:shd w:val="clear" w:color="auto" w:fill="auto"/>
            <w:hideMark/>
          </w:tcPr>
          <w:p w14:paraId="19DB0FD3" w14:textId="77777777" w:rsidR="006412EB" w:rsidRPr="006412EB" w:rsidRDefault="006412EB" w:rsidP="00F17494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6412EB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ПОЛЬЗОВАТЕЛЬ</w:t>
            </w:r>
          </w:p>
        </w:tc>
        <w:tc>
          <w:tcPr>
            <w:tcW w:w="3576" w:type="pct"/>
            <w:shd w:val="clear" w:color="auto" w:fill="auto"/>
            <w:hideMark/>
          </w:tcPr>
          <w:p w14:paraId="457F6F8C" w14:textId="277BAFD0" w:rsidR="006412EB" w:rsidRPr="006412EB" w:rsidRDefault="006412EB" w:rsidP="00F17494">
            <w:pPr>
              <w:spacing w:before="120" w:after="120"/>
              <w:rPr>
                <w:rFonts w:eastAsia="Times New Roman"/>
                <w:i/>
                <w:lang w:eastAsia="ru-RU"/>
              </w:rPr>
            </w:pPr>
            <w:r w:rsidRPr="006412EB">
              <w:rPr>
                <w:rFonts w:eastAsia="Times New Roman"/>
                <w:lang w:eastAsia="ru-RU"/>
              </w:rPr>
              <w:t>Работник ПАО «НК «Роснефть», Общества Группы или подрядной организации, рабочее место которого оснащено электронным вычислительным оборудованием.</w:t>
            </w:r>
          </w:p>
        </w:tc>
      </w:tr>
      <w:tr w:rsidR="00FE0A12" w:rsidRPr="006412EB" w14:paraId="3B06BDF1" w14:textId="2DF42421" w:rsidTr="00EA56E8">
        <w:trPr>
          <w:trHeight w:val="20"/>
        </w:trPr>
        <w:tc>
          <w:tcPr>
            <w:tcW w:w="1424" w:type="pct"/>
            <w:shd w:val="clear" w:color="auto" w:fill="auto"/>
            <w:vAlign w:val="center"/>
          </w:tcPr>
          <w:p w14:paraId="42BC3EBE" w14:textId="43AECA40" w:rsidR="00FE0A12" w:rsidRDefault="00AF658C" w:rsidP="00F17494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6412EB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СЛУЖБА ПОДДЕРЖКИ ПОЛЬЗОВАТЕЛЕЙ</w:t>
            </w:r>
          </w:p>
        </w:tc>
        <w:tc>
          <w:tcPr>
            <w:tcW w:w="3576" w:type="pct"/>
            <w:shd w:val="clear" w:color="auto" w:fill="auto"/>
            <w:vAlign w:val="center"/>
          </w:tcPr>
          <w:p w14:paraId="4ABFCC20" w14:textId="2391DDBB" w:rsidR="00FE0A12" w:rsidRDefault="001E2BD1" w:rsidP="00F17494">
            <w:pPr>
              <w:spacing w:before="120" w:after="120"/>
              <w:rPr>
                <w:rFonts w:eastAsia="Times New Roman"/>
                <w:lang w:eastAsia="ru-RU"/>
              </w:rPr>
            </w:pPr>
            <w:r w:rsidRPr="006412EB">
              <w:rPr>
                <w:rFonts w:eastAsia="Times New Roman"/>
                <w:lang w:eastAsia="ru-RU"/>
              </w:rPr>
              <w:t xml:space="preserve">Структурное подразделение ПАО «НК «Роснефть» или Общества Группы, обеспечивающее поддержку и обслуживание </w:t>
            </w:r>
            <w:r w:rsidRPr="006412EB">
              <w:rPr>
                <w:rFonts w:eastAsia="Times New Roman"/>
                <w:lang w:eastAsia="ru-RU"/>
              </w:rPr>
              <w:lastRenderedPageBreak/>
              <w:t>автоматизированных рабочих мест пользователей</w:t>
            </w:r>
            <w:r w:rsidR="00C300F8">
              <w:rPr>
                <w:rFonts w:eastAsia="Times New Roman"/>
                <w:lang w:eastAsia="ru-RU"/>
              </w:rPr>
              <w:t>.</w:t>
            </w:r>
          </w:p>
        </w:tc>
      </w:tr>
      <w:tr w:rsidR="00EA56E8" w:rsidRPr="00B90A03" w14:paraId="05873C52" w14:textId="77777777" w:rsidTr="00D4266F">
        <w:trPr>
          <w:trHeight w:val="20"/>
        </w:trPr>
        <w:tc>
          <w:tcPr>
            <w:tcW w:w="1424" w:type="pct"/>
            <w:shd w:val="clear" w:color="auto" w:fill="auto"/>
          </w:tcPr>
          <w:p w14:paraId="57F13622" w14:textId="57B4167A" w:rsidR="00EA56E8" w:rsidRPr="00B90A03" w:rsidRDefault="00EA56E8" w:rsidP="00F17494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lastRenderedPageBreak/>
              <w:t>Т</w:t>
            </w:r>
            <w:r w:rsidRPr="005E21D9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ЕХНИЧЕСКИЙ СОВЕТ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 xml:space="preserve"> (ТС)</w:t>
            </w:r>
          </w:p>
        </w:tc>
        <w:tc>
          <w:tcPr>
            <w:tcW w:w="3576" w:type="pct"/>
            <w:shd w:val="clear" w:color="auto" w:fill="auto"/>
          </w:tcPr>
          <w:p w14:paraId="5BB68E8A" w14:textId="77777777" w:rsidR="00EA56E8" w:rsidRPr="00B90A03" w:rsidRDefault="00EA56E8" w:rsidP="00F17494">
            <w:pPr>
              <w:spacing w:before="120" w:after="120"/>
              <w:rPr>
                <w:rFonts w:eastAsia="Times New Roman"/>
                <w:lang w:eastAsia="ru-RU"/>
              </w:rPr>
            </w:pPr>
            <w:r w:rsidRPr="00EA56E8">
              <w:rPr>
                <w:rFonts w:eastAsia="Times New Roman"/>
                <w:lang w:eastAsia="ru-RU"/>
              </w:rPr>
              <w:t xml:space="preserve">Экспертная рабочая группа «Технический совет» Секции </w:t>
            </w:r>
            <w:r w:rsidRPr="00EA56E8">
              <w:rPr>
                <w:rFonts w:eastAsia="Times New Roman"/>
                <w:lang w:eastAsia="ru-RU"/>
              </w:rPr>
              <w:br/>
              <w:t>«ИТ-проекты, Архитектура и ИТ-сервисы» Экспертного совета по информационным технологиям ПАО «НК «Роснефть».</w:t>
            </w:r>
          </w:p>
        </w:tc>
      </w:tr>
    </w:tbl>
    <w:p w14:paraId="2AD04972" w14:textId="77777777" w:rsidR="00C85C98" w:rsidRDefault="00C85C98" w:rsidP="00B30B11">
      <w:pPr>
        <w:rPr>
          <w:szCs w:val="24"/>
        </w:rPr>
      </w:pPr>
    </w:p>
    <w:p w14:paraId="6EBD7B48" w14:textId="77777777" w:rsidR="00B10CE9" w:rsidRDefault="00B10CE9" w:rsidP="00B30B11">
      <w:pPr>
        <w:rPr>
          <w:szCs w:val="24"/>
        </w:rPr>
      </w:pPr>
    </w:p>
    <w:p w14:paraId="622C1F7E" w14:textId="7716F148" w:rsidR="00B30B11" w:rsidRPr="006E16FB" w:rsidRDefault="00B30B11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567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77" w:name="_Toc45123373"/>
      <w:r w:rsidRPr="006E16FB">
        <w:rPr>
          <w:rFonts w:eastAsia="Calibri" w:cs="Arial"/>
          <w:caps w:val="0"/>
          <w:sz w:val="24"/>
        </w:rPr>
        <w:t xml:space="preserve">ТЕРМИНЫ И </w:t>
      </w:r>
      <w:r w:rsidR="00792118">
        <w:rPr>
          <w:rFonts w:eastAsia="Calibri" w:cs="Arial"/>
          <w:caps w:val="0"/>
          <w:sz w:val="24"/>
        </w:rPr>
        <w:t>ОБОЗНАЧЕНИЯ</w:t>
      </w:r>
      <w:r w:rsidRPr="006E16FB">
        <w:rPr>
          <w:rFonts w:eastAsia="Calibri" w:cs="Arial"/>
          <w:caps w:val="0"/>
          <w:sz w:val="24"/>
        </w:rPr>
        <w:t xml:space="preserve"> ДЛЯ ЦЕЛЕЙ НАСТОЯЩЕГО ДОКУМЕНТА</w:t>
      </w:r>
      <w:bookmarkEnd w:id="77"/>
    </w:p>
    <w:p w14:paraId="1BE81571" w14:textId="07B89170" w:rsidR="00CA4D9D" w:rsidRPr="008E7831" w:rsidRDefault="00CA4D9D" w:rsidP="008E7831">
      <w:bookmarkStart w:id="78" w:name="_Toc415129048"/>
      <w:bookmarkStart w:id="79" w:name="_Toc415141192"/>
      <w:bookmarkStart w:id="80" w:name="_Toc421740006"/>
      <w:bookmarkStart w:id="81" w:name="_Toc423017961"/>
      <w:bookmarkStart w:id="82" w:name="_Toc23170203"/>
      <w:bookmarkStart w:id="83" w:name="_Toc31703617"/>
    </w:p>
    <w:tbl>
      <w:tblPr>
        <w:tblW w:w="5000" w:type="pct"/>
        <w:tblLook w:val="04A0" w:firstRow="1" w:lastRow="0" w:firstColumn="1" w:lastColumn="0" w:noHBand="0" w:noVBand="1"/>
      </w:tblPr>
      <w:tblGrid>
        <w:gridCol w:w="2980"/>
        <w:gridCol w:w="6874"/>
      </w:tblGrid>
      <w:tr w:rsidR="0000356B" w:rsidRPr="00801015" w14:paraId="1F93E7D7" w14:textId="77777777" w:rsidTr="00AC7F9E">
        <w:trPr>
          <w:trHeight w:val="20"/>
        </w:trPr>
        <w:tc>
          <w:tcPr>
            <w:tcW w:w="1512" w:type="pct"/>
            <w:shd w:val="clear" w:color="auto" w:fill="auto"/>
          </w:tcPr>
          <w:p w14:paraId="43807E3F" w14:textId="466CD40B" w:rsidR="0000356B" w:rsidRPr="00801015" w:rsidRDefault="0000356B" w:rsidP="00BC7071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00356B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ВНУТРЕННИЙ ИНТРАНЕТ-ПОРТАЛ</w:t>
            </w:r>
          </w:p>
        </w:tc>
        <w:tc>
          <w:tcPr>
            <w:tcW w:w="3488" w:type="pct"/>
            <w:shd w:val="clear" w:color="auto" w:fill="auto"/>
          </w:tcPr>
          <w:p w14:paraId="33780CE8" w14:textId="0595436B" w:rsidR="0000356B" w:rsidRPr="00801015" w:rsidRDefault="00D857FC" w:rsidP="00BC7071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lang w:eastAsia="ru-RU"/>
              </w:rPr>
              <w:t>И</w:t>
            </w:r>
            <w:r w:rsidRPr="0000356B">
              <w:rPr>
                <w:lang w:eastAsia="ru-RU"/>
              </w:rPr>
              <w:t>нформационный ресурс «</w:t>
            </w:r>
            <w:r w:rsidRPr="00B62C06">
              <w:rPr>
                <w:lang w:eastAsia="ru-RU"/>
              </w:rPr>
              <w:t>Корпоративный портал ИТ, ИБ и ПАМиКК</w:t>
            </w:r>
            <w:r w:rsidRPr="0000356B">
              <w:rPr>
                <w:lang w:eastAsia="ru-RU"/>
              </w:rPr>
              <w:t>» в рамках информационной системы «Платформа на базе MSSP для размещения информационных ресурсов</w:t>
            </w:r>
            <w:r>
              <w:rPr>
                <w:lang w:eastAsia="ru-RU"/>
              </w:rPr>
              <w:t xml:space="preserve">, </w:t>
            </w:r>
            <w:r w:rsidRPr="00B62C06">
              <w:rPr>
                <w:lang w:eastAsia="ru-RU"/>
              </w:rPr>
              <w:t xml:space="preserve"> содержащих конф</w:t>
            </w:r>
            <w:r>
              <w:rPr>
                <w:lang w:eastAsia="ru-RU"/>
              </w:rPr>
              <w:t xml:space="preserve">иденциальную </w:t>
            </w:r>
            <w:r w:rsidRPr="00B62C06">
              <w:rPr>
                <w:lang w:eastAsia="ru-RU"/>
              </w:rPr>
              <w:t>информацию</w:t>
            </w:r>
            <w:r w:rsidRPr="0000356B">
              <w:rPr>
                <w:lang w:eastAsia="ru-RU"/>
              </w:rPr>
              <w:t xml:space="preserve"> ПАО</w:t>
            </w:r>
            <w:r>
              <w:rPr>
                <w:lang w:eastAsia="ru-RU"/>
              </w:rPr>
              <w:t> </w:t>
            </w:r>
            <w:r w:rsidRPr="0000356B">
              <w:rPr>
                <w:lang w:eastAsia="ru-RU"/>
              </w:rPr>
              <w:t>«НК</w:t>
            </w:r>
            <w:r>
              <w:rPr>
                <w:lang w:eastAsia="ru-RU"/>
              </w:rPr>
              <w:t> </w:t>
            </w:r>
            <w:r w:rsidRPr="0000356B">
              <w:rPr>
                <w:lang w:eastAsia="ru-RU"/>
              </w:rPr>
              <w:t>«Роснефть» (03</w:t>
            </w:r>
            <w:r>
              <w:rPr>
                <w:lang w:eastAsia="ru-RU"/>
              </w:rPr>
              <w:t>9</w:t>
            </w:r>
            <w:r w:rsidRPr="0000356B">
              <w:rPr>
                <w:lang w:eastAsia="ru-RU"/>
              </w:rPr>
              <w:t>.000.000.000).</w:t>
            </w:r>
          </w:p>
        </w:tc>
      </w:tr>
      <w:tr w:rsidR="003E71AD" w:rsidRPr="00801015" w14:paraId="74E5061E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0722AA8E" w14:textId="77777777" w:rsidR="003E71AD" w:rsidRPr="00801015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801015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ИТ-СЕРВИС</w:t>
            </w:r>
          </w:p>
        </w:tc>
        <w:tc>
          <w:tcPr>
            <w:tcW w:w="3488" w:type="pct"/>
            <w:shd w:val="clear" w:color="auto" w:fill="auto"/>
            <w:hideMark/>
          </w:tcPr>
          <w:p w14:paraId="06F31C8D" w14:textId="77777777" w:rsidR="003E71AD" w:rsidRDefault="003E71AD" w:rsidP="00C359B0">
            <w:pPr>
              <w:spacing w:before="120" w:after="120"/>
              <w:rPr>
                <w:rFonts w:eastAsia="Times New Roman"/>
                <w:lang w:eastAsia="ru-RU"/>
              </w:rPr>
            </w:pPr>
            <w:r w:rsidRPr="00801015">
              <w:rPr>
                <w:rFonts w:eastAsia="Times New Roman"/>
                <w:lang w:eastAsia="ru-RU"/>
              </w:rPr>
              <w:t>Деятельность, направленная на удовлетворение потребности Компании в информационных технологиях, осуществляемая Поставщиком ИТ-сервисов в рамках исполнения Договора о предоставлении ИТ-сервисов и в соответствии с Соглашением об уровне предоставления ИТ-сервиса</w:t>
            </w:r>
            <w:r>
              <w:rPr>
                <w:rFonts w:eastAsia="Times New Roman"/>
                <w:lang w:eastAsia="ru-RU"/>
              </w:rPr>
              <w:t>, в том числе включающая</w:t>
            </w:r>
            <w:r w:rsidRPr="00801015">
              <w:rPr>
                <w:rFonts w:eastAsia="Times New Roman"/>
                <w:lang w:eastAsia="ru-RU"/>
              </w:rPr>
              <w:t xml:space="preserve"> сервисы связи, сервисы информационной безопасности и сервисы, связанные с обслуживанием производственных информационных систем.</w:t>
            </w:r>
          </w:p>
          <w:p w14:paraId="5AAE89B0" w14:textId="6FF4B429" w:rsidR="003E71AD" w:rsidRPr="00801015" w:rsidRDefault="003E71AD" w:rsidP="00AC7F9E">
            <w:pPr>
              <w:spacing w:before="120" w:after="120"/>
              <w:rPr>
                <w:rFonts w:eastAsia="Times New Roman"/>
                <w:lang w:eastAsia="ru-RU"/>
              </w:rPr>
            </w:pPr>
            <w:r w:rsidRPr="006412EB">
              <w:rPr>
                <w:rFonts w:eastAsia="Times New Roman"/>
                <w:i/>
                <w:u w:val="single"/>
                <w:lang w:eastAsia="ru-RU"/>
              </w:rPr>
              <w:t>Примечание</w:t>
            </w:r>
            <w:r w:rsidR="00AC7F9E">
              <w:rPr>
                <w:rFonts w:eastAsia="Times New Roman"/>
                <w:i/>
                <w:u w:val="single"/>
                <w:lang w:eastAsia="ru-RU"/>
              </w:rPr>
              <w:t>:</w:t>
            </w:r>
            <w:r w:rsidR="00AC7F9E" w:rsidRPr="00AC7F9E">
              <w:rPr>
                <w:rFonts w:eastAsia="Times New Roman"/>
                <w:i/>
                <w:lang w:eastAsia="ru-RU"/>
              </w:rPr>
              <w:t xml:space="preserve"> </w:t>
            </w:r>
            <w:r w:rsidRPr="006412EB">
              <w:rPr>
                <w:rFonts w:eastAsia="Times New Roman"/>
                <w:i/>
                <w:lang w:eastAsia="ru-RU"/>
              </w:rPr>
              <w:t>Понятия «ИТ-сервис», «Сервис», «ИТ-услуга» и «Услуга» идентичны.</w:t>
            </w:r>
          </w:p>
        </w:tc>
      </w:tr>
      <w:tr w:rsidR="003E71AD" w:rsidRPr="00801015" w14:paraId="1AED615C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11289D4B" w14:textId="77777777" w:rsidR="003E71AD" w:rsidRPr="00801015" w:rsidRDefault="003E71AD" w:rsidP="00AC7F9E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801015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КОРПОРАТИВНАЯ ФАЙЛОВАЯ СИСТЕМА</w:t>
            </w:r>
          </w:p>
        </w:tc>
        <w:tc>
          <w:tcPr>
            <w:tcW w:w="3488" w:type="pct"/>
            <w:shd w:val="clear" w:color="auto" w:fill="auto"/>
            <w:hideMark/>
          </w:tcPr>
          <w:p w14:paraId="5E270B67" w14:textId="7C660664" w:rsidR="003E71AD" w:rsidRPr="00801015" w:rsidRDefault="003E71AD" w:rsidP="00AC7F9E">
            <w:pPr>
              <w:spacing w:before="120" w:after="120"/>
              <w:rPr>
                <w:rFonts w:eastAsia="Times New Roman"/>
                <w:lang w:eastAsia="ru-RU"/>
              </w:rPr>
            </w:pPr>
            <w:r w:rsidRPr="00801015">
              <w:rPr>
                <w:rFonts w:eastAsia="Times New Roman"/>
                <w:lang w:eastAsia="ru-RU"/>
              </w:rPr>
              <w:t>Система Distributed file system, организованная в ПАО «НК «Роснефть», Обществе Группы или подрядной организации</w:t>
            </w:r>
            <w:r>
              <w:rPr>
                <w:rFonts w:eastAsia="Times New Roman"/>
                <w:lang w:eastAsia="ru-RU"/>
              </w:rPr>
              <w:t xml:space="preserve">, </w:t>
            </w:r>
            <w:r>
              <w:t>для хранения и обработки служебных файлов категории «Открытая»</w:t>
            </w:r>
            <w:r w:rsidRPr="00801015">
              <w:rPr>
                <w:rFonts w:eastAsia="Times New Roman"/>
                <w:lang w:eastAsia="ru-RU"/>
              </w:rPr>
              <w:t>.</w:t>
            </w:r>
          </w:p>
        </w:tc>
      </w:tr>
      <w:tr w:rsidR="00171796" w:rsidRPr="00801015" w14:paraId="339070C8" w14:textId="77777777" w:rsidTr="00AC7F9E">
        <w:trPr>
          <w:trHeight w:val="20"/>
        </w:trPr>
        <w:tc>
          <w:tcPr>
            <w:tcW w:w="1512" w:type="pct"/>
            <w:shd w:val="clear" w:color="auto" w:fill="auto"/>
          </w:tcPr>
          <w:p w14:paraId="4669AA0A" w14:textId="29D031F8" w:rsidR="00171796" w:rsidRPr="00801015" w:rsidRDefault="00171796" w:rsidP="00AC7F9E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МОБИЛЬНОЕ УСТРОЙСТВО</w:t>
            </w:r>
          </w:p>
        </w:tc>
        <w:tc>
          <w:tcPr>
            <w:tcW w:w="3488" w:type="pct"/>
            <w:shd w:val="clear" w:color="auto" w:fill="auto"/>
          </w:tcPr>
          <w:p w14:paraId="5EAD25CF" w14:textId="42F3EEDB" w:rsidR="00171796" w:rsidRPr="00801015" w:rsidRDefault="00171796" w:rsidP="00AC7F9E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Мобильный телефон, Смартфон, Планшет</w:t>
            </w:r>
          </w:p>
        </w:tc>
      </w:tr>
      <w:tr w:rsidR="003E71AD" w:rsidRPr="00801015" w14:paraId="348628D1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1FBCD254" w14:textId="77777777" w:rsidR="003E71AD" w:rsidRPr="00801015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801015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ОРГАНИЗАЦИОННО-ТЕХНИЧЕСКИЙ ПРОФИЛЬ ПОЛЬЗОВАТЕЛЯ (ОТП)</w:t>
            </w:r>
          </w:p>
        </w:tc>
        <w:tc>
          <w:tcPr>
            <w:tcW w:w="3488" w:type="pct"/>
            <w:shd w:val="clear" w:color="auto" w:fill="auto"/>
            <w:hideMark/>
          </w:tcPr>
          <w:p w14:paraId="29DD9411" w14:textId="0D90DFD8" w:rsidR="003E71AD" w:rsidRPr="00801015" w:rsidRDefault="003E71AD" w:rsidP="00C359B0">
            <w:pPr>
              <w:spacing w:before="120" w:after="120"/>
              <w:rPr>
                <w:rFonts w:eastAsia="Times New Roman"/>
                <w:lang w:eastAsia="ru-RU"/>
              </w:rPr>
            </w:pPr>
            <w:r w:rsidRPr="00801015">
              <w:rPr>
                <w:rFonts w:eastAsia="Times New Roman"/>
                <w:lang w:eastAsia="ru-RU"/>
              </w:rPr>
              <w:t>Совокупность основных требований, характеризующих производственную потребность или уровень полномочий работника ПАО «НК «Роснефть», Общества Группы или подрядной организации, которы</w:t>
            </w:r>
            <w:r>
              <w:rPr>
                <w:rFonts w:eastAsia="Times New Roman"/>
                <w:lang w:eastAsia="ru-RU"/>
              </w:rPr>
              <w:t>е</w:t>
            </w:r>
            <w:r w:rsidRPr="00801015">
              <w:rPr>
                <w:rFonts w:eastAsia="Times New Roman"/>
                <w:lang w:eastAsia="ru-RU"/>
              </w:rPr>
              <w:t xml:space="preserve"> определя</w:t>
            </w:r>
            <w:r>
              <w:rPr>
                <w:rFonts w:eastAsia="Times New Roman"/>
                <w:lang w:eastAsia="ru-RU"/>
              </w:rPr>
              <w:t>ю</w:t>
            </w:r>
            <w:r w:rsidRPr="00801015">
              <w:rPr>
                <w:rFonts w:eastAsia="Times New Roman"/>
                <w:lang w:eastAsia="ru-RU"/>
              </w:rPr>
              <w:t>т</w:t>
            </w:r>
            <w:r w:rsidR="004D794D">
              <w:rPr>
                <w:rFonts w:eastAsia="Times New Roman"/>
                <w:lang w:eastAsia="ru-RU"/>
              </w:rPr>
              <w:t xml:space="preserve"> </w:t>
            </w:r>
            <w:r w:rsidRPr="00801015">
              <w:rPr>
                <w:rFonts w:eastAsia="Times New Roman"/>
                <w:lang w:eastAsia="ru-RU"/>
              </w:rPr>
              <w:t>перечень предоставляемого ИТ-оборудования, программного обеспечения или информационных ресурсов.</w:t>
            </w:r>
          </w:p>
        </w:tc>
      </w:tr>
      <w:tr w:rsidR="003E71AD" w:rsidRPr="006412EB" w14:paraId="4A262A6F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19D8AF32" w14:textId="77777777" w:rsidR="003E71AD" w:rsidRPr="006412EB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6412EB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ПЕРСОНАЛЬНАЯ СИСТЕМА ВИДЕОКОНФЕРЕНЦСВЯЗИ (ПВКС)</w:t>
            </w:r>
          </w:p>
        </w:tc>
        <w:tc>
          <w:tcPr>
            <w:tcW w:w="3488" w:type="pct"/>
            <w:shd w:val="clear" w:color="auto" w:fill="auto"/>
            <w:hideMark/>
          </w:tcPr>
          <w:p w14:paraId="28C5DFC4" w14:textId="77777777" w:rsidR="003E71AD" w:rsidRPr="006412EB" w:rsidRDefault="003E71AD" w:rsidP="00B555A5">
            <w:pPr>
              <w:spacing w:before="120" w:after="120"/>
              <w:rPr>
                <w:rFonts w:eastAsia="Times New Roman"/>
                <w:lang w:eastAsia="ru-RU"/>
              </w:rPr>
            </w:pPr>
            <w:r w:rsidRPr="006412EB">
              <w:rPr>
                <w:rFonts w:eastAsia="Times New Roman"/>
                <w:lang w:eastAsia="ru-RU"/>
              </w:rPr>
              <w:t>Система, обеспечивающая возможность индивидуального видео-общения пользователя в режиме реального времени, не покидая рабочего места.</w:t>
            </w:r>
          </w:p>
        </w:tc>
      </w:tr>
      <w:tr w:rsidR="003E71AD" w:rsidRPr="006412EB" w14:paraId="3B675A32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1CB6C262" w14:textId="77777777" w:rsidR="003E71AD" w:rsidRPr="006412EB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6412EB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ТОНКИЙ КЛИЕНТ</w:t>
            </w:r>
          </w:p>
        </w:tc>
        <w:tc>
          <w:tcPr>
            <w:tcW w:w="3488" w:type="pct"/>
            <w:shd w:val="clear" w:color="auto" w:fill="auto"/>
            <w:hideMark/>
          </w:tcPr>
          <w:p w14:paraId="2A4BDCEE" w14:textId="77777777" w:rsidR="003E71AD" w:rsidRPr="006412EB" w:rsidRDefault="003E71AD" w:rsidP="00C359B0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</w:t>
            </w:r>
            <w:r w:rsidRPr="006412EB">
              <w:rPr>
                <w:rFonts w:eastAsia="Times New Roman"/>
                <w:lang w:eastAsia="ru-RU"/>
              </w:rPr>
              <w:t>стройство ввода и отображения информации, обладающее минимальной аппаратной конфигурацией, загрузка основной операционной системы и программного обеспечения которого происходит на сервере.</w:t>
            </w:r>
          </w:p>
        </w:tc>
      </w:tr>
      <w:tr w:rsidR="003E71AD" w:rsidRPr="00B90A03" w14:paraId="2D75294A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06FC11CD" w14:textId="77777777" w:rsidR="003E71AD" w:rsidRPr="00B90A03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B90A03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ФУНКЦИОНАЛЬНО-</w:t>
            </w:r>
            <w:r w:rsidRPr="00B90A03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lastRenderedPageBreak/>
              <w:t>ТЕХНИЧЕСКИЙ ПРОФИЛЬ ПОЛЬЗОВАТЕЛЯ (ФТП)</w:t>
            </w:r>
          </w:p>
        </w:tc>
        <w:tc>
          <w:tcPr>
            <w:tcW w:w="3488" w:type="pct"/>
            <w:shd w:val="clear" w:color="auto" w:fill="auto"/>
            <w:hideMark/>
          </w:tcPr>
          <w:p w14:paraId="0F438C97" w14:textId="1BCE6CFF" w:rsidR="003E71AD" w:rsidRPr="00B90A03" w:rsidRDefault="003E71AD">
            <w:pPr>
              <w:keepNext/>
              <w:pageBreakBefore/>
              <w:spacing w:before="120" w:after="120"/>
              <w:rPr>
                <w:rFonts w:eastAsia="Times New Roman"/>
                <w:lang w:eastAsia="ru-RU"/>
              </w:rPr>
            </w:pPr>
            <w:r w:rsidRPr="00B90A03">
              <w:rPr>
                <w:rFonts w:eastAsia="Times New Roman"/>
                <w:lang w:eastAsia="ru-RU"/>
              </w:rPr>
              <w:lastRenderedPageBreak/>
              <w:t>Совокупность требований, дополняющ</w:t>
            </w:r>
            <w:r>
              <w:rPr>
                <w:rFonts w:eastAsia="Times New Roman"/>
                <w:lang w:eastAsia="ru-RU"/>
              </w:rPr>
              <w:t>их</w:t>
            </w:r>
            <w:r w:rsidRPr="00B90A03">
              <w:rPr>
                <w:rFonts w:eastAsia="Times New Roman"/>
                <w:lang w:eastAsia="ru-RU"/>
              </w:rPr>
              <w:t xml:space="preserve"> Организационно-</w:t>
            </w:r>
            <w:r w:rsidRPr="00B90A03">
              <w:rPr>
                <w:rFonts w:eastAsia="Times New Roman"/>
                <w:lang w:eastAsia="ru-RU"/>
              </w:rPr>
              <w:lastRenderedPageBreak/>
              <w:t>технический профиль пользователя, позволяющ</w:t>
            </w:r>
            <w:r>
              <w:rPr>
                <w:rFonts w:eastAsia="Times New Roman"/>
                <w:lang w:eastAsia="ru-RU"/>
              </w:rPr>
              <w:t>их</w:t>
            </w:r>
            <w:r w:rsidRPr="00B90A03">
              <w:rPr>
                <w:rFonts w:eastAsia="Times New Roman"/>
                <w:lang w:eastAsia="ru-RU"/>
              </w:rPr>
              <w:t xml:space="preserve"> запрашивать ИТ-активы, характерные </w:t>
            </w:r>
            <w:r>
              <w:rPr>
                <w:rFonts w:eastAsia="Times New Roman"/>
                <w:lang w:eastAsia="ru-RU"/>
              </w:rPr>
              <w:t>для</w:t>
            </w:r>
            <w:r w:rsidRPr="00B90A03">
              <w:rPr>
                <w:rFonts w:eastAsia="Times New Roman"/>
                <w:lang w:eastAsia="ru-RU"/>
              </w:rPr>
              <w:t xml:space="preserve"> функциональной направленности </w:t>
            </w:r>
            <w:r>
              <w:rPr>
                <w:rFonts w:eastAsia="Times New Roman"/>
                <w:lang w:eastAsia="ru-RU"/>
              </w:rPr>
              <w:t xml:space="preserve">производственной деятельности </w:t>
            </w:r>
            <w:r w:rsidRPr="00B90A03">
              <w:rPr>
                <w:rFonts w:eastAsia="Times New Roman"/>
                <w:lang w:eastAsia="ru-RU"/>
              </w:rPr>
              <w:t>работника ПАО «НК «Роснефть», Общества Группы или подрядной организации, которы</w:t>
            </w:r>
            <w:r>
              <w:rPr>
                <w:rFonts w:eastAsia="Times New Roman"/>
                <w:lang w:eastAsia="ru-RU"/>
              </w:rPr>
              <w:t>е</w:t>
            </w:r>
            <w:r w:rsidRPr="00B90A03">
              <w:rPr>
                <w:rFonts w:eastAsia="Times New Roman"/>
                <w:lang w:eastAsia="ru-RU"/>
              </w:rPr>
              <w:t xml:space="preserve"> определя</w:t>
            </w:r>
            <w:r>
              <w:rPr>
                <w:rFonts w:eastAsia="Times New Roman"/>
                <w:lang w:eastAsia="ru-RU"/>
              </w:rPr>
              <w:t>ю</w:t>
            </w:r>
            <w:r w:rsidRPr="00B90A03">
              <w:rPr>
                <w:rFonts w:eastAsia="Times New Roman"/>
                <w:lang w:eastAsia="ru-RU"/>
              </w:rPr>
              <w:t>т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90A03">
              <w:rPr>
                <w:rFonts w:eastAsia="Times New Roman"/>
                <w:lang w:eastAsia="ru-RU"/>
              </w:rPr>
              <w:t>перечень предоставляемого ИТ-оборудования, программного обеспечения или информационных ресурсов.</w:t>
            </w:r>
          </w:p>
        </w:tc>
      </w:tr>
      <w:tr w:rsidR="003E71AD" w:rsidRPr="00B90A03" w14:paraId="63432233" w14:textId="77777777" w:rsidTr="00AC7F9E">
        <w:trPr>
          <w:trHeight w:val="20"/>
        </w:trPr>
        <w:tc>
          <w:tcPr>
            <w:tcW w:w="1512" w:type="pct"/>
            <w:shd w:val="clear" w:color="auto" w:fill="auto"/>
            <w:hideMark/>
          </w:tcPr>
          <w:p w14:paraId="02BDCAB6" w14:textId="77777777" w:rsidR="003E71AD" w:rsidRPr="00B90A03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B90A03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lastRenderedPageBreak/>
              <w:t>ЦЕНТРАЛЬНАЯ ДИСПЕТЧЕРСКАЯ СЛУЖБА (ЦДС)</w:t>
            </w:r>
          </w:p>
        </w:tc>
        <w:tc>
          <w:tcPr>
            <w:tcW w:w="3488" w:type="pct"/>
            <w:shd w:val="clear" w:color="auto" w:fill="auto"/>
            <w:hideMark/>
          </w:tcPr>
          <w:p w14:paraId="46165EE4" w14:textId="77777777" w:rsidR="003E71AD" w:rsidRPr="00B90A03" w:rsidRDefault="003E71AD" w:rsidP="00C359B0">
            <w:pPr>
              <w:spacing w:before="120" w:after="120"/>
              <w:rPr>
                <w:rFonts w:eastAsia="Times New Roman"/>
                <w:lang w:eastAsia="ru-RU"/>
              </w:rPr>
            </w:pPr>
            <w:r w:rsidRPr="00B90A03">
              <w:rPr>
                <w:rFonts w:eastAsia="Times New Roman"/>
                <w:lang w:eastAsia="ru-RU"/>
              </w:rPr>
              <w:t>Организованная в структуре внутреннего ИТ-интегратора диспетчерская служба, осуществляющая учёт заявок и вопросов пользователей, направление их на исполнение соответствующим специалистам и контроль за их исполнением.</w:t>
            </w:r>
          </w:p>
        </w:tc>
      </w:tr>
      <w:tr w:rsidR="003E71AD" w:rsidRPr="00B90A03" w14:paraId="71D01BD7" w14:textId="77777777" w:rsidTr="00F748F0">
        <w:trPr>
          <w:trHeight w:val="20"/>
        </w:trPr>
        <w:tc>
          <w:tcPr>
            <w:tcW w:w="1512" w:type="pct"/>
            <w:shd w:val="clear" w:color="auto" w:fill="auto"/>
          </w:tcPr>
          <w:p w14:paraId="130E04AB" w14:textId="0C8FA68D" w:rsidR="003E71AD" w:rsidRPr="005E21D9" w:rsidRDefault="003E71AD" w:rsidP="003E71AD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CA4D9D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DISTRIBUTED FILE SYSTEM (DFS)</w:t>
            </w:r>
          </w:p>
        </w:tc>
        <w:tc>
          <w:tcPr>
            <w:tcW w:w="3488" w:type="pct"/>
            <w:shd w:val="clear" w:color="auto" w:fill="auto"/>
          </w:tcPr>
          <w:p w14:paraId="1BD5BD69" w14:textId="42F2DFA9" w:rsidR="003E71AD" w:rsidRDefault="003E71AD" w:rsidP="003E71AD">
            <w:pPr>
              <w:spacing w:before="120" w:after="120"/>
              <w:rPr>
                <w:rFonts w:eastAsia="Times New Roman"/>
                <w:lang w:eastAsia="ru-RU"/>
              </w:rPr>
            </w:pPr>
            <w:r w:rsidRPr="00CA4D9D">
              <w:rPr>
                <w:rFonts w:eastAsia="Times New Roman"/>
                <w:lang w:eastAsia="ru-RU"/>
              </w:rPr>
              <w:t>Система, использующаяся для упрощения доступа и управления файлами, физически распределёнными по сети</w:t>
            </w:r>
            <w:r>
              <w:rPr>
                <w:rFonts w:eastAsia="Times New Roman"/>
                <w:lang w:eastAsia="ru-RU"/>
              </w:rPr>
              <w:t>,</w:t>
            </w:r>
            <w:r w:rsidRPr="00CA4D9D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</w:t>
            </w:r>
            <w:r w:rsidRPr="00CA4D9D">
              <w:rPr>
                <w:rFonts w:eastAsia="Times New Roman"/>
                <w:lang w:eastAsia="ru-RU"/>
              </w:rPr>
              <w:t xml:space="preserve">ри использовании </w:t>
            </w:r>
            <w:r>
              <w:rPr>
                <w:rFonts w:eastAsia="Times New Roman"/>
                <w:lang w:eastAsia="ru-RU"/>
              </w:rPr>
              <w:t xml:space="preserve">которой </w:t>
            </w:r>
            <w:r w:rsidRPr="00CA4D9D">
              <w:rPr>
                <w:rFonts w:eastAsia="Times New Roman"/>
                <w:lang w:eastAsia="ru-RU"/>
              </w:rPr>
              <w:t>файлы, распределённые по серверам, представляются находящимися в одном месте.</w:t>
            </w:r>
          </w:p>
        </w:tc>
      </w:tr>
      <w:tr w:rsidR="003E71AD" w:rsidRPr="00B90A03" w14:paraId="1D368351" w14:textId="77777777" w:rsidTr="00F748F0">
        <w:trPr>
          <w:trHeight w:val="20"/>
        </w:trPr>
        <w:tc>
          <w:tcPr>
            <w:tcW w:w="1512" w:type="pct"/>
            <w:shd w:val="clear" w:color="auto" w:fill="auto"/>
          </w:tcPr>
          <w:p w14:paraId="21A26454" w14:textId="4F5886ED" w:rsidR="003E71AD" w:rsidRPr="00CA4D9D" w:rsidRDefault="003E71AD" w:rsidP="003E71AD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 w:rsidRPr="00CA4D9D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G&amp;G СИСТЕМА</w:t>
            </w:r>
          </w:p>
        </w:tc>
        <w:tc>
          <w:tcPr>
            <w:tcW w:w="3488" w:type="pct"/>
            <w:shd w:val="clear" w:color="auto" w:fill="auto"/>
          </w:tcPr>
          <w:p w14:paraId="6DEFA269" w14:textId="123D1D66" w:rsidR="003E71AD" w:rsidRPr="00CA4D9D" w:rsidRDefault="003E71AD" w:rsidP="003E71AD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Pr="00CA4D9D">
              <w:rPr>
                <w:rFonts w:eastAsia="Times New Roman"/>
                <w:lang w:eastAsia="ru-RU"/>
              </w:rPr>
              <w:t>рикладное локальное и клиент-серверное специализированное программное обеспечение, предназначенное для обработки и интерпретации комплекса геолого-геофизической и промысловой информации.</w:t>
            </w:r>
          </w:p>
        </w:tc>
      </w:tr>
      <w:tr w:rsidR="003E71AD" w:rsidRPr="00B90A03" w14:paraId="06D72766" w14:textId="77777777" w:rsidTr="00F748F0">
        <w:trPr>
          <w:trHeight w:val="20"/>
        </w:trPr>
        <w:tc>
          <w:tcPr>
            <w:tcW w:w="1512" w:type="pct"/>
            <w:shd w:val="clear" w:color="auto" w:fill="auto"/>
          </w:tcPr>
          <w:p w14:paraId="79F6F687" w14:textId="070F16AD" w:rsidR="003E71AD" w:rsidRPr="00CA4D9D" w:rsidRDefault="003E71AD" w:rsidP="003E71AD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lang w:val="en-US" w:eastAsia="ru-RU"/>
              </w:rPr>
              <w:t>MOBILE APPLICATION MANAGEMENT (MAM)</w:t>
            </w:r>
          </w:p>
        </w:tc>
        <w:tc>
          <w:tcPr>
            <w:tcW w:w="3488" w:type="pct"/>
            <w:shd w:val="clear" w:color="auto" w:fill="auto"/>
          </w:tcPr>
          <w:p w14:paraId="125CA29D" w14:textId="68E59B2D" w:rsidR="003E71AD" w:rsidRDefault="003E71AD" w:rsidP="003E71AD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Набор сервисов и технологий, позволяющий управлять приложениями смартфонов и планшетов.</w:t>
            </w:r>
          </w:p>
        </w:tc>
      </w:tr>
      <w:tr w:rsidR="003E71AD" w:rsidRPr="00B90A03" w14:paraId="68D781C6" w14:textId="77777777" w:rsidTr="00F748F0">
        <w:trPr>
          <w:trHeight w:val="20"/>
        </w:trPr>
        <w:tc>
          <w:tcPr>
            <w:tcW w:w="1512" w:type="pct"/>
            <w:shd w:val="clear" w:color="auto" w:fill="auto"/>
          </w:tcPr>
          <w:p w14:paraId="1E3E02B5" w14:textId="2E9A67DD" w:rsidR="003E71AD" w:rsidRDefault="003E71AD" w:rsidP="003E71AD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sz w:val="20"/>
                <w:lang w:val="en-US" w:eastAsia="ru-RU"/>
              </w:rPr>
            </w:pPr>
            <w:r w:rsidRPr="00801015"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MOBILE DEVICE MANAGEMENT (MDM)</w:t>
            </w:r>
          </w:p>
        </w:tc>
        <w:tc>
          <w:tcPr>
            <w:tcW w:w="3488" w:type="pct"/>
            <w:shd w:val="clear" w:color="auto" w:fill="auto"/>
          </w:tcPr>
          <w:p w14:paraId="4BFA9FF6" w14:textId="384861F8" w:rsidR="003E71AD" w:rsidRDefault="003E71AD" w:rsidP="003E71AD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</w:t>
            </w:r>
            <w:r w:rsidRPr="00801015">
              <w:rPr>
                <w:rFonts w:eastAsia="Times New Roman"/>
                <w:lang w:eastAsia="ru-RU"/>
              </w:rPr>
              <w:t xml:space="preserve">абор сервисов и технологий, обеспечивающих контроль и защиту </w:t>
            </w:r>
            <w:r>
              <w:rPr>
                <w:rFonts w:eastAsia="Times New Roman"/>
                <w:lang w:eastAsia="ru-RU"/>
              </w:rPr>
              <w:t>смартфонов и планшетов</w:t>
            </w:r>
            <w:r w:rsidRPr="00801015">
              <w:rPr>
                <w:rFonts w:eastAsia="Times New Roman"/>
                <w:lang w:eastAsia="ru-RU"/>
              </w:rPr>
              <w:t>.</w:t>
            </w:r>
          </w:p>
        </w:tc>
      </w:tr>
    </w:tbl>
    <w:p w14:paraId="62D32732" w14:textId="77777777" w:rsidR="00CA4D9D" w:rsidRDefault="00CA4D9D" w:rsidP="00B30B11"/>
    <w:p w14:paraId="610F97B3" w14:textId="77777777" w:rsidR="00053C4F" w:rsidRDefault="00053C4F" w:rsidP="00092062"/>
    <w:p w14:paraId="3978A2C0" w14:textId="77777777" w:rsidR="00DF57D9" w:rsidRPr="00DF57D9" w:rsidRDefault="00DF57D9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567"/>
        </w:tabs>
        <w:ind w:left="0" w:firstLine="0"/>
        <w:outlineLvl w:val="1"/>
        <w:rPr>
          <w:rFonts w:eastAsia="Calibri"/>
          <w:caps w:val="0"/>
          <w:sz w:val="24"/>
        </w:rPr>
      </w:pPr>
      <w:bookmarkStart w:id="84" w:name="_Toc45123374"/>
      <w:bookmarkEnd w:id="78"/>
      <w:bookmarkEnd w:id="79"/>
      <w:bookmarkEnd w:id="80"/>
      <w:bookmarkEnd w:id="81"/>
      <w:bookmarkEnd w:id="82"/>
      <w:bookmarkEnd w:id="83"/>
      <w:r w:rsidRPr="0016482A">
        <w:rPr>
          <w:rFonts w:eastAsia="Calibri" w:cs="Arial"/>
          <w:caps w:val="0"/>
          <w:sz w:val="24"/>
        </w:rPr>
        <w:t>СОКРАЩЕНИЯ</w:t>
      </w:r>
      <w:bookmarkEnd w:id="84"/>
    </w:p>
    <w:p w14:paraId="004CF0D3" w14:textId="5F6ED947" w:rsidR="00B30B11" w:rsidRDefault="00B30B11" w:rsidP="00B30B11">
      <w:pPr>
        <w:rPr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98"/>
        <w:gridCol w:w="6856"/>
      </w:tblGrid>
      <w:tr w:rsidR="003E71AD" w:rsidRPr="00BF19F2" w14:paraId="0A1672C3" w14:textId="77777777" w:rsidTr="00D4266F">
        <w:trPr>
          <w:trHeight w:val="630"/>
        </w:trPr>
        <w:tc>
          <w:tcPr>
            <w:tcW w:w="1521" w:type="pct"/>
            <w:shd w:val="clear" w:color="auto" w:fill="auto"/>
            <w:hideMark/>
          </w:tcPr>
          <w:p w14:paraId="2CA1C06F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391404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ДИиРБП</w:t>
            </w:r>
          </w:p>
        </w:tc>
        <w:tc>
          <w:tcPr>
            <w:tcW w:w="3479" w:type="pct"/>
            <w:shd w:val="clear" w:color="auto" w:fill="auto"/>
            <w:hideMark/>
          </w:tcPr>
          <w:p w14:paraId="54603678" w14:textId="77777777" w:rsidR="003E71AD" w:rsidRPr="00BF19F2" w:rsidRDefault="003E71AD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 w:rsidRPr="00BF19F2">
              <w:rPr>
                <w:rFonts w:eastAsia="Times New Roman"/>
                <w:color w:val="000000"/>
                <w:lang w:eastAsia="ru-RU"/>
              </w:rPr>
              <w:t>Департамент информатизации и развития бизнес-процессов ПАО «НК «Роснефть».</w:t>
            </w:r>
          </w:p>
        </w:tc>
      </w:tr>
      <w:tr w:rsidR="003E71AD" w:rsidRPr="00BF19F2" w14:paraId="4D9A62F1" w14:textId="77777777" w:rsidTr="00D4266F">
        <w:trPr>
          <w:trHeight w:val="630"/>
        </w:trPr>
        <w:tc>
          <w:tcPr>
            <w:tcW w:w="1521" w:type="pct"/>
            <w:shd w:val="clear" w:color="auto" w:fill="auto"/>
            <w:hideMark/>
          </w:tcPr>
          <w:p w14:paraId="1A3D5C2A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391404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ДОДЦА</w:t>
            </w:r>
          </w:p>
        </w:tc>
        <w:tc>
          <w:tcPr>
            <w:tcW w:w="3479" w:type="pct"/>
            <w:shd w:val="clear" w:color="auto" w:fill="auto"/>
            <w:hideMark/>
          </w:tcPr>
          <w:p w14:paraId="3F056903" w14:textId="77777777" w:rsidR="003E71AD" w:rsidRPr="00BF19F2" w:rsidRDefault="003E71AD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 w:rsidRPr="00BF19F2">
              <w:rPr>
                <w:rFonts w:eastAsia="Times New Roman"/>
                <w:color w:val="000000"/>
                <w:lang w:eastAsia="ru-RU"/>
              </w:rPr>
              <w:t>Департамент обеспечения деятельности центрального аппарата ПАО «НК «Роснефть».</w:t>
            </w:r>
          </w:p>
        </w:tc>
      </w:tr>
      <w:tr w:rsidR="003E71AD" w:rsidRPr="00BF19F2" w14:paraId="7EBEBCB1" w14:textId="77777777" w:rsidTr="00D4266F">
        <w:trPr>
          <w:trHeight w:val="315"/>
        </w:trPr>
        <w:tc>
          <w:tcPr>
            <w:tcW w:w="1521" w:type="pct"/>
            <w:shd w:val="clear" w:color="auto" w:fill="auto"/>
            <w:hideMark/>
          </w:tcPr>
          <w:p w14:paraId="36D2A300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391404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ИБ</w:t>
            </w:r>
          </w:p>
        </w:tc>
        <w:tc>
          <w:tcPr>
            <w:tcW w:w="3479" w:type="pct"/>
            <w:shd w:val="clear" w:color="auto" w:fill="auto"/>
            <w:hideMark/>
          </w:tcPr>
          <w:p w14:paraId="49C3FC9C" w14:textId="77777777" w:rsidR="003E71AD" w:rsidRPr="00BF19F2" w:rsidRDefault="003E71AD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</w:t>
            </w:r>
            <w:r w:rsidRPr="00BF19F2">
              <w:rPr>
                <w:rFonts w:eastAsia="Times New Roman"/>
                <w:color w:val="000000"/>
                <w:lang w:eastAsia="ru-RU"/>
              </w:rPr>
              <w:t>нформационная безопасность.</w:t>
            </w:r>
          </w:p>
        </w:tc>
      </w:tr>
      <w:tr w:rsidR="003E71AD" w:rsidRPr="00BF19F2" w14:paraId="6CEC498A" w14:textId="77777777" w:rsidTr="00D4266F">
        <w:trPr>
          <w:trHeight w:val="315"/>
        </w:trPr>
        <w:tc>
          <w:tcPr>
            <w:tcW w:w="1521" w:type="pct"/>
            <w:shd w:val="clear" w:color="auto" w:fill="auto"/>
            <w:hideMark/>
          </w:tcPr>
          <w:p w14:paraId="7659D233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391404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ОС</w:t>
            </w:r>
          </w:p>
        </w:tc>
        <w:tc>
          <w:tcPr>
            <w:tcW w:w="3479" w:type="pct"/>
            <w:shd w:val="clear" w:color="auto" w:fill="auto"/>
            <w:hideMark/>
          </w:tcPr>
          <w:p w14:paraId="6EE1F120" w14:textId="77777777" w:rsidR="003E71AD" w:rsidRPr="00BF19F2" w:rsidRDefault="003E71AD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</w:t>
            </w:r>
            <w:r w:rsidRPr="00BF19F2">
              <w:rPr>
                <w:rFonts w:eastAsia="Times New Roman"/>
                <w:color w:val="000000"/>
                <w:lang w:eastAsia="ru-RU"/>
              </w:rPr>
              <w:t>перационная система.</w:t>
            </w:r>
          </w:p>
        </w:tc>
      </w:tr>
      <w:tr w:rsidR="003E71AD" w:rsidRPr="00BF19F2" w14:paraId="1065F824" w14:textId="77777777" w:rsidTr="00D4266F">
        <w:trPr>
          <w:trHeight w:val="396"/>
        </w:trPr>
        <w:tc>
          <w:tcPr>
            <w:tcW w:w="1521" w:type="pct"/>
            <w:shd w:val="clear" w:color="auto" w:fill="auto"/>
            <w:hideMark/>
          </w:tcPr>
          <w:p w14:paraId="3FCE2925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391404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ПК</w:t>
            </w:r>
          </w:p>
        </w:tc>
        <w:tc>
          <w:tcPr>
            <w:tcW w:w="3479" w:type="pct"/>
            <w:shd w:val="clear" w:color="auto" w:fill="auto"/>
            <w:hideMark/>
          </w:tcPr>
          <w:p w14:paraId="630D4D93" w14:textId="77777777" w:rsidR="003E71AD" w:rsidRPr="00BF19F2" w:rsidRDefault="003E71AD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</w:t>
            </w:r>
            <w:r w:rsidRPr="00BF19F2">
              <w:rPr>
                <w:rFonts w:eastAsia="Times New Roman"/>
                <w:color w:val="000000"/>
                <w:lang w:eastAsia="ru-RU"/>
              </w:rPr>
              <w:t>ерсональный компьютер.</w:t>
            </w:r>
          </w:p>
        </w:tc>
      </w:tr>
      <w:tr w:rsidR="003E71AD" w:rsidRPr="00BF19F2" w14:paraId="09BA198C" w14:textId="77777777" w:rsidTr="00D4266F">
        <w:trPr>
          <w:trHeight w:val="630"/>
        </w:trPr>
        <w:tc>
          <w:tcPr>
            <w:tcW w:w="1521" w:type="pct"/>
            <w:shd w:val="clear" w:color="auto" w:fill="auto"/>
            <w:vAlign w:val="center"/>
          </w:tcPr>
          <w:p w14:paraId="51EDB7ED" w14:textId="1D9B2515" w:rsidR="003E71AD" w:rsidRPr="00BF19F2" w:rsidRDefault="003E71AD" w:rsidP="00FD68C9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СП</w:t>
            </w:r>
          </w:p>
        </w:tc>
        <w:tc>
          <w:tcPr>
            <w:tcW w:w="3479" w:type="pct"/>
            <w:shd w:val="clear" w:color="auto" w:fill="auto"/>
            <w:vAlign w:val="center"/>
          </w:tcPr>
          <w:p w14:paraId="27B5EFB7" w14:textId="36B863B7" w:rsidR="003E71AD" w:rsidRPr="00BF19F2" w:rsidRDefault="003E71AD" w:rsidP="00FD68C9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 w:rsidRPr="0082174C">
              <w:rPr>
                <w:rFonts w:eastAsia="Times New Roman"/>
                <w:lang w:eastAsia="ru-RU"/>
              </w:rPr>
              <w:t xml:space="preserve">Структурное подразделение </w:t>
            </w:r>
            <w:r>
              <w:rPr>
                <w:rFonts w:eastAsia="Times New Roman"/>
                <w:lang w:eastAsia="ru-RU"/>
              </w:rPr>
              <w:t>ПАО «НК «Роснефть»</w:t>
            </w:r>
            <w:r w:rsidRPr="0082174C">
              <w:rPr>
                <w:rFonts w:eastAsia="Times New Roman"/>
                <w:lang w:eastAsia="ru-RU"/>
              </w:rPr>
              <w:t>.</w:t>
            </w:r>
          </w:p>
        </w:tc>
      </w:tr>
      <w:tr w:rsidR="00FD68C9" w:rsidRPr="00BF19F2" w14:paraId="49A34712" w14:textId="77777777" w:rsidTr="00533B8B">
        <w:trPr>
          <w:trHeight w:val="630"/>
        </w:trPr>
        <w:tc>
          <w:tcPr>
            <w:tcW w:w="1521" w:type="pct"/>
            <w:shd w:val="clear" w:color="auto" w:fill="auto"/>
            <w:vAlign w:val="center"/>
          </w:tcPr>
          <w:p w14:paraId="17EFE9BB" w14:textId="7017DDF0" w:rsidR="00FD68C9" w:rsidRDefault="00FD68C9" w:rsidP="00FD68C9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lang w:eastAsia="ru-RU"/>
              </w:rPr>
              <w:t>СП ОГ</w:t>
            </w:r>
          </w:p>
        </w:tc>
        <w:tc>
          <w:tcPr>
            <w:tcW w:w="3479" w:type="pct"/>
            <w:shd w:val="clear" w:color="auto" w:fill="auto"/>
            <w:vAlign w:val="center"/>
          </w:tcPr>
          <w:p w14:paraId="69E67855" w14:textId="1A6413A7" w:rsidR="00FD68C9" w:rsidRPr="0082174C" w:rsidRDefault="00FD68C9" w:rsidP="00FD68C9">
            <w:pPr>
              <w:spacing w:before="120" w:after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Структурное подразделение Общества Группы. </w:t>
            </w:r>
          </w:p>
        </w:tc>
      </w:tr>
      <w:tr w:rsidR="003E71AD" w:rsidRPr="00BF19F2" w14:paraId="446A61B8" w14:textId="77777777" w:rsidTr="00FD68C9">
        <w:trPr>
          <w:trHeight w:val="616"/>
        </w:trPr>
        <w:tc>
          <w:tcPr>
            <w:tcW w:w="1521" w:type="pct"/>
            <w:shd w:val="clear" w:color="auto" w:fill="auto"/>
            <w:hideMark/>
          </w:tcPr>
          <w:p w14:paraId="08957EC1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391404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УПАТС</w:t>
            </w:r>
          </w:p>
        </w:tc>
        <w:tc>
          <w:tcPr>
            <w:tcW w:w="3479" w:type="pct"/>
            <w:shd w:val="clear" w:color="auto" w:fill="auto"/>
            <w:hideMark/>
          </w:tcPr>
          <w:p w14:paraId="6A2C66A3" w14:textId="77777777" w:rsidR="003E71AD" w:rsidRPr="00BF19F2" w:rsidRDefault="003E71AD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</w:t>
            </w:r>
            <w:r w:rsidRPr="00BF19F2">
              <w:rPr>
                <w:rFonts w:eastAsia="Times New Roman"/>
                <w:color w:val="000000"/>
                <w:lang w:eastAsia="ru-RU"/>
              </w:rPr>
              <w:t>чрежденческо-производственная автоматическая телефонная станция.</w:t>
            </w:r>
          </w:p>
        </w:tc>
      </w:tr>
      <w:tr w:rsidR="003E71AD" w:rsidRPr="00BF19F2" w14:paraId="2E9EC724" w14:textId="77777777" w:rsidTr="00FD68C9">
        <w:trPr>
          <w:trHeight w:val="911"/>
        </w:trPr>
        <w:tc>
          <w:tcPr>
            <w:tcW w:w="1521" w:type="pct"/>
            <w:shd w:val="clear" w:color="auto" w:fill="auto"/>
            <w:hideMark/>
          </w:tcPr>
          <w:p w14:paraId="403395E7" w14:textId="77777777" w:rsidR="003E71AD" w:rsidRPr="00BF19F2" w:rsidRDefault="003E71AD" w:rsidP="008B0567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BF19F2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lastRenderedPageBreak/>
              <w:t>УЭСИБ</w:t>
            </w:r>
          </w:p>
        </w:tc>
        <w:tc>
          <w:tcPr>
            <w:tcW w:w="3479" w:type="pct"/>
            <w:shd w:val="clear" w:color="auto" w:fill="auto"/>
            <w:hideMark/>
          </w:tcPr>
          <w:p w14:paraId="160A9264" w14:textId="1F71FAAB" w:rsidR="003E71AD" w:rsidRPr="00BF19F2" w:rsidRDefault="003E71AD" w:rsidP="00A853A0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 w:rsidRPr="00BF19F2">
              <w:rPr>
                <w:rFonts w:eastAsia="Times New Roman"/>
                <w:color w:val="000000"/>
                <w:lang w:eastAsia="ru-RU"/>
              </w:rPr>
              <w:t xml:space="preserve">Управление эксплуатации </w:t>
            </w:r>
            <w:r w:rsidR="006B6C02">
              <w:rPr>
                <w:rFonts w:eastAsia="Times New Roman"/>
                <w:color w:val="000000"/>
                <w:lang w:eastAsia="ru-RU"/>
              </w:rPr>
              <w:t>средств</w:t>
            </w:r>
            <w:r w:rsidR="006B6C02" w:rsidRPr="00BF19F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F19F2">
              <w:rPr>
                <w:rFonts w:eastAsia="Times New Roman"/>
                <w:color w:val="000000"/>
                <w:lang w:eastAsia="ru-RU"/>
              </w:rPr>
              <w:t>информационной безопасности Департамента информатизации и развития бизнес-процессов ПАО «НК «Роснефть».</w:t>
            </w:r>
          </w:p>
        </w:tc>
      </w:tr>
      <w:tr w:rsidR="009D3C63" w:rsidRPr="00BF19F2" w14:paraId="706BFE4D" w14:textId="77777777" w:rsidTr="00FD68C9">
        <w:trPr>
          <w:trHeight w:val="630"/>
        </w:trPr>
        <w:tc>
          <w:tcPr>
            <w:tcW w:w="1521" w:type="pct"/>
            <w:shd w:val="clear" w:color="auto" w:fill="auto"/>
          </w:tcPr>
          <w:p w14:paraId="7E28B84B" w14:textId="7E1E4174" w:rsidR="009D3C63" w:rsidRPr="00BF19F2" w:rsidRDefault="009D3C63" w:rsidP="009D3C63">
            <w:pPr>
              <w:spacing w:before="100" w:after="100"/>
              <w:jc w:val="left"/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</w:pPr>
            <w:r w:rsidRPr="00880C89">
              <w:rPr>
                <w:rFonts w:ascii="Arial" w:eastAsia="Times New Roman" w:hAnsi="Arial" w:cs="Arial"/>
                <w:b/>
                <w:i/>
                <w:color w:val="000000"/>
                <w:sz w:val="20"/>
                <w:lang w:eastAsia="ru-RU"/>
              </w:rPr>
              <w:t>ЦЕНТРАЛЬНЫЙ АППАРАТ УПРАВЛЕНИЯ КОМПАНИИ (ЦАУК)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3479" w:type="pct"/>
            <w:shd w:val="clear" w:color="auto" w:fill="auto"/>
          </w:tcPr>
          <w:p w14:paraId="7B330C4E" w14:textId="6F6D733C" w:rsidR="009D3C63" w:rsidRPr="00BF19F2" w:rsidRDefault="009D3C63" w:rsidP="0078492D">
            <w:pPr>
              <w:spacing w:before="120" w:after="120"/>
              <w:rPr>
                <w:rFonts w:eastAsia="Times New Roman"/>
                <w:color w:val="000000"/>
                <w:lang w:eastAsia="ru-RU"/>
              </w:rPr>
            </w:pPr>
            <w:r>
              <w:rPr>
                <w:szCs w:val="24"/>
              </w:rPr>
              <w:t>ПАО «НК «Роснефть», за исключением территориально удаленных структурных подразделений (представительства, филиалы).</w:t>
            </w:r>
          </w:p>
        </w:tc>
      </w:tr>
    </w:tbl>
    <w:p w14:paraId="764A6DCC" w14:textId="2001C6D3" w:rsidR="005B4A1F" w:rsidRPr="006B565D" w:rsidRDefault="005B4A1F" w:rsidP="005B4A1F"/>
    <w:p w14:paraId="0C0CB5A2" w14:textId="77777777" w:rsidR="00B30B11" w:rsidRPr="006D78D5" w:rsidRDefault="00B30B11" w:rsidP="00B30B11">
      <w:pPr>
        <w:pStyle w:val="S4"/>
        <w:sectPr w:rsidR="00B30B11" w:rsidRPr="006D78D5" w:rsidSect="00F17494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20B0B733" w14:textId="673AF4D4" w:rsidR="002C3576" w:rsidRPr="00D24231" w:rsidRDefault="00B30B11">
      <w:pPr>
        <w:pStyle w:val="S1"/>
        <w:numPr>
          <w:ilvl w:val="0"/>
          <w:numId w:val="22"/>
        </w:numPr>
        <w:tabs>
          <w:tab w:val="left" w:pos="567"/>
        </w:tabs>
        <w:ind w:left="0" w:firstLine="0"/>
        <w:rPr>
          <w:caps w:val="0"/>
        </w:rPr>
      </w:pPr>
      <w:bookmarkStart w:id="85" w:name="_Toc359941339"/>
      <w:bookmarkStart w:id="86" w:name="_Toc415129049"/>
      <w:bookmarkStart w:id="87" w:name="_Toc415141193"/>
      <w:bookmarkStart w:id="88" w:name="_Toc421740007"/>
      <w:bookmarkStart w:id="89" w:name="_Toc423017962"/>
      <w:bookmarkStart w:id="90" w:name="_Toc23170204"/>
      <w:bookmarkStart w:id="91" w:name="_Toc31703618"/>
      <w:bookmarkStart w:id="92" w:name="_Toc45123375"/>
      <w:r w:rsidRPr="00D24231">
        <w:rPr>
          <w:caps w:val="0"/>
        </w:rPr>
        <w:lastRenderedPageBreak/>
        <w:t>АВТОМАТИЗИРОВАННОЕ РАБОЧЕЕ МЕСТО ПОЛЬЗОВАТЕЛЯ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4BEF35EB" w14:textId="77777777" w:rsidR="00B10CE9" w:rsidRDefault="00B10CE9" w:rsidP="00B30B11">
      <w:pPr>
        <w:pStyle w:val="S4"/>
      </w:pPr>
    </w:p>
    <w:p w14:paraId="33B67373" w14:textId="35DFD145" w:rsidR="008E7831" w:rsidRDefault="008E7831" w:rsidP="00B30B11">
      <w:pPr>
        <w:pStyle w:val="S4"/>
      </w:pPr>
    </w:p>
    <w:p w14:paraId="38B71F15" w14:textId="4DD53A98" w:rsidR="0059246D" w:rsidRPr="003F2CD2" w:rsidRDefault="00535652" w:rsidP="00B30B11">
      <w:r>
        <w:t xml:space="preserve">АРМ пользователя </w:t>
      </w:r>
      <w:r w:rsidR="009C21B9" w:rsidRPr="00BC592A">
        <w:t>предназначено</w:t>
      </w:r>
      <w:r w:rsidR="00BC592A" w:rsidRPr="00BC592A">
        <w:t xml:space="preserve"> для автоматизации </w:t>
      </w:r>
      <w:r w:rsidR="008B79B8">
        <w:t>выполняемых пользователем функций</w:t>
      </w:r>
      <w:r w:rsidR="00BC592A" w:rsidRPr="00BC592A">
        <w:t xml:space="preserve"> и </w:t>
      </w:r>
      <w:r w:rsidR="00BC592A" w:rsidRPr="002B6EF4">
        <w:t>обеспечив</w:t>
      </w:r>
      <w:r w:rsidR="009C21B9" w:rsidRPr="00F76BAD">
        <w:t>а</w:t>
      </w:r>
      <w:r w:rsidR="009C21B9" w:rsidRPr="003F2CD2">
        <w:t>ет возможность</w:t>
      </w:r>
      <w:r w:rsidR="0059246D" w:rsidRPr="003F2CD2">
        <w:t>:</w:t>
      </w:r>
    </w:p>
    <w:p w14:paraId="38627F8B" w14:textId="38CC3D46" w:rsidR="0059246D" w:rsidRPr="003F2CD2" w:rsidRDefault="00BC592A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9A2EEF">
        <w:rPr>
          <w:rFonts w:eastAsia="Times New Roman"/>
          <w:szCs w:val="24"/>
          <w:lang w:eastAsia="ru-RU"/>
        </w:rPr>
        <w:t>подготовк</w:t>
      </w:r>
      <w:r w:rsidR="009C21B9" w:rsidRPr="003F2CD2">
        <w:rPr>
          <w:rFonts w:eastAsia="Times New Roman"/>
          <w:szCs w:val="24"/>
          <w:lang w:eastAsia="ru-RU"/>
        </w:rPr>
        <w:t>и</w:t>
      </w:r>
      <w:r w:rsidRPr="009A2EEF">
        <w:rPr>
          <w:rFonts w:eastAsia="Times New Roman"/>
          <w:szCs w:val="24"/>
          <w:lang w:eastAsia="ru-RU"/>
        </w:rPr>
        <w:t>, редактировани</w:t>
      </w:r>
      <w:r w:rsidR="009C21B9" w:rsidRPr="003F2CD2">
        <w:rPr>
          <w:rFonts w:eastAsia="Times New Roman"/>
          <w:szCs w:val="24"/>
          <w:lang w:eastAsia="ru-RU"/>
        </w:rPr>
        <w:t>я</w:t>
      </w:r>
      <w:r w:rsidRPr="009A2EEF">
        <w:rPr>
          <w:rFonts w:eastAsia="Times New Roman"/>
          <w:szCs w:val="24"/>
          <w:lang w:eastAsia="ru-RU"/>
        </w:rPr>
        <w:t>, поиск</w:t>
      </w:r>
      <w:r w:rsidR="009C21B9" w:rsidRPr="003F2CD2">
        <w:rPr>
          <w:rFonts w:eastAsia="Times New Roman"/>
          <w:szCs w:val="24"/>
          <w:lang w:eastAsia="ru-RU"/>
        </w:rPr>
        <w:t>а</w:t>
      </w:r>
      <w:r w:rsidR="0059246D" w:rsidRPr="003F2CD2">
        <w:rPr>
          <w:rFonts w:eastAsia="Times New Roman"/>
          <w:szCs w:val="24"/>
          <w:lang w:eastAsia="ru-RU"/>
        </w:rPr>
        <w:t>,</w:t>
      </w:r>
      <w:r w:rsidRPr="009A2EEF">
        <w:rPr>
          <w:rFonts w:eastAsia="Times New Roman"/>
          <w:szCs w:val="24"/>
          <w:lang w:eastAsia="ru-RU"/>
        </w:rPr>
        <w:t xml:space="preserve"> выдач</w:t>
      </w:r>
      <w:r w:rsidR="009A2EEF">
        <w:rPr>
          <w:rFonts w:eastAsia="Times New Roman"/>
          <w:szCs w:val="24"/>
          <w:lang w:eastAsia="ru-RU"/>
        </w:rPr>
        <w:t>и на экран и печати</w:t>
      </w:r>
      <w:r w:rsidRPr="009A2EEF">
        <w:rPr>
          <w:rFonts w:eastAsia="Times New Roman"/>
          <w:szCs w:val="24"/>
          <w:lang w:eastAsia="ru-RU"/>
        </w:rPr>
        <w:t xml:space="preserve"> документов и данных</w:t>
      </w:r>
      <w:r w:rsidR="0059246D" w:rsidRPr="003F2CD2">
        <w:rPr>
          <w:rFonts w:eastAsia="Times New Roman"/>
          <w:szCs w:val="24"/>
          <w:lang w:eastAsia="ru-RU"/>
        </w:rPr>
        <w:t>,</w:t>
      </w:r>
    </w:p>
    <w:p w14:paraId="57D8B147" w14:textId="6D5F9E07" w:rsidR="008B79B8" w:rsidRPr="009A2EEF" w:rsidRDefault="0059246D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9A2EEF">
        <w:rPr>
          <w:rFonts w:eastAsia="Times New Roman"/>
          <w:szCs w:val="24"/>
          <w:lang w:eastAsia="ru-RU"/>
        </w:rPr>
        <w:t>голосов</w:t>
      </w:r>
      <w:r w:rsidR="009C21B9" w:rsidRPr="003F2CD2">
        <w:rPr>
          <w:rFonts w:eastAsia="Times New Roman"/>
          <w:szCs w:val="24"/>
          <w:lang w:eastAsia="ru-RU"/>
        </w:rPr>
        <w:t>ой</w:t>
      </w:r>
      <w:r w:rsidRPr="009A2EEF">
        <w:rPr>
          <w:rFonts w:eastAsia="Times New Roman"/>
          <w:szCs w:val="24"/>
          <w:lang w:eastAsia="ru-RU"/>
        </w:rPr>
        <w:t xml:space="preserve"> и видео связи</w:t>
      </w:r>
      <w:r w:rsidR="00BC592A" w:rsidRPr="009A2EEF">
        <w:rPr>
          <w:rFonts w:eastAsia="Times New Roman"/>
          <w:szCs w:val="24"/>
          <w:lang w:eastAsia="ru-RU"/>
        </w:rPr>
        <w:t>.</w:t>
      </w:r>
    </w:p>
    <w:p w14:paraId="59153EE7" w14:textId="77777777" w:rsidR="00442FBE" w:rsidRDefault="00442FBE" w:rsidP="00B30B11"/>
    <w:p w14:paraId="5E3E4FA6" w14:textId="0F848F1B" w:rsidR="00B30B11" w:rsidRPr="00055297" w:rsidRDefault="00B30B11" w:rsidP="00B30B11">
      <w:r w:rsidRPr="00055297">
        <w:t xml:space="preserve">В </w:t>
      </w:r>
      <w:r w:rsidR="00D51300">
        <w:t>АРМ</w:t>
      </w:r>
      <w:r w:rsidRPr="00055297">
        <w:t xml:space="preserve"> пользователя</w:t>
      </w:r>
      <w:r w:rsidR="00CC77F2">
        <w:t>,</w:t>
      </w:r>
      <w:r w:rsidRPr="00055297">
        <w:t xml:space="preserve"> в соответствии с </w:t>
      </w:r>
      <w:r w:rsidR="00C33A63">
        <w:t>ОТП</w:t>
      </w:r>
      <w:r>
        <w:t xml:space="preserve"> </w:t>
      </w:r>
      <w:r w:rsidRPr="00055297">
        <w:t>(подраздел 3.</w:t>
      </w:r>
      <w:r w:rsidRPr="005D294F">
        <w:t>1</w:t>
      </w:r>
      <w:r w:rsidRPr="00055297">
        <w:t xml:space="preserve">. </w:t>
      </w:r>
      <w:r w:rsidR="00EA4232" w:rsidRPr="00055297">
        <w:t>настоящ</w:t>
      </w:r>
      <w:r w:rsidR="00EA4232">
        <w:t>их</w:t>
      </w:r>
      <w:r w:rsidR="00EA4232" w:rsidRPr="00055297">
        <w:t xml:space="preserve"> </w:t>
      </w:r>
      <w:r w:rsidR="005104F3">
        <w:t>Методических указаний</w:t>
      </w:r>
      <w:r w:rsidRPr="00055297">
        <w:t>)</w:t>
      </w:r>
      <w:r w:rsidR="00DA170C">
        <w:t>,</w:t>
      </w:r>
      <w:r w:rsidRPr="00055297">
        <w:t xml:space="preserve"> может входить:</w:t>
      </w:r>
    </w:p>
    <w:p w14:paraId="17828965" w14:textId="18A099E7" w:rsidR="00B30B11" w:rsidRDefault="004573D2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53311C">
        <w:rPr>
          <w:rFonts w:eastAsia="Times New Roman"/>
          <w:szCs w:val="24"/>
          <w:lang w:eastAsia="ru-RU"/>
        </w:rPr>
        <w:t xml:space="preserve">ПК </w:t>
      </w:r>
      <w:r w:rsidR="00B30B11" w:rsidRPr="0053311C">
        <w:rPr>
          <w:rFonts w:eastAsia="Times New Roman"/>
          <w:szCs w:val="24"/>
          <w:lang w:eastAsia="ru-RU"/>
        </w:rPr>
        <w:t xml:space="preserve">стационарный </w:t>
      </w:r>
      <w:r w:rsidR="00B30B11" w:rsidRPr="00B57E6D">
        <w:rPr>
          <w:rFonts w:eastAsia="Times New Roman"/>
          <w:szCs w:val="24"/>
          <w:lang w:eastAsia="ru-RU"/>
        </w:rPr>
        <w:t xml:space="preserve">с установленным </w:t>
      </w:r>
      <w:r w:rsidR="00854833">
        <w:rPr>
          <w:rFonts w:eastAsia="Times New Roman"/>
          <w:szCs w:val="24"/>
          <w:lang w:eastAsia="ru-RU"/>
        </w:rPr>
        <w:t>набором</w:t>
      </w:r>
      <w:r w:rsidR="00B30B11" w:rsidRPr="00B57E6D">
        <w:rPr>
          <w:rFonts w:eastAsia="Times New Roman"/>
          <w:szCs w:val="24"/>
          <w:lang w:eastAsia="ru-RU"/>
        </w:rPr>
        <w:t xml:space="preserve"> </w:t>
      </w:r>
      <w:r w:rsidR="00676D67">
        <w:rPr>
          <w:rFonts w:eastAsia="Times New Roman"/>
          <w:szCs w:val="24"/>
          <w:lang w:eastAsia="ru-RU"/>
        </w:rPr>
        <w:t>ПО</w:t>
      </w:r>
      <w:r w:rsidR="00B30B11" w:rsidRPr="00B57E6D">
        <w:rPr>
          <w:rFonts w:eastAsia="Times New Roman"/>
          <w:szCs w:val="24"/>
          <w:lang w:eastAsia="ru-RU"/>
        </w:rPr>
        <w:t xml:space="preserve"> </w:t>
      </w:r>
      <w:r w:rsidR="00693159">
        <w:rPr>
          <w:rFonts w:eastAsia="Times New Roman"/>
          <w:szCs w:val="24"/>
          <w:lang w:val="en-US" w:eastAsia="ru-RU"/>
        </w:rPr>
        <w:t>SOE</w:t>
      </w:r>
      <w:r w:rsidR="00B30B11" w:rsidRPr="00B57E6D">
        <w:rPr>
          <w:rFonts w:eastAsia="Times New Roman"/>
          <w:szCs w:val="24"/>
          <w:lang w:eastAsia="ru-RU"/>
        </w:rPr>
        <w:t>;</w:t>
      </w:r>
    </w:p>
    <w:p w14:paraId="3BFEF1D0" w14:textId="77777777" w:rsidR="00210B92" w:rsidRPr="009A2EEF" w:rsidRDefault="00210B92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81629C">
        <w:rPr>
          <w:rFonts w:eastAsia="Times New Roman"/>
          <w:szCs w:val="24"/>
          <w:lang w:eastAsia="ru-RU"/>
        </w:rPr>
        <w:t>тонкий клиент</w:t>
      </w:r>
      <w:r>
        <w:rPr>
          <w:rFonts w:eastAsia="Times New Roman"/>
          <w:szCs w:val="24"/>
          <w:lang w:eastAsia="ru-RU"/>
        </w:rPr>
        <w:t>;</w:t>
      </w:r>
    </w:p>
    <w:p w14:paraId="05DDA55C" w14:textId="77777777" w:rsidR="00B30B11" w:rsidRPr="00B57E6D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монитор;</w:t>
      </w:r>
    </w:p>
    <w:p w14:paraId="231D80B5" w14:textId="4A342D6C" w:rsidR="00B30B11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комплект клавиатура +</w:t>
      </w:r>
      <w:r w:rsidR="002276C7">
        <w:rPr>
          <w:rFonts w:eastAsia="Times New Roman"/>
          <w:szCs w:val="24"/>
          <w:lang w:eastAsia="ru-RU"/>
        </w:rPr>
        <w:t xml:space="preserve"> </w:t>
      </w:r>
      <w:r w:rsidR="009B4424">
        <w:rPr>
          <w:rFonts w:eastAsia="Times New Roman"/>
          <w:szCs w:val="24"/>
          <w:lang w:eastAsia="ru-RU"/>
        </w:rPr>
        <w:t>компьютерная мышь</w:t>
      </w:r>
      <w:r w:rsidRPr="00B57E6D">
        <w:rPr>
          <w:rFonts w:eastAsia="Times New Roman"/>
          <w:szCs w:val="24"/>
          <w:lang w:eastAsia="ru-RU"/>
        </w:rPr>
        <w:t>;</w:t>
      </w:r>
    </w:p>
    <w:p w14:paraId="2A994589" w14:textId="02113B72" w:rsidR="009B616A" w:rsidRPr="00B57E6D" w:rsidRDefault="001F75CF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и</w:t>
      </w:r>
      <w:r w:rsidR="009B616A">
        <w:rPr>
          <w:rFonts w:eastAsia="Times New Roman"/>
          <w:szCs w:val="24"/>
          <w:lang w:eastAsia="ru-RU"/>
        </w:rPr>
        <w:t>сточник бесперебойного питания</w:t>
      </w:r>
      <w:r>
        <w:rPr>
          <w:rFonts w:eastAsia="Times New Roman"/>
          <w:szCs w:val="24"/>
          <w:lang w:eastAsia="ru-RU"/>
        </w:rPr>
        <w:t>;</w:t>
      </w:r>
    </w:p>
    <w:p w14:paraId="3DDF61C4" w14:textId="2C9CCD55" w:rsidR="00B30B11" w:rsidRPr="00B57E6D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док-станция (только для ПК</w:t>
      </w:r>
      <w:r w:rsidR="004573D2">
        <w:rPr>
          <w:rFonts w:eastAsia="Times New Roman"/>
          <w:szCs w:val="24"/>
          <w:lang w:eastAsia="ru-RU"/>
        </w:rPr>
        <w:t xml:space="preserve"> переносного</w:t>
      </w:r>
      <w:r w:rsidRPr="00B57E6D">
        <w:rPr>
          <w:rFonts w:eastAsia="Times New Roman"/>
          <w:szCs w:val="24"/>
          <w:lang w:eastAsia="ru-RU"/>
        </w:rPr>
        <w:t>);</w:t>
      </w:r>
    </w:p>
    <w:p w14:paraId="3DB67704" w14:textId="4B166390" w:rsidR="00B30B11" w:rsidRPr="00B57E6D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трос для крепления ПК</w:t>
      </w:r>
      <w:r w:rsidR="00F647F8" w:rsidRPr="00F647F8">
        <w:rPr>
          <w:rFonts w:eastAsia="Times New Roman"/>
          <w:szCs w:val="24"/>
          <w:lang w:eastAsia="ru-RU"/>
        </w:rPr>
        <w:t xml:space="preserve"> </w:t>
      </w:r>
      <w:r w:rsidR="00F647F8" w:rsidRPr="00B57E6D">
        <w:rPr>
          <w:rFonts w:eastAsia="Times New Roman"/>
          <w:szCs w:val="24"/>
          <w:lang w:eastAsia="ru-RU"/>
        </w:rPr>
        <w:t>(только для ПК</w:t>
      </w:r>
      <w:r w:rsidR="00F647F8">
        <w:rPr>
          <w:rFonts w:eastAsia="Times New Roman"/>
          <w:szCs w:val="24"/>
          <w:lang w:eastAsia="ru-RU"/>
        </w:rPr>
        <w:t xml:space="preserve"> переносного</w:t>
      </w:r>
      <w:r w:rsidR="00F647F8" w:rsidRPr="00B57E6D">
        <w:rPr>
          <w:rFonts w:eastAsia="Times New Roman"/>
          <w:szCs w:val="24"/>
          <w:lang w:eastAsia="ru-RU"/>
        </w:rPr>
        <w:t>)</w:t>
      </w:r>
      <w:r w:rsidRPr="00B57E6D">
        <w:rPr>
          <w:rFonts w:eastAsia="Times New Roman"/>
          <w:szCs w:val="24"/>
          <w:lang w:eastAsia="ru-RU"/>
        </w:rPr>
        <w:t>;</w:t>
      </w:r>
    </w:p>
    <w:p w14:paraId="1C00B3FD" w14:textId="67691C83" w:rsidR="00B30B11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принтер, сканер или МФУ (формата А4</w:t>
      </w:r>
      <w:r w:rsidR="00446F96">
        <w:rPr>
          <w:rFonts w:eastAsia="Times New Roman"/>
          <w:szCs w:val="24"/>
          <w:lang w:eastAsia="ru-RU"/>
        </w:rPr>
        <w:t>, А3</w:t>
      </w:r>
      <w:r w:rsidRPr="00B57E6D">
        <w:rPr>
          <w:rFonts w:eastAsia="Times New Roman"/>
          <w:szCs w:val="24"/>
          <w:lang w:eastAsia="ru-RU"/>
        </w:rPr>
        <w:t>) с локальным подключением;</w:t>
      </w:r>
    </w:p>
    <w:p w14:paraId="6F66A74A" w14:textId="5C098C49" w:rsidR="00210B92" w:rsidRPr="009A2EEF" w:rsidRDefault="00210B92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9A2EEF">
        <w:rPr>
          <w:rFonts w:eastAsia="Times New Roman"/>
          <w:szCs w:val="24"/>
          <w:lang w:eastAsia="ru-RU"/>
        </w:rPr>
        <w:t>персональный мобильный принтер или персональное мобильное МФУ;</w:t>
      </w:r>
    </w:p>
    <w:p w14:paraId="10E73474" w14:textId="6FADE065" w:rsidR="00B30B11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абонентский телефонный IP</w:t>
      </w:r>
      <w:r w:rsidR="009F57B1">
        <w:rPr>
          <w:rFonts w:eastAsia="Times New Roman"/>
          <w:szCs w:val="24"/>
          <w:lang w:eastAsia="ru-RU"/>
        </w:rPr>
        <w:t>-</w:t>
      </w:r>
      <w:r w:rsidRPr="00B57E6D">
        <w:rPr>
          <w:rFonts w:eastAsia="Times New Roman"/>
          <w:szCs w:val="24"/>
          <w:lang w:eastAsia="ru-RU"/>
        </w:rPr>
        <w:t xml:space="preserve">, цифровой или аналоговый терминал (в зависимости от эксплуатируемой </w:t>
      </w:r>
      <w:r w:rsidR="00854833">
        <w:rPr>
          <w:rFonts w:eastAsia="Times New Roman"/>
          <w:szCs w:val="24"/>
          <w:lang w:eastAsia="ru-RU"/>
        </w:rPr>
        <w:t>УПАТС</w:t>
      </w:r>
      <w:r w:rsidRPr="00B57E6D">
        <w:rPr>
          <w:rFonts w:eastAsia="Times New Roman"/>
          <w:szCs w:val="24"/>
          <w:lang w:eastAsia="ru-RU"/>
        </w:rPr>
        <w:t>);</w:t>
      </w:r>
    </w:p>
    <w:p w14:paraId="7C867375" w14:textId="54381E5B" w:rsidR="00DE5E40" w:rsidRDefault="005944AE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а</w:t>
      </w:r>
      <w:r w:rsidRPr="00DE5E40">
        <w:rPr>
          <w:rFonts w:eastAsia="Times New Roman"/>
          <w:szCs w:val="24"/>
          <w:lang w:eastAsia="ru-RU"/>
        </w:rPr>
        <w:t>бонентский</w:t>
      </w:r>
      <w:r w:rsidR="00DE5E40" w:rsidRPr="00DE5E40">
        <w:rPr>
          <w:rFonts w:eastAsia="Times New Roman"/>
          <w:szCs w:val="24"/>
          <w:lang w:eastAsia="ru-RU"/>
        </w:rPr>
        <w:t xml:space="preserve"> телефонный цифровой терминал беспроводной (DECT, Wi-Fi)</w:t>
      </w:r>
    </w:p>
    <w:p w14:paraId="680E8ECE" w14:textId="3B3B16EC" w:rsidR="00DB2D0F" w:rsidRDefault="00D06658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</w:t>
      </w:r>
      <w:r w:rsidRPr="00F87CCE">
        <w:rPr>
          <w:rFonts w:eastAsia="Times New Roman"/>
          <w:szCs w:val="24"/>
          <w:lang w:eastAsia="ru-RU"/>
        </w:rPr>
        <w:t xml:space="preserve">одуль </w:t>
      </w:r>
      <w:r w:rsidR="00F87CCE" w:rsidRPr="00F87CCE">
        <w:rPr>
          <w:rFonts w:eastAsia="Times New Roman"/>
          <w:szCs w:val="24"/>
          <w:lang w:eastAsia="ru-RU"/>
        </w:rPr>
        <w:t>(консоль</w:t>
      </w:r>
      <w:r w:rsidR="00DB2D0F" w:rsidRPr="00862B89">
        <w:rPr>
          <w:rFonts w:eastAsia="Times New Roman"/>
          <w:szCs w:val="24"/>
          <w:lang w:eastAsia="ru-RU"/>
        </w:rPr>
        <w:t xml:space="preserve"> расширения</w:t>
      </w:r>
      <w:r w:rsidR="00F87CCE" w:rsidRPr="00F87CCE">
        <w:rPr>
          <w:rFonts w:eastAsia="Times New Roman"/>
          <w:szCs w:val="24"/>
          <w:lang w:eastAsia="ru-RU"/>
        </w:rPr>
        <w:t>)</w:t>
      </w:r>
      <w:r w:rsidR="00DB2D0F" w:rsidRPr="00862B89">
        <w:rPr>
          <w:rFonts w:eastAsia="Times New Roman"/>
          <w:szCs w:val="24"/>
          <w:lang w:eastAsia="ru-RU"/>
        </w:rPr>
        <w:t xml:space="preserve"> </w:t>
      </w:r>
      <w:r w:rsidR="00FD36B1" w:rsidRPr="00862B89">
        <w:rPr>
          <w:rFonts w:eastAsia="Times New Roman"/>
          <w:szCs w:val="24"/>
          <w:lang w:eastAsia="ru-RU"/>
        </w:rPr>
        <w:t>абонентских телефонных терминалов</w:t>
      </w:r>
      <w:r w:rsidR="00854833">
        <w:rPr>
          <w:rFonts w:eastAsia="Times New Roman"/>
          <w:szCs w:val="24"/>
          <w:lang w:eastAsia="ru-RU"/>
        </w:rPr>
        <w:t>;</w:t>
      </w:r>
    </w:p>
    <w:p w14:paraId="7F7C7F26" w14:textId="2AB5C5E7" w:rsidR="00D27F3D" w:rsidRPr="00862B89" w:rsidRDefault="00D27F3D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конференц-телефон</w:t>
      </w:r>
      <w:r w:rsidR="005944AE">
        <w:rPr>
          <w:rFonts w:eastAsia="Times New Roman"/>
          <w:szCs w:val="24"/>
          <w:lang w:eastAsia="ru-RU"/>
        </w:rPr>
        <w:t>;</w:t>
      </w:r>
    </w:p>
    <w:p w14:paraId="107F9034" w14:textId="5E2FA724" w:rsidR="007E5192" w:rsidRDefault="007E5192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7E5192">
        <w:rPr>
          <w:rFonts w:eastAsia="Times New Roman"/>
          <w:szCs w:val="24"/>
          <w:lang w:eastAsia="ru-RU"/>
        </w:rPr>
        <w:t>корпоративное мобильное техническое средство</w:t>
      </w:r>
      <w:r>
        <w:rPr>
          <w:rFonts w:eastAsia="Times New Roman"/>
          <w:szCs w:val="24"/>
          <w:lang w:eastAsia="ru-RU"/>
        </w:rPr>
        <w:t>:</w:t>
      </w:r>
    </w:p>
    <w:p w14:paraId="36CA4161" w14:textId="660CEBEF" w:rsidR="000A363C" w:rsidRPr="009A2EEF" w:rsidRDefault="000A363C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  <w:rPr>
          <w:lang w:val="ru-RU"/>
        </w:rPr>
      </w:pPr>
      <w:r>
        <w:rPr>
          <w:lang w:val="ru-RU"/>
        </w:rPr>
        <w:t xml:space="preserve">ПК переносной </w:t>
      </w:r>
      <w:r w:rsidRPr="009A2EEF">
        <w:rPr>
          <w:rFonts w:eastAsia="Times New Roman"/>
          <w:szCs w:val="24"/>
          <w:lang w:val="ru-RU" w:eastAsia="ru-RU"/>
        </w:rPr>
        <w:t xml:space="preserve">с установленным набором ПО </w:t>
      </w:r>
      <w:r>
        <w:rPr>
          <w:rFonts w:eastAsia="Times New Roman"/>
          <w:szCs w:val="24"/>
          <w:lang w:eastAsia="ru-RU"/>
        </w:rPr>
        <w:t>SOE</w:t>
      </w:r>
      <w:r w:rsidR="00297AC8">
        <w:rPr>
          <w:rFonts w:eastAsia="Times New Roman"/>
          <w:szCs w:val="24"/>
          <w:lang w:val="ru-RU" w:eastAsia="ru-RU"/>
        </w:rPr>
        <w:t>;</w:t>
      </w:r>
    </w:p>
    <w:p w14:paraId="379182A0" w14:textId="201A94C6" w:rsidR="007E5192" w:rsidRPr="006E16FB" w:rsidRDefault="007E5192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</w:pPr>
      <w:r w:rsidRPr="006E16FB">
        <w:rPr>
          <w:lang w:val="ru-RU"/>
        </w:rPr>
        <w:t>СМНИ;</w:t>
      </w:r>
    </w:p>
    <w:p w14:paraId="42468171" w14:textId="0962CE86" w:rsidR="000A363C" w:rsidRPr="00B573CD" w:rsidRDefault="00A572BD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  <w:rPr>
          <w:lang w:val="ru-RU"/>
        </w:rPr>
      </w:pPr>
      <w:r>
        <w:rPr>
          <w:lang w:val="ru-RU"/>
        </w:rPr>
        <w:t>токен (</w:t>
      </w:r>
      <w:r w:rsidR="007E5192" w:rsidRPr="006E16FB">
        <w:rPr>
          <w:lang w:val="ru-RU"/>
        </w:rPr>
        <w:t>электронный USB-</w:t>
      </w:r>
      <w:r w:rsidR="00E40819" w:rsidRPr="006E16FB">
        <w:rPr>
          <w:lang w:val="ru-RU"/>
        </w:rPr>
        <w:t>ключ или</w:t>
      </w:r>
      <w:r w:rsidR="007E5192" w:rsidRPr="006E16FB">
        <w:rPr>
          <w:lang w:val="ru-RU"/>
        </w:rPr>
        <w:t xml:space="preserve"> смарт-карта с USB-считывателем</w:t>
      </w:r>
      <w:r>
        <w:rPr>
          <w:lang w:val="ru-RU"/>
        </w:rPr>
        <w:t>)</w:t>
      </w:r>
      <w:r w:rsidR="000709D8" w:rsidRPr="006E16FB">
        <w:rPr>
          <w:lang w:val="ru-RU"/>
        </w:rPr>
        <w:t>;</w:t>
      </w:r>
    </w:p>
    <w:p w14:paraId="0A2B278B" w14:textId="3E0EFD76" w:rsidR="007E5192" w:rsidRDefault="007E5192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  <w:rPr>
          <w:rFonts w:eastAsia="Times New Roman"/>
          <w:szCs w:val="24"/>
          <w:lang w:eastAsia="ru-RU"/>
        </w:rPr>
      </w:pPr>
      <w:r w:rsidRPr="00800C38">
        <w:rPr>
          <w:lang w:val="ru-RU"/>
        </w:rPr>
        <w:t>персональный спутниковый телефон</w:t>
      </w:r>
      <w:r>
        <w:rPr>
          <w:lang w:val="ru-RU"/>
        </w:rPr>
        <w:t>;</w:t>
      </w:r>
    </w:p>
    <w:p w14:paraId="609E99D7" w14:textId="1EC53C78" w:rsidR="00F760C6" w:rsidRDefault="00F760C6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  <w:rPr>
          <w:lang w:val="ru-RU"/>
        </w:rPr>
      </w:pPr>
      <w:r w:rsidRPr="006E16FB">
        <w:rPr>
          <w:lang w:val="ru-RU"/>
        </w:rPr>
        <w:t>мобильный телефон</w:t>
      </w:r>
      <w:r>
        <w:rPr>
          <w:lang w:val="ru-RU"/>
        </w:rPr>
        <w:t>;</w:t>
      </w:r>
    </w:p>
    <w:p w14:paraId="71477A6A" w14:textId="43A701B1" w:rsidR="00BF68DA" w:rsidRPr="009A2EEF" w:rsidRDefault="00DF57D9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  <w:rPr>
          <w:lang w:val="ru-RU"/>
        </w:rPr>
      </w:pPr>
      <w:r w:rsidRPr="009A2EEF">
        <w:rPr>
          <w:lang w:val="ru-RU"/>
        </w:rPr>
        <w:t xml:space="preserve">планшетный компьютер и/или смартфон с установленным набором ПО </w:t>
      </w:r>
      <w:r w:rsidRPr="00F760C6">
        <w:t>SMOE</w:t>
      </w:r>
      <w:r w:rsidRPr="009A2EEF">
        <w:rPr>
          <w:lang w:val="ru-RU"/>
        </w:rPr>
        <w:t>;</w:t>
      </w:r>
    </w:p>
    <w:p w14:paraId="6E915367" w14:textId="37AE2E8C" w:rsidR="00EB1848" w:rsidRPr="009A2EEF" w:rsidRDefault="00EB1848" w:rsidP="008950E6">
      <w:pPr>
        <w:pStyle w:val="S28"/>
        <w:numPr>
          <w:ilvl w:val="0"/>
          <w:numId w:val="24"/>
        </w:numPr>
        <w:tabs>
          <w:tab w:val="left" w:pos="567"/>
        </w:tabs>
        <w:ind w:left="964" w:hanging="397"/>
        <w:rPr>
          <w:lang w:val="ru-RU"/>
        </w:rPr>
      </w:pPr>
      <w:r w:rsidRPr="009A2EEF">
        <w:rPr>
          <w:lang w:val="ru-RU"/>
        </w:rPr>
        <w:t>устройств</w:t>
      </w:r>
      <w:r w:rsidR="00DB7777">
        <w:rPr>
          <w:lang w:val="ru-RU"/>
        </w:rPr>
        <w:t>о мобильного доступа в Интернет;</w:t>
      </w:r>
    </w:p>
    <w:p w14:paraId="4A524154" w14:textId="082C93E3" w:rsidR="00B30B11" w:rsidRPr="00B57E6D" w:rsidRDefault="00B30B11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SIM-карта;</w:t>
      </w:r>
    </w:p>
    <w:p w14:paraId="4CEEF4B7" w14:textId="7922733B" w:rsidR="00B30B11" w:rsidRPr="00B57E6D" w:rsidRDefault="003A6076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362742">
        <w:rPr>
          <w:rFonts w:eastAsia="Times New Roman"/>
          <w:szCs w:val="24"/>
          <w:lang w:eastAsia="ru-RU"/>
        </w:rPr>
        <w:t>ВКС</w:t>
      </w:r>
      <w:r w:rsidR="00B30B11" w:rsidRPr="00B57E6D">
        <w:rPr>
          <w:rFonts w:eastAsia="Times New Roman"/>
          <w:szCs w:val="24"/>
          <w:lang w:eastAsia="ru-RU"/>
        </w:rPr>
        <w:t>;</w:t>
      </w:r>
    </w:p>
    <w:p w14:paraId="783E4CDB" w14:textId="77777777" w:rsidR="0045074E" w:rsidRPr="00B57E6D" w:rsidRDefault="0045074E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персональная система спутникового телевидения;</w:t>
      </w:r>
    </w:p>
    <w:p w14:paraId="0917672C" w14:textId="77777777" w:rsidR="0045074E" w:rsidRPr="00B57E6D" w:rsidRDefault="0045074E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персональная система IP-телевидения;</w:t>
      </w:r>
    </w:p>
    <w:p w14:paraId="61DDAEF7" w14:textId="77777777" w:rsidR="0045074E" w:rsidRPr="00B57E6D" w:rsidRDefault="0045074E" w:rsidP="008950E6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t>персональная система кабельного телевидения;</w:t>
      </w:r>
    </w:p>
    <w:p w14:paraId="318C094E" w14:textId="225A6DF8" w:rsidR="00B30B11" w:rsidRDefault="00B30B11" w:rsidP="00442FBE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 w:rsidRPr="00B57E6D">
        <w:rPr>
          <w:rFonts w:eastAsia="Times New Roman"/>
          <w:szCs w:val="24"/>
          <w:lang w:eastAsia="ru-RU"/>
        </w:rPr>
        <w:lastRenderedPageBreak/>
        <w:t>цифровой мультимедийный проигрыватель</w:t>
      </w:r>
      <w:r w:rsidR="00E3505E">
        <w:rPr>
          <w:rFonts w:eastAsia="Times New Roman"/>
          <w:szCs w:val="24"/>
          <w:lang w:eastAsia="ru-RU"/>
        </w:rPr>
        <w:t>;</w:t>
      </w:r>
    </w:p>
    <w:p w14:paraId="120C402B" w14:textId="04B66F4C" w:rsidR="00E3505E" w:rsidRDefault="00E3505E" w:rsidP="00442FBE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дополнительное стандартное ПО;</w:t>
      </w:r>
    </w:p>
    <w:p w14:paraId="7D51F761" w14:textId="62ED4B07" w:rsidR="00E3505E" w:rsidRPr="00B57E6D" w:rsidRDefault="00E3505E" w:rsidP="00442FBE">
      <w:pPr>
        <w:numPr>
          <w:ilvl w:val="0"/>
          <w:numId w:val="1"/>
        </w:numPr>
        <w:tabs>
          <w:tab w:val="left" w:pos="567"/>
        </w:tabs>
        <w:spacing w:before="120"/>
        <w:ind w:left="567" w:hanging="39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нестандартное ПО.</w:t>
      </w:r>
    </w:p>
    <w:p w14:paraId="47EEB47F" w14:textId="481774C5" w:rsidR="007523B9" w:rsidRDefault="007523B9">
      <w:pPr>
        <w:jc w:val="left"/>
      </w:pPr>
    </w:p>
    <w:p w14:paraId="79415D1B" w14:textId="49D8FC79" w:rsidR="002232C8" w:rsidRPr="002232C8" w:rsidRDefault="002232C8" w:rsidP="002232C8">
      <w:r>
        <w:t>АРМ</w:t>
      </w:r>
      <w:r w:rsidRPr="002232C8">
        <w:t xml:space="preserve"> </w:t>
      </w:r>
      <w:r>
        <w:t>может предусматривать возможность использования почтового</w:t>
      </w:r>
      <w:r w:rsidRPr="002232C8">
        <w:t xml:space="preserve"> ящик</w:t>
      </w:r>
      <w:r>
        <w:t>а</w:t>
      </w:r>
      <w:r w:rsidRPr="002232C8">
        <w:t xml:space="preserve"> корпоративной </w:t>
      </w:r>
      <w:r>
        <w:t>электронной почты и персонального</w:t>
      </w:r>
      <w:r w:rsidRPr="002232C8">
        <w:t xml:space="preserve"> файлов</w:t>
      </w:r>
      <w:r>
        <w:t>ого</w:t>
      </w:r>
      <w:r w:rsidRPr="002232C8">
        <w:t xml:space="preserve"> каталог</w:t>
      </w:r>
      <w:r>
        <w:t>а</w:t>
      </w:r>
      <w:r w:rsidRPr="002232C8">
        <w:t>. Объемы почтового ящика и персонального файлового каталога определяется в соответствии с ОТП.</w:t>
      </w:r>
    </w:p>
    <w:p w14:paraId="23568FAE" w14:textId="77777777" w:rsidR="00B30B11" w:rsidRPr="00055297" w:rsidRDefault="00B30B11" w:rsidP="00B30B11"/>
    <w:p w14:paraId="6DF6243A" w14:textId="044BE682" w:rsidR="00C03480" w:rsidRDefault="00C03480" w:rsidP="00B30B11">
      <w:r>
        <w:t xml:space="preserve">ИТ-оборудование </w:t>
      </w:r>
      <w:r w:rsidRPr="00055297">
        <w:t>считается стандартн</w:t>
      </w:r>
      <w:r>
        <w:t>ым</w:t>
      </w:r>
      <w:r w:rsidRPr="00055297">
        <w:t xml:space="preserve"> (типов</w:t>
      </w:r>
      <w:r>
        <w:t>ым</w:t>
      </w:r>
      <w:r w:rsidRPr="00055297">
        <w:t xml:space="preserve">) для конкретного </w:t>
      </w:r>
      <w:r>
        <w:t>пользователя</w:t>
      </w:r>
      <w:r w:rsidRPr="00055297">
        <w:t xml:space="preserve"> и выдается без дополнительного согласования, если он</w:t>
      </w:r>
      <w:r>
        <w:t>о</w:t>
      </w:r>
      <w:r w:rsidRPr="00055297">
        <w:t xml:space="preserve"> соответствует</w:t>
      </w:r>
      <w:r w:rsidR="002B6B0D">
        <w:t xml:space="preserve"> перечню базовых ИТ-активов</w:t>
      </w:r>
      <w:r w:rsidRPr="00055297">
        <w:t xml:space="preserve"> </w:t>
      </w:r>
      <w:r w:rsidR="002B6B0D">
        <w:t>основного</w:t>
      </w:r>
      <w:r w:rsidR="00C42D01">
        <w:t xml:space="preserve"> </w:t>
      </w:r>
      <w:r w:rsidR="00C33A63">
        <w:t>ОТП</w:t>
      </w:r>
      <w:r>
        <w:t xml:space="preserve"> (подраздел 3.1</w:t>
      </w:r>
      <w:r w:rsidRPr="00884402">
        <w:t xml:space="preserve"> настоящих </w:t>
      </w:r>
      <w:r>
        <w:t>Методических указаний</w:t>
      </w:r>
      <w:r w:rsidRPr="00884402">
        <w:t>).</w:t>
      </w:r>
    </w:p>
    <w:p w14:paraId="128ED693" w14:textId="77777777" w:rsidR="00B30B11" w:rsidRDefault="00B30B11" w:rsidP="00B30B11"/>
    <w:p w14:paraId="07C33D97" w14:textId="7D3907FA" w:rsidR="00B30B11" w:rsidRPr="00055297" w:rsidRDefault="00B30B11" w:rsidP="00B30B11">
      <w:r w:rsidRPr="00055297">
        <w:t xml:space="preserve">Параметры конфигурации технических средств, а также перечень стандартного и дополнительного ПО, входящих в состав АРМ, </w:t>
      </w:r>
      <w:r w:rsidRPr="00644BC4">
        <w:t>указ</w:t>
      </w:r>
      <w:r>
        <w:t>ываются</w:t>
      </w:r>
      <w:r w:rsidRPr="00055297">
        <w:t xml:space="preserve"> в Бюллетене</w:t>
      </w:r>
      <w:r w:rsidR="006C7669">
        <w:rPr>
          <w:rStyle w:val="af2"/>
        </w:rPr>
        <w:footnoteReference w:id="2"/>
      </w:r>
      <w:r>
        <w:t xml:space="preserve"> </w:t>
      </w:r>
      <w:r w:rsidRPr="00055297">
        <w:t xml:space="preserve">(форма Бюллетеня </w:t>
      </w:r>
      <w:r>
        <w:t>прив</w:t>
      </w:r>
      <w:r w:rsidR="007B75CA">
        <w:t>едена</w:t>
      </w:r>
      <w:r>
        <w:t xml:space="preserve"> </w:t>
      </w:r>
      <w:r w:rsidRPr="00055297">
        <w:t xml:space="preserve">в </w:t>
      </w:r>
      <w:hyperlink w:anchor="_ПРИЛОЖЕНИЕ_1._ФОРМА" w:history="1">
        <w:r w:rsidRPr="00F41F44">
          <w:rPr>
            <w:rStyle w:val="a8"/>
          </w:rPr>
          <w:t>Приложении 1</w:t>
        </w:r>
      </w:hyperlink>
      <w:r w:rsidRPr="00055297">
        <w:t xml:space="preserve"> к </w:t>
      </w:r>
      <w:r w:rsidR="00231DFE" w:rsidRPr="00055297">
        <w:t>настоящ</w:t>
      </w:r>
      <w:r w:rsidR="00231DFE">
        <w:t>и</w:t>
      </w:r>
      <w:r w:rsidR="00CC30D5">
        <w:t>м</w:t>
      </w:r>
      <w:r w:rsidR="00231DFE" w:rsidRPr="00055297">
        <w:t xml:space="preserve"> </w:t>
      </w:r>
      <w:r w:rsidR="005104F3">
        <w:t>Методическим указаниям</w:t>
      </w:r>
      <w:r w:rsidRPr="00055297">
        <w:t>).</w:t>
      </w:r>
    </w:p>
    <w:p w14:paraId="681E7B4E" w14:textId="77777777" w:rsidR="00B30B11" w:rsidRPr="00711044" w:rsidRDefault="00B30B11" w:rsidP="00B30B11"/>
    <w:p w14:paraId="4B3425FC" w14:textId="46EB0C47" w:rsidR="00C33445" w:rsidRPr="0000618E" w:rsidRDefault="001603E2" w:rsidP="00C33445">
      <w:r>
        <w:t xml:space="preserve">ДИиРБП разрабатывает Бюллетень и обеспечивает его согласование </w:t>
      </w:r>
      <w:r w:rsidR="00C00F8F">
        <w:t>ТС</w:t>
      </w:r>
      <w:r w:rsidR="007F6480">
        <w:t xml:space="preserve">, </w:t>
      </w:r>
      <w:r w:rsidR="007F6480" w:rsidRPr="001657D0">
        <w:t>Служб</w:t>
      </w:r>
      <w:r w:rsidR="007F6480">
        <w:t>ой</w:t>
      </w:r>
      <w:r w:rsidR="007F6480" w:rsidRPr="001657D0">
        <w:t xml:space="preserve"> безопасности </w:t>
      </w:r>
      <w:r w:rsidR="007F6480">
        <w:t>ПАО «НК «Роснефть»</w:t>
      </w:r>
      <w:r w:rsidR="00BC7071">
        <w:t xml:space="preserve"> и</w:t>
      </w:r>
      <w:r w:rsidR="00501E8C">
        <w:t xml:space="preserve"> </w:t>
      </w:r>
      <w:r w:rsidR="00501E8C">
        <w:rPr>
          <w:rFonts w:eastAsia="Times New Roman"/>
          <w:lang w:eastAsia="ru-RU"/>
        </w:rPr>
        <w:t>Секцией</w:t>
      </w:r>
      <w:r w:rsidR="00501E8C">
        <w:rPr>
          <w:rStyle w:val="af2"/>
        </w:rPr>
        <w:footnoteReference w:id="3"/>
      </w:r>
      <w:r w:rsidR="00501E8C">
        <w:rPr>
          <w:rFonts w:eastAsia="Times New Roman"/>
          <w:lang w:eastAsia="ru-RU"/>
        </w:rPr>
        <w:t xml:space="preserve"> </w:t>
      </w:r>
      <w:r w:rsidR="00501E8C" w:rsidRPr="00EA56E8">
        <w:rPr>
          <w:rFonts w:eastAsia="Times New Roman"/>
          <w:lang w:eastAsia="ru-RU"/>
        </w:rPr>
        <w:t>«ИТ-проекты, Архитектура и</w:t>
      </w:r>
      <w:r w:rsidR="002D01B9">
        <w:rPr>
          <w:rFonts w:eastAsia="Times New Roman"/>
          <w:lang w:eastAsia="ru-RU"/>
        </w:rPr>
        <w:t xml:space="preserve"> </w:t>
      </w:r>
      <w:r w:rsidR="00501E8C" w:rsidRPr="00EA56E8">
        <w:rPr>
          <w:rFonts w:eastAsia="Times New Roman"/>
          <w:lang w:eastAsia="ru-RU"/>
        </w:rPr>
        <w:t>ИТ-сервисы»</w:t>
      </w:r>
      <w:r>
        <w:t xml:space="preserve">. Согласованный Бюллетень утверждает </w:t>
      </w:r>
      <w:r>
        <w:rPr>
          <w:szCs w:val="24"/>
        </w:rPr>
        <w:t xml:space="preserve">вице-президент по информатизации, инновациям </w:t>
      </w:r>
      <w:r w:rsidR="008950E6">
        <w:rPr>
          <w:szCs w:val="24"/>
        </w:rPr>
        <w:br/>
      </w:r>
      <w:r>
        <w:rPr>
          <w:szCs w:val="24"/>
        </w:rPr>
        <w:t>и локализации</w:t>
      </w:r>
      <w:r>
        <w:t xml:space="preserve"> ПАО «НК «Роснефть». </w:t>
      </w:r>
      <w:r w:rsidR="00C33445">
        <w:t xml:space="preserve">Утвержденная версия Бюллетеня размещается ДИиРБП на </w:t>
      </w:r>
      <w:r w:rsidR="006716E2">
        <w:t>внутреннем интранет-портале</w:t>
      </w:r>
      <w:r w:rsidR="00C33445">
        <w:t xml:space="preserve"> и по запросу </w:t>
      </w:r>
      <w:r w:rsidR="00B6406A">
        <w:t xml:space="preserve">(в рабочем порядке) </w:t>
      </w:r>
      <w:r w:rsidR="00C33445">
        <w:t>рассылается заинтересованным лицам, в том числе в ОГ, для использования в работе.</w:t>
      </w:r>
      <w:r w:rsidR="00C00F8F">
        <w:t xml:space="preserve"> Утвержденная версия Бюллетеня так же может быть запрошена через ЦДС.</w:t>
      </w:r>
    </w:p>
    <w:p w14:paraId="65482F9B" w14:textId="73F941C8" w:rsidR="001603E2" w:rsidRPr="0000618E" w:rsidRDefault="001603E2" w:rsidP="001603E2"/>
    <w:p w14:paraId="6368B2E0" w14:textId="5F016015" w:rsidR="008D10BB" w:rsidRDefault="00062364" w:rsidP="009A2853">
      <w:r>
        <w:t xml:space="preserve">Актуализация Бюллетеня производится не реже 1 раза в год. </w:t>
      </w:r>
      <w:r w:rsidR="00F23BF7">
        <w:t xml:space="preserve">Предложения </w:t>
      </w:r>
      <w:r w:rsidR="009A2EEF">
        <w:t>по</w:t>
      </w:r>
      <w:r w:rsidR="007523B9">
        <w:t xml:space="preserve"> изменени</w:t>
      </w:r>
      <w:r w:rsidR="009A2EEF">
        <w:t>ю</w:t>
      </w:r>
      <w:r>
        <w:t xml:space="preserve"> Бюллетен</w:t>
      </w:r>
      <w:r w:rsidR="007523B9">
        <w:t>я</w:t>
      </w:r>
      <w:r>
        <w:t xml:space="preserve"> направля</w:t>
      </w:r>
      <w:r w:rsidR="00F23BF7">
        <w:t>ю</w:t>
      </w:r>
      <w:r>
        <w:t xml:space="preserve">тся </w:t>
      </w:r>
      <w:r w:rsidR="00456A48">
        <w:t xml:space="preserve">СП или СП ОГ </w:t>
      </w:r>
      <w:r w:rsidR="007523B9">
        <w:t>в ЭСпИТ (</w:t>
      </w:r>
      <w:r w:rsidR="00C33445">
        <w:t xml:space="preserve">в свободной форме </w:t>
      </w:r>
      <w:r>
        <w:t xml:space="preserve">на электронный адрес </w:t>
      </w:r>
      <w:hyperlink r:id="rId17" w:history="1">
        <w:r w:rsidRPr="00DA6A02">
          <w:rPr>
            <w:rStyle w:val="a8"/>
            <w:rFonts w:cs="Calibri"/>
          </w:rPr>
          <w:t>espit@rosneft.ru</w:t>
        </w:r>
      </w:hyperlink>
      <w:r w:rsidR="007523B9">
        <w:rPr>
          <w:rStyle w:val="a8"/>
          <w:rFonts w:cs="Calibri"/>
        </w:rPr>
        <w:t>)</w:t>
      </w:r>
      <w:r w:rsidR="00456A48">
        <w:t>.</w:t>
      </w:r>
    </w:p>
    <w:p w14:paraId="52CFEF34" w14:textId="4F09D7FF" w:rsidR="008E147E" w:rsidRDefault="008E147E" w:rsidP="009A2853"/>
    <w:p w14:paraId="196F4CC4" w14:textId="206D20BD" w:rsidR="008E147E" w:rsidRDefault="00C52DB5" w:rsidP="009A2853">
      <w:r w:rsidRPr="0075136E">
        <w:t>ИТ-оборудование, находящееся в эксплуатации и не соответствующее минимальным требованиям, указанным в Бюллетене, подлежит</w:t>
      </w:r>
      <w:r w:rsidR="005B3323" w:rsidRPr="0075136E">
        <w:t xml:space="preserve"> поэтапной</w:t>
      </w:r>
      <w:r w:rsidRPr="0075136E">
        <w:t xml:space="preserve"> плановой модернизации или замене.</w:t>
      </w:r>
    </w:p>
    <w:p w14:paraId="11C1B0D6" w14:textId="77777777" w:rsidR="008E147E" w:rsidRDefault="008E147E" w:rsidP="009A2853"/>
    <w:p w14:paraId="19DB9680" w14:textId="2AF21550" w:rsidR="00B01C95" w:rsidRPr="00055297" w:rsidRDefault="00B01C95" w:rsidP="00B01C95">
      <w:pPr>
        <w:pStyle w:val="S4"/>
      </w:pPr>
      <w:r w:rsidRPr="00055297">
        <w:t>Все закупаем</w:t>
      </w:r>
      <w:r>
        <w:t>о</w:t>
      </w:r>
      <w:r w:rsidRPr="00055297">
        <w:t xml:space="preserve">е </w:t>
      </w:r>
      <w:r>
        <w:t xml:space="preserve">оборудование </w:t>
      </w:r>
      <w:r w:rsidRPr="00055297">
        <w:t>должн</w:t>
      </w:r>
      <w:r>
        <w:t>о</w:t>
      </w:r>
      <w:r w:rsidRPr="00055297">
        <w:t xml:space="preserve"> удовлетворять требованиям ГОСТ IEC 60950-1</w:t>
      </w:r>
      <w:r>
        <w:t>.</w:t>
      </w:r>
    </w:p>
    <w:p w14:paraId="4A8C81B6" w14:textId="77777777" w:rsidR="00B01C95" w:rsidRDefault="00B01C95" w:rsidP="009A2853"/>
    <w:p w14:paraId="5D92BFF2" w14:textId="1C777BC0" w:rsidR="00EB47C0" w:rsidRDefault="00EB47C0" w:rsidP="009A2853">
      <w:pPr>
        <w:pStyle w:val="S18"/>
        <w:tabs>
          <w:tab w:val="clear" w:pos="720"/>
        </w:tabs>
        <w:spacing w:before="0" w:after="0"/>
      </w:pPr>
    </w:p>
    <w:p w14:paraId="3DB0F86B" w14:textId="77777777" w:rsidR="005604F0" w:rsidRPr="00C2735F" w:rsidRDefault="005604F0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93" w:name="_Toc31703619"/>
      <w:bookmarkStart w:id="94" w:name="_Toc45123376"/>
      <w:bookmarkStart w:id="95" w:name="_Toc359941340"/>
      <w:bookmarkStart w:id="96" w:name="_Toc415129050"/>
      <w:bookmarkStart w:id="97" w:name="_Toc415141194"/>
      <w:bookmarkStart w:id="98" w:name="_Toc421740008"/>
      <w:bookmarkStart w:id="99" w:name="_Toc423017963"/>
      <w:bookmarkStart w:id="100" w:name="_Toc23170205"/>
      <w:r w:rsidRPr="00470B54">
        <w:rPr>
          <w:rFonts w:eastAsia="Calibri" w:cs="Arial"/>
          <w:caps w:val="0"/>
          <w:sz w:val="24"/>
        </w:rPr>
        <w:t>ТЕХНИЧЕСКИЕ ПРОФИЛИ ПОЛЬЗОВАТЕЛЕЙ</w:t>
      </w:r>
      <w:bookmarkEnd w:id="93"/>
      <w:bookmarkEnd w:id="94"/>
    </w:p>
    <w:p w14:paraId="4936E4D5" w14:textId="77777777" w:rsidR="005604F0" w:rsidRDefault="005604F0" w:rsidP="005604F0"/>
    <w:p w14:paraId="59F58F8D" w14:textId="77777777" w:rsidR="005604F0" w:rsidRDefault="005604F0" w:rsidP="005604F0">
      <w:r>
        <w:t>Т</w:t>
      </w:r>
      <w:r w:rsidRPr="00E231E6">
        <w:t>ехнически</w:t>
      </w:r>
      <w:r>
        <w:t>й</w:t>
      </w:r>
      <w:r w:rsidRPr="00E231E6">
        <w:t xml:space="preserve"> профил</w:t>
      </w:r>
      <w:r>
        <w:t>ь</w:t>
      </w:r>
      <w:r w:rsidRPr="00E231E6">
        <w:t xml:space="preserve"> пользователя </w:t>
      </w:r>
      <w:r w:rsidRPr="00055297">
        <w:t xml:space="preserve">предназначен для обеспечения единства конфигураций </w:t>
      </w:r>
      <w:r w:rsidRPr="00AA4EB5">
        <w:t xml:space="preserve">ИТ-оборудования и </w:t>
      </w:r>
      <w:r>
        <w:t>ПО</w:t>
      </w:r>
      <w:r w:rsidRPr="00AA4EB5" w:rsidDel="00AA4EB5">
        <w:t xml:space="preserve"> </w:t>
      </w:r>
      <w:r w:rsidRPr="00055297">
        <w:t>в масштабах всей Компании</w:t>
      </w:r>
      <w:r>
        <w:t xml:space="preserve">, а также обеспечения </w:t>
      </w:r>
      <w:r w:rsidRPr="00055297">
        <w:t>эффективно</w:t>
      </w:r>
      <w:r>
        <w:t>го</w:t>
      </w:r>
      <w:r w:rsidRPr="00055297">
        <w:t xml:space="preserve"> взаимодейств</w:t>
      </w:r>
      <w:r>
        <w:t>ия пользователей</w:t>
      </w:r>
      <w:r w:rsidRPr="00055297">
        <w:t>, получ</w:t>
      </w:r>
      <w:r>
        <w:t>ения ими</w:t>
      </w:r>
      <w:r w:rsidRPr="00055297">
        <w:t xml:space="preserve"> безопасн</w:t>
      </w:r>
      <w:r>
        <w:t>ого</w:t>
      </w:r>
      <w:r w:rsidRPr="00055297">
        <w:t xml:space="preserve"> доступ</w:t>
      </w:r>
      <w:r>
        <w:t>а</w:t>
      </w:r>
      <w:r w:rsidRPr="00055297">
        <w:t xml:space="preserve"> к ресурсам корпоративной сети, работ</w:t>
      </w:r>
      <w:r>
        <w:t>ы</w:t>
      </w:r>
      <w:r w:rsidRPr="00055297">
        <w:t xml:space="preserve"> </w:t>
      </w:r>
      <w:r>
        <w:t>на АРМ стандартных конфигураций</w:t>
      </w:r>
      <w:r w:rsidRPr="00055297">
        <w:t>, находясь в любом офисе Компании, получ</w:t>
      </w:r>
      <w:r>
        <w:t>ения</w:t>
      </w:r>
      <w:r w:rsidRPr="00055297">
        <w:t xml:space="preserve"> эффективн</w:t>
      </w:r>
      <w:r>
        <w:t>ой</w:t>
      </w:r>
      <w:r w:rsidRPr="00055297">
        <w:t xml:space="preserve"> поддержк</w:t>
      </w:r>
      <w:r>
        <w:t>и</w:t>
      </w:r>
      <w:r w:rsidRPr="00055297">
        <w:t xml:space="preserve"> и сопровождени</w:t>
      </w:r>
      <w:r>
        <w:t>я</w:t>
      </w:r>
      <w:r w:rsidRPr="00055297">
        <w:t>, предусмотренны</w:t>
      </w:r>
      <w:r>
        <w:t>х</w:t>
      </w:r>
      <w:r w:rsidRPr="00055297">
        <w:t xml:space="preserve"> соответствующими </w:t>
      </w:r>
      <w:r>
        <w:t>ИТ-сервисами</w:t>
      </w:r>
      <w:r w:rsidRPr="00055297">
        <w:t>.</w:t>
      </w:r>
    </w:p>
    <w:p w14:paraId="3C90FBB3" w14:textId="77777777" w:rsidR="005604F0" w:rsidRDefault="005604F0" w:rsidP="005604F0"/>
    <w:p w14:paraId="2114D5F3" w14:textId="13997204" w:rsidR="005604F0" w:rsidRPr="00E55F13" w:rsidRDefault="005604F0" w:rsidP="005604F0">
      <w:r>
        <w:t xml:space="preserve">Технические профили пользователей подразделяются на </w:t>
      </w:r>
      <w:r w:rsidR="001E4FE8">
        <w:t>ОТП</w:t>
      </w:r>
      <w:r>
        <w:t xml:space="preserve"> и </w:t>
      </w:r>
      <w:r w:rsidR="001E4FE8">
        <w:t>ФТП</w:t>
      </w:r>
      <w:r>
        <w:t>.</w:t>
      </w:r>
      <w:r w:rsidR="00693562">
        <w:t xml:space="preserve"> ОТП делятся на основные и дополнительные.</w:t>
      </w:r>
    </w:p>
    <w:p w14:paraId="37608F8A" w14:textId="77777777" w:rsidR="005604F0" w:rsidRPr="005A5236" w:rsidRDefault="005604F0" w:rsidP="005604F0"/>
    <w:p w14:paraId="55CBB3EE" w14:textId="50E31BE7" w:rsidR="00391823" w:rsidRPr="000E2AF0" w:rsidRDefault="003835D6" w:rsidP="00391823">
      <w:r>
        <w:t xml:space="preserve">ОТП </w:t>
      </w:r>
      <w:r w:rsidR="005604F0">
        <w:t>формируются из</w:t>
      </w:r>
      <w:r w:rsidR="005604F0" w:rsidRPr="005A5236">
        <w:t xml:space="preserve"> </w:t>
      </w:r>
      <w:r w:rsidR="0048027E">
        <w:t>базовых</w:t>
      </w:r>
      <w:r w:rsidR="0048027E" w:rsidRPr="00F15502">
        <w:t xml:space="preserve"> </w:t>
      </w:r>
      <w:r w:rsidR="005604F0" w:rsidRPr="00F15502">
        <w:t>и дополнительны</w:t>
      </w:r>
      <w:r w:rsidR="0000618E">
        <w:t>х</w:t>
      </w:r>
      <w:r w:rsidR="005604F0" w:rsidRPr="00F15502">
        <w:t xml:space="preserve"> ИТ-</w:t>
      </w:r>
      <w:r w:rsidR="005604F0" w:rsidRPr="005A5236">
        <w:t>актив</w:t>
      </w:r>
      <w:r w:rsidR="0000618E">
        <w:t>ов</w:t>
      </w:r>
      <w:r w:rsidR="005604F0" w:rsidRPr="005A5236">
        <w:t xml:space="preserve">. </w:t>
      </w:r>
      <w:r w:rsidR="00391823">
        <w:t>Обеспечение работников</w:t>
      </w:r>
      <w:r w:rsidR="00391823" w:rsidRPr="007152FF">
        <w:t xml:space="preserve"> </w:t>
      </w:r>
      <w:r w:rsidR="00391823">
        <w:t>ПАО</w:t>
      </w:r>
      <w:r w:rsidR="005D6D51">
        <w:t> </w:t>
      </w:r>
      <w:r w:rsidR="00391823">
        <w:t>«НК</w:t>
      </w:r>
      <w:r w:rsidR="005D6D51">
        <w:t> </w:t>
      </w:r>
      <w:r w:rsidR="00391823">
        <w:t xml:space="preserve">«Роснефть» </w:t>
      </w:r>
      <w:r w:rsidR="00391823" w:rsidRPr="005A5236">
        <w:t>ИТ-актив</w:t>
      </w:r>
      <w:r w:rsidR="00391823">
        <w:t>ами</w:t>
      </w:r>
      <w:r w:rsidR="008F55E0">
        <w:t>, включенными в ОТП,</w:t>
      </w:r>
      <w:r w:rsidR="00391823">
        <w:t xml:space="preserve"> осуществляется </w:t>
      </w:r>
      <w:r w:rsidR="00391823" w:rsidRPr="007152FF">
        <w:t xml:space="preserve">в соответствии с </w:t>
      </w:r>
      <w:r w:rsidR="00391823">
        <w:t>требованиями</w:t>
      </w:r>
      <w:r w:rsidR="00391823" w:rsidRPr="007152FF">
        <w:t xml:space="preserve"> </w:t>
      </w:r>
      <w:r w:rsidR="00391823" w:rsidRPr="00CB6CBE">
        <w:t>Положени</w:t>
      </w:r>
      <w:r w:rsidR="00391823">
        <w:t>я ПАО «НК «Роснефть»</w:t>
      </w:r>
      <w:r w:rsidR="00391823" w:rsidRPr="00CB6CBE">
        <w:t xml:space="preserve"> </w:t>
      </w:r>
      <w:r w:rsidR="003A4D54">
        <w:t>№ </w:t>
      </w:r>
      <w:r w:rsidR="003A4D54" w:rsidRPr="00CB6CBE">
        <w:t xml:space="preserve">П3-04 Р-0341 ЮЛ-001 </w:t>
      </w:r>
      <w:r w:rsidR="00391823" w:rsidRPr="00CB6CBE">
        <w:t>«Пор</w:t>
      </w:r>
      <w:r w:rsidR="00092062">
        <w:t xml:space="preserve">ядок </w:t>
      </w:r>
      <w:r w:rsidR="003A4D54">
        <w:t>обеспечения ИТ-активами»</w:t>
      </w:r>
      <w:r w:rsidR="00391823">
        <w:t>, работников ОГ – в соответствии с локальными нормативными документами ОГ в области обеспечения ИТ-активами и/или ИТ-оборудованием</w:t>
      </w:r>
      <w:r w:rsidR="00391823" w:rsidRPr="000E2AF0">
        <w:t>.</w:t>
      </w:r>
    </w:p>
    <w:p w14:paraId="6B7DF2FC" w14:textId="196F16D5" w:rsidR="00A17767" w:rsidRPr="005A5236" w:rsidRDefault="00A17767" w:rsidP="005604F0"/>
    <w:p w14:paraId="35EFAACA" w14:textId="0333F40C" w:rsidR="005604F0" w:rsidRPr="00301C43" w:rsidRDefault="005604F0" w:rsidP="005604F0">
      <w:r w:rsidRPr="00055297">
        <w:t xml:space="preserve">В целях оптимизации и контроля процесса обеспечения пользователей </w:t>
      </w:r>
      <w:r>
        <w:br/>
      </w:r>
      <w:r w:rsidRPr="00055297">
        <w:t>ИТ-</w:t>
      </w:r>
      <w:r>
        <w:t>активами</w:t>
      </w:r>
      <w:r w:rsidRPr="00055297">
        <w:t>, а также в целях снижения соответствующих затрат</w:t>
      </w:r>
      <w:r>
        <w:t>,</w:t>
      </w:r>
      <w:r w:rsidRPr="00055297">
        <w:t xml:space="preserve"> обеспечение ИТ-</w:t>
      </w:r>
      <w:r>
        <w:t>активами</w:t>
      </w:r>
      <w:r w:rsidR="00152F87">
        <w:t xml:space="preserve"> </w:t>
      </w:r>
      <w:r w:rsidRPr="00055297">
        <w:t>осуществляется в соответствии с определенными в Таблице 1</w:t>
      </w:r>
      <w:r>
        <w:t xml:space="preserve"> </w:t>
      </w:r>
      <w:r w:rsidR="003835D6">
        <w:t>ОТП</w:t>
      </w:r>
      <w:r w:rsidRPr="00D37F75">
        <w:t>.</w:t>
      </w:r>
    </w:p>
    <w:p w14:paraId="4677E3EB" w14:textId="77777777" w:rsidR="005604F0" w:rsidRDefault="005604F0" w:rsidP="005604F0"/>
    <w:p w14:paraId="20AFF971" w14:textId="64E971C9" w:rsidR="005604F0" w:rsidRPr="00A3279D" w:rsidRDefault="005604F0" w:rsidP="005604F0">
      <w:pPr>
        <w:pStyle w:val="Se"/>
      </w:pPr>
      <w:r>
        <w:t xml:space="preserve">Таблица </w:t>
      </w:r>
      <w:r w:rsidR="00F31C73">
        <w:rPr>
          <w:noProof/>
        </w:rPr>
        <w:fldChar w:fldCharType="begin"/>
      </w:r>
      <w:r w:rsidR="00F31C73">
        <w:rPr>
          <w:noProof/>
        </w:rPr>
        <w:instrText xml:space="preserve"> SEQ Таблица \* ARABIC </w:instrText>
      </w:r>
      <w:r w:rsidR="00F31C73">
        <w:rPr>
          <w:noProof/>
        </w:rPr>
        <w:fldChar w:fldCharType="separate"/>
      </w:r>
      <w:r>
        <w:rPr>
          <w:noProof/>
        </w:rPr>
        <w:t>1</w:t>
      </w:r>
      <w:r w:rsidR="00F31C73">
        <w:rPr>
          <w:noProof/>
        </w:rPr>
        <w:fldChar w:fldCharType="end"/>
      </w:r>
    </w:p>
    <w:p w14:paraId="1A011728" w14:textId="6DA5F490" w:rsidR="005604F0" w:rsidRPr="009A5679" w:rsidRDefault="00693562" w:rsidP="005604F0">
      <w:pPr>
        <w:pStyle w:val="Se"/>
        <w:spacing w:after="6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Основные </w:t>
      </w:r>
      <w:r w:rsidR="009A5679">
        <w:rPr>
          <w:rFonts w:eastAsia="Calibri" w:cs="Arial"/>
          <w:szCs w:val="20"/>
        </w:rPr>
        <w:t>ОТП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6"/>
        <w:gridCol w:w="2933"/>
        <w:gridCol w:w="6515"/>
      </w:tblGrid>
      <w:tr w:rsidR="00803A7E" w:rsidRPr="00055297" w14:paraId="2D2972B5" w14:textId="77777777" w:rsidTr="002E77DF">
        <w:trPr>
          <w:trHeight w:val="493"/>
          <w:tblHeader/>
        </w:trPr>
        <w:tc>
          <w:tcPr>
            <w:tcW w:w="2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E1B24A" w14:textId="675E0E35" w:rsidR="00223967" w:rsidRPr="00055297" w:rsidRDefault="00223967" w:rsidP="006E16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817BDB" w14:textId="1E53FCE5" w:rsidR="00223967" w:rsidRPr="00055297" w:rsidRDefault="00223967" w:rsidP="006E16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ПРОФИЛЬ ПОЛЬЗОВАТЕЛЯ</w:t>
            </w:r>
          </w:p>
        </w:tc>
        <w:tc>
          <w:tcPr>
            <w:tcW w:w="33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3FB5AD" w14:textId="640B9C4B" w:rsidR="00223967" w:rsidRPr="0066132D" w:rsidRDefault="00223967" w:rsidP="006E16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ДОЛЖНОСТЬ</w:t>
            </w:r>
            <w:r w:rsidRPr="0066132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ФУНКЦИОНАЛ</w:t>
            </w:r>
          </w:p>
        </w:tc>
      </w:tr>
      <w:tr w:rsidR="00803A7E" w:rsidRPr="00055297" w14:paraId="4FCCB5EA" w14:textId="77777777" w:rsidTr="002E77DF">
        <w:trPr>
          <w:trHeight w:val="161"/>
          <w:tblHeader/>
        </w:trPr>
        <w:tc>
          <w:tcPr>
            <w:tcW w:w="2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AAC0C0" w14:textId="2F15CB01" w:rsidR="00223967" w:rsidRPr="00055297" w:rsidDel="00223967" w:rsidRDefault="00223967" w:rsidP="006E16FB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B17D6A" w14:textId="7219ABF1" w:rsidR="00223967" w:rsidRPr="00055297" w:rsidDel="00223967" w:rsidRDefault="00223967" w:rsidP="006E16FB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25020E" w14:textId="5DE640CC" w:rsidR="00223967" w:rsidRPr="0066132D" w:rsidDel="00223967" w:rsidRDefault="00223967" w:rsidP="006E16FB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05378F" w:rsidRPr="00055297" w14:paraId="03F9EC8F" w14:textId="77777777" w:rsidTr="00D4266F">
        <w:trPr>
          <w:trHeight w:val="493"/>
        </w:trPr>
        <w:tc>
          <w:tcPr>
            <w:tcW w:w="20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11C17A5" w14:textId="6550C2E0" w:rsidR="00223967" w:rsidRPr="00055297" w:rsidDel="00223967" w:rsidRDefault="00223967" w:rsidP="006E16FB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DC3F12D" w14:textId="6650F360" w:rsidR="00223967" w:rsidRPr="00055297" w:rsidDel="00223967" w:rsidRDefault="00223967" w:rsidP="006E16FB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ГЛАВНЫЙ ИСПОЛНИТЕЛЬНЫЙ ДИРЕКТОР</w:t>
            </w:r>
          </w:p>
        </w:tc>
        <w:tc>
          <w:tcPr>
            <w:tcW w:w="3307" w:type="pct"/>
            <w:tcBorders>
              <w:top w:val="single" w:sz="12" w:space="0" w:color="auto"/>
            </w:tcBorders>
          </w:tcPr>
          <w:p w14:paraId="11083C31" w14:textId="032BC1AD" w:rsidR="00223967" w:rsidRPr="00CA393C" w:rsidDel="00223967" w:rsidRDefault="00223967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исполнительный директор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 w:rsidR="0066132D">
              <w:rPr>
                <w:rFonts w:eastAsia="Times New Roman"/>
                <w:lang w:eastAsia="ru-RU"/>
              </w:rPr>
              <w:t>ПАО «НК «Роснефть»</w:t>
            </w:r>
            <w:r>
              <w:rPr>
                <w:rFonts w:eastAsia="Times New Roman"/>
                <w:lang w:eastAsia="ru-RU"/>
              </w:rPr>
              <w:t>.</w:t>
            </w:r>
          </w:p>
        </w:tc>
      </w:tr>
      <w:tr w:rsidR="002E77DF" w:rsidRPr="00055297" w14:paraId="15E1A756" w14:textId="77777777" w:rsidTr="00D4266F">
        <w:trPr>
          <w:trHeight w:val="493"/>
        </w:trPr>
        <w:tc>
          <w:tcPr>
            <w:tcW w:w="206" w:type="pct"/>
            <w:shd w:val="clear" w:color="auto" w:fill="FFD200"/>
            <w:vAlign w:val="center"/>
          </w:tcPr>
          <w:p w14:paraId="00426B90" w14:textId="46170271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" w:type="pct"/>
            <w:shd w:val="clear" w:color="auto" w:fill="FFD200"/>
            <w:vAlign w:val="center"/>
          </w:tcPr>
          <w:p w14:paraId="0F25321B" w14:textId="1493B81C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ТОП-МЕНЕДЖЕР</w:t>
            </w:r>
          </w:p>
        </w:tc>
        <w:tc>
          <w:tcPr>
            <w:tcW w:w="3307" w:type="pct"/>
          </w:tcPr>
          <w:p w14:paraId="6369346E" w14:textId="170F7108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Топ-менеджер ПАО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>«НК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>«Роснефть</w:t>
            </w:r>
            <w:r w:rsidR="00140176">
              <w:rPr>
                <w:rFonts w:eastAsia="Times New Roman"/>
                <w:lang w:eastAsia="ru-RU"/>
              </w:rPr>
              <w:t>».</w:t>
            </w:r>
          </w:p>
          <w:p w14:paraId="20FFF188" w14:textId="2A1FA77B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Руководитель </w:t>
            </w:r>
            <w:r>
              <w:rPr>
                <w:rFonts w:eastAsia="Times New Roman"/>
                <w:lang w:eastAsia="ru-RU"/>
              </w:rPr>
              <w:t>СП в непосредственном</w:t>
            </w:r>
            <w:r w:rsidRPr="00CA393C">
              <w:rPr>
                <w:rFonts w:eastAsia="Times New Roman"/>
                <w:lang w:eastAsia="ru-RU"/>
              </w:rPr>
              <w:t xml:space="preserve"> подчин</w:t>
            </w:r>
            <w:r>
              <w:rPr>
                <w:rFonts w:eastAsia="Times New Roman"/>
                <w:lang w:eastAsia="ru-RU"/>
              </w:rPr>
              <w:t>ении</w:t>
            </w:r>
            <w:r w:rsidRPr="00CA393C">
              <w:rPr>
                <w:rFonts w:eastAsia="Times New Roman"/>
                <w:lang w:eastAsia="ru-RU"/>
              </w:rPr>
              <w:t xml:space="preserve"> Главно</w:t>
            </w:r>
            <w:r>
              <w:rPr>
                <w:rFonts w:eastAsia="Times New Roman"/>
                <w:lang w:eastAsia="ru-RU"/>
              </w:rPr>
              <w:t>го</w:t>
            </w:r>
            <w:r w:rsidRPr="00CA393C">
              <w:rPr>
                <w:rFonts w:eastAsia="Times New Roman"/>
                <w:lang w:eastAsia="ru-RU"/>
              </w:rPr>
              <w:t xml:space="preserve"> исполнительно</w:t>
            </w:r>
            <w:r>
              <w:rPr>
                <w:rFonts w:eastAsia="Times New Roman"/>
                <w:lang w:eastAsia="ru-RU"/>
              </w:rPr>
              <w:t>го</w:t>
            </w:r>
            <w:r w:rsidRPr="00CA393C">
              <w:rPr>
                <w:rFonts w:eastAsia="Times New Roman"/>
                <w:lang w:eastAsia="ru-RU"/>
              </w:rPr>
              <w:t xml:space="preserve"> директор</w:t>
            </w:r>
            <w:r>
              <w:rPr>
                <w:rFonts w:eastAsia="Times New Roman"/>
                <w:lang w:eastAsia="ru-RU"/>
              </w:rPr>
              <w:t>а</w:t>
            </w:r>
            <w:r w:rsidRPr="00CA393C">
              <w:rPr>
                <w:rFonts w:eastAsia="Times New Roman"/>
                <w:lang w:eastAsia="ru-RU"/>
              </w:rPr>
              <w:t xml:space="preserve"> ПАО «НК «Роснефть»</w:t>
            </w:r>
            <w:r w:rsidR="006A0707">
              <w:rPr>
                <w:rFonts w:eastAsia="Times New Roman"/>
                <w:lang w:eastAsia="ru-RU"/>
              </w:rPr>
              <w:t>.</w:t>
            </w:r>
          </w:p>
        </w:tc>
      </w:tr>
      <w:tr w:rsidR="002E77DF" w:rsidRPr="00055297" w14:paraId="1F679ABE" w14:textId="77777777" w:rsidTr="002E77DF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3FC7766B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6216B7DE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РУКОВОДИТЕЛЬ (РАСШИРЕННЫЙ)</w:t>
            </w:r>
          </w:p>
        </w:tc>
        <w:tc>
          <w:tcPr>
            <w:tcW w:w="3307" w:type="pct"/>
            <w:hideMark/>
          </w:tcPr>
          <w:p w14:paraId="500714F3" w14:textId="39565743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Заместитель топ-менеджера ПАО «НК «Роснефть»;</w:t>
            </w:r>
          </w:p>
          <w:p w14:paraId="1C98A70D" w14:textId="3F3EC4E9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Руководитель </w:t>
            </w:r>
            <w:r>
              <w:rPr>
                <w:rFonts w:eastAsia="Times New Roman"/>
                <w:lang w:eastAsia="ru-RU"/>
              </w:rPr>
              <w:t>СП</w:t>
            </w:r>
            <w:r w:rsidR="005800FE" w:rsidRPr="00F222E6">
              <w:rPr>
                <w:rFonts w:eastAsia="Times New Roman"/>
                <w:lang w:eastAsia="ru-RU"/>
              </w:rPr>
              <w:t xml:space="preserve"> </w:t>
            </w:r>
            <w:r w:rsidR="005800FE" w:rsidRPr="005800FE">
              <w:rPr>
                <w:rFonts w:eastAsia="Times New Roman"/>
                <w:lang w:eastAsia="ru-RU"/>
              </w:rPr>
              <w:t>в непосредственном подчинении топ-менеджера ПАО «НК «Роснефть»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7182DDF8" w14:textId="171301AD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Руководитель (директор) представительства ПАО «НК «Роснефть» за рубежом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274D6AAD" w14:textId="60AC5872" w:rsidR="002E77DF" w:rsidRP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2E77DF">
              <w:rPr>
                <w:rFonts w:eastAsia="Times New Roman"/>
                <w:lang w:eastAsia="ru-RU"/>
              </w:rPr>
              <w:t>Руководитель (директор) представительства ПАО «НК «Роснефть»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6002373A" w14:textId="6B355CC6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Руководитель (директор) филиала ПАО «НК «Роснефть</w:t>
            </w:r>
            <w:r w:rsidR="008A2DA3">
              <w:rPr>
                <w:rFonts w:eastAsia="Times New Roman"/>
                <w:lang w:eastAsia="ru-RU"/>
              </w:rPr>
              <w:t>».</w:t>
            </w:r>
          </w:p>
          <w:p w14:paraId="32136989" w14:textId="36DDA644" w:rsidR="002E77DF" w:rsidRPr="009C68E9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BA1A41">
              <w:rPr>
                <w:rFonts w:eastAsia="Times New Roman"/>
                <w:lang w:eastAsia="ru-RU"/>
              </w:rPr>
              <w:t>Заместитель Руководителя СП в непосредственном подчинен</w:t>
            </w:r>
            <w:r w:rsidRPr="00023A3E">
              <w:rPr>
                <w:rFonts w:eastAsia="Times New Roman"/>
                <w:lang w:eastAsia="ru-RU"/>
              </w:rPr>
              <w:t>ии Главного исполнительного директора ПАО «НК «Роснефть</w:t>
            </w:r>
            <w:r w:rsidRPr="00984661">
              <w:rPr>
                <w:rFonts w:eastAsia="Times New Roman"/>
                <w:lang w:eastAsia="ru-RU"/>
              </w:rPr>
              <w:t>»</w:t>
            </w:r>
            <w:r w:rsidRPr="009C68E9">
              <w:rPr>
                <w:rFonts w:eastAsia="Times New Roman"/>
                <w:lang w:eastAsia="ru-RU"/>
              </w:rPr>
              <w:t>;</w:t>
            </w:r>
          </w:p>
          <w:p w14:paraId="34832E8A" w14:textId="23DA735D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Руководитель </w:t>
            </w:r>
            <w:r>
              <w:rPr>
                <w:rFonts w:eastAsia="Times New Roman"/>
                <w:lang w:eastAsia="ru-RU"/>
              </w:rPr>
              <w:t>К</w:t>
            </w:r>
            <w:r w:rsidRPr="00CA393C">
              <w:rPr>
                <w:rFonts w:eastAsia="Times New Roman"/>
                <w:lang w:eastAsia="ru-RU"/>
              </w:rPr>
              <w:t>ОГ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70BE95FA" w14:textId="6973C6B7" w:rsidR="002E77DF" w:rsidRPr="00DC6220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Заместитель </w:t>
            </w:r>
            <w:r>
              <w:rPr>
                <w:rFonts w:eastAsia="Times New Roman"/>
                <w:lang w:eastAsia="ru-RU"/>
              </w:rPr>
              <w:t>Р</w:t>
            </w:r>
            <w:r w:rsidRPr="00CA393C">
              <w:rPr>
                <w:rFonts w:eastAsia="Times New Roman"/>
                <w:lang w:eastAsia="ru-RU"/>
              </w:rPr>
              <w:t xml:space="preserve">уководителя </w:t>
            </w:r>
            <w:r>
              <w:rPr>
                <w:rFonts w:eastAsia="Times New Roman"/>
                <w:lang w:eastAsia="ru-RU"/>
              </w:rPr>
              <w:t>К</w:t>
            </w:r>
            <w:r w:rsidRPr="00CA393C">
              <w:rPr>
                <w:rFonts w:eastAsia="Times New Roman"/>
                <w:lang w:eastAsia="ru-RU"/>
              </w:rPr>
              <w:t>ОГ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333DFD29" w14:textId="5230988E" w:rsidR="002E77DF" w:rsidRDefault="002E77DF" w:rsidP="008950E6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Помощник</w:t>
            </w:r>
            <w:r>
              <w:rPr>
                <w:rFonts w:eastAsia="Times New Roman"/>
                <w:lang w:eastAsia="ru-RU"/>
              </w:rPr>
              <w:t xml:space="preserve"> или секретарь-референт</w:t>
            </w:r>
            <w:r w:rsidRPr="00CA393C">
              <w:rPr>
                <w:rFonts w:eastAsia="Times New Roman"/>
                <w:lang w:eastAsia="ru-RU"/>
              </w:rPr>
              <w:t xml:space="preserve"> Главного исполнительного директора </w:t>
            </w:r>
            <w:r>
              <w:rPr>
                <w:rFonts w:eastAsia="Times New Roman"/>
                <w:lang w:eastAsia="ru-RU"/>
              </w:rPr>
              <w:t>ПАО «НК «Роснефть»;</w:t>
            </w:r>
          </w:p>
          <w:p w14:paraId="3A61ED75" w14:textId="0F441923" w:rsidR="002E77DF" w:rsidRPr="008950E6" w:rsidRDefault="002E77DF" w:rsidP="008950E6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Советник Главного исполнительного директора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ПАО «НК «Роснефть</w:t>
            </w:r>
            <w:r w:rsidR="008A2DA3">
              <w:rPr>
                <w:rFonts w:eastAsia="Times New Roman"/>
                <w:lang w:eastAsia="ru-RU"/>
              </w:rPr>
              <w:t>»;</w:t>
            </w:r>
          </w:p>
          <w:p w14:paraId="530C7169" w14:textId="55028CB9" w:rsidR="002E77DF" w:rsidRPr="00CA393C" w:rsidRDefault="002E77DF" w:rsidP="008950E6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Советник топ-менеджера ПАО «НК «Роснефть».</w:t>
            </w:r>
          </w:p>
        </w:tc>
      </w:tr>
      <w:tr w:rsidR="002E77DF" w:rsidRPr="00750DF5" w14:paraId="556E2726" w14:textId="77777777" w:rsidTr="00140176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64A83D71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254A10C3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РУКОВОДИТЕЛЬ </w:t>
            </w:r>
          </w:p>
          <w:p w14:paraId="2571D438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(БАЗОВЫЙ)</w:t>
            </w:r>
          </w:p>
        </w:tc>
        <w:tc>
          <w:tcPr>
            <w:tcW w:w="3307" w:type="pct"/>
            <w:hideMark/>
          </w:tcPr>
          <w:p w14:paraId="5B865923" w14:textId="1483BA2A" w:rsidR="006D29D1" w:rsidRDefault="006D29D1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Заместитель руководителя</w:t>
            </w:r>
            <w:r w:rsidRPr="00CA393C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СП</w:t>
            </w:r>
            <w:r w:rsidRPr="00014D10">
              <w:rPr>
                <w:rFonts w:eastAsia="Times New Roman"/>
                <w:lang w:eastAsia="ru-RU"/>
              </w:rPr>
              <w:t xml:space="preserve"> </w:t>
            </w:r>
            <w:r w:rsidRPr="005800FE">
              <w:rPr>
                <w:rFonts w:eastAsia="Times New Roman"/>
                <w:lang w:eastAsia="ru-RU"/>
              </w:rPr>
              <w:t>в непосредственном подчинении топ-менеджера ПАО «НК «Роснефть»</w:t>
            </w:r>
          </w:p>
          <w:p w14:paraId="1C8997B4" w14:textId="3B778EE7" w:rsidR="004F7335" w:rsidRDefault="004F7335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Руководитель СП ОГ в подчинении </w:t>
            </w:r>
            <w:r w:rsidRPr="004F7335">
              <w:rPr>
                <w:rFonts w:eastAsia="Times New Roman"/>
                <w:lang w:eastAsia="ru-RU"/>
              </w:rPr>
              <w:t xml:space="preserve">руководителя верхнего звена </w:t>
            </w:r>
            <w:r>
              <w:rPr>
                <w:rFonts w:eastAsia="Times New Roman"/>
                <w:lang w:eastAsia="ru-RU"/>
              </w:rPr>
              <w:t>КОГ</w:t>
            </w:r>
            <w:r w:rsidRPr="004F7335">
              <w:rPr>
                <w:rFonts w:eastAsia="Times New Roman"/>
                <w:lang w:eastAsia="ru-RU"/>
              </w:rPr>
              <w:t xml:space="preserve"> или заместителя руководителя верхнего звена </w:t>
            </w:r>
            <w:r>
              <w:rPr>
                <w:rFonts w:eastAsia="Times New Roman"/>
                <w:lang w:eastAsia="ru-RU"/>
              </w:rPr>
              <w:t>КОГ</w:t>
            </w:r>
            <w:r w:rsidRPr="004F7335">
              <w:rPr>
                <w:rFonts w:eastAsia="Times New Roman"/>
                <w:lang w:eastAsia="ru-RU"/>
              </w:rPr>
              <w:t xml:space="preserve"> (если данная должность предусмотрена типовой (базовой) организационной </w:t>
            </w:r>
            <w:r w:rsidRPr="004F7335">
              <w:rPr>
                <w:rFonts w:eastAsia="Times New Roman"/>
                <w:lang w:eastAsia="ru-RU"/>
              </w:rPr>
              <w:lastRenderedPageBreak/>
              <w:t xml:space="preserve">структурой </w:t>
            </w:r>
            <w:r>
              <w:rPr>
                <w:rFonts w:eastAsia="Times New Roman"/>
                <w:lang w:eastAsia="ru-RU"/>
              </w:rPr>
              <w:t>КОГ</w:t>
            </w:r>
            <w:r w:rsidRPr="004F7335">
              <w:rPr>
                <w:rFonts w:eastAsia="Times New Roman"/>
                <w:lang w:eastAsia="ru-RU"/>
              </w:rPr>
              <w:t>)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7404810F" w14:textId="304ED677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Руководитель ОГ;</w:t>
            </w:r>
          </w:p>
          <w:p w14:paraId="372739DC" w14:textId="77777777" w:rsidR="00BE16FF" w:rsidRPr="00530B26" w:rsidRDefault="00BE16F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Заместитель руководителя ОГ;</w:t>
            </w:r>
          </w:p>
          <w:p w14:paraId="33562898" w14:textId="6FD3C87F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Заместитель Руководителя (директора) представительства ПАО «НК «Роснефть» за рубежом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2ABFAED8" w14:textId="65808778" w:rsidR="004637A9" w:rsidRPr="004637A9" w:rsidRDefault="002D01B9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Заместитель Р</w:t>
            </w:r>
            <w:r w:rsidR="004637A9" w:rsidRPr="004637A9">
              <w:rPr>
                <w:rFonts w:eastAsia="Times New Roman"/>
                <w:lang w:eastAsia="ru-RU"/>
              </w:rPr>
              <w:t>уководител</w:t>
            </w:r>
            <w:r>
              <w:rPr>
                <w:rFonts w:eastAsia="Times New Roman"/>
                <w:lang w:eastAsia="ru-RU"/>
              </w:rPr>
              <w:t>я</w:t>
            </w:r>
            <w:r w:rsidR="004637A9" w:rsidRPr="004637A9">
              <w:rPr>
                <w:rFonts w:eastAsia="Times New Roman"/>
                <w:lang w:eastAsia="ru-RU"/>
              </w:rPr>
              <w:t xml:space="preserve"> (директор</w:t>
            </w:r>
            <w:r>
              <w:rPr>
                <w:rFonts w:eastAsia="Times New Roman"/>
                <w:lang w:eastAsia="ru-RU"/>
              </w:rPr>
              <w:t>а</w:t>
            </w:r>
            <w:r w:rsidR="004637A9" w:rsidRPr="004637A9">
              <w:rPr>
                <w:rFonts w:eastAsia="Times New Roman"/>
                <w:lang w:eastAsia="ru-RU"/>
              </w:rPr>
              <w:t>) представительства ПАО «НК «Роснефть»;</w:t>
            </w:r>
          </w:p>
          <w:p w14:paraId="40A3756D" w14:textId="5C8188FF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530B26">
              <w:rPr>
                <w:rFonts w:eastAsia="Times New Roman"/>
                <w:lang w:eastAsia="ru-RU"/>
              </w:rPr>
              <w:t>Заместитель Руководителя (директора) филиала ПАО «НК «Роснефть»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0200028A" w14:textId="2330F400" w:rsidR="002E77DF" w:rsidRPr="00750DF5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6E16FB">
              <w:rPr>
                <w:rFonts w:eastAsia="Times New Roman"/>
                <w:lang w:eastAsia="ru-RU"/>
              </w:rPr>
              <w:t xml:space="preserve">Руководитель подразделения (управления) в составе </w:t>
            </w:r>
            <w:r>
              <w:rPr>
                <w:rFonts w:eastAsia="Times New Roman"/>
                <w:lang w:eastAsia="ru-RU"/>
              </w:rPr>
              <w:t>СП</w:t>
            </w:r>
            <w:r w:rsidR="002D01B9">
              <w:rPr>
                <w:rFonts w:eastAsia="Times New Roman"/>
                <w:lang w:eastAsia="ru-RU"/>
              </w:rPr>
              <w:t xml:space="preserve"> / СП ОГ</w:t>
            </w:r>
            <w:r w:rsidR="00B62CA5">
              <w:rPr>
                <w:rFonts w:eastAsia="Times New Roman"/>
                <w:lang w:eastAsia="ru-RU"/>
              </w:rPr>
              <w:t>.</w:t>
            </w:r>
          </w:p>
        </w:tc>
      </w:tr>
      <w:tr w:rsidR="002E77DF" w:rsidRPr="00055297" w14:paraId="5F62F3A1" w14:textId="77777777" w:rsidTr="00140176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7DE0AD6D" w14:textId="77777777" w:rsidR="002E77DF" w:rsidRPr="006E16FB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6F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2F6A3086" w14:textId="77777777" w:rsidR="002E77DF" w:rsidRPr="006E16FB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6F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ПОМОЩНИК</w:t>
            </w:r>
          </w:p>
        </w:tc>
        <w:tc>
          <w:tcPr>
            <w:tcW w:w="3307" w:type="pct"/>
            <w:hideMark/>
          </w:tcPr>
          <w:p w14:paraId="17D45D53" w14:textId="41E542FE" w:rsidR="002E77DF" w:rsidRPr="00750DF5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750DF5">
              <w:rPr>
                <w:rFonts w:eastAsia="Times New Roman"/>
                <w:lang w:eastAsia="ru-RU"/>
              </w:rPr>
              <w:t>Секретарь топ-менеджера ПАО «НК «Роснефть</w:t>
            </w:r>
            <w:r w:rsidR="00BE16FF">
              <w:rPr>
                <w:rFonts w:eastAsia="Times New Roman"/>
                <w:lang w:eastAsia="ru-RU"/>
              </w:rPr>
              <w:t>»;</w:t>
            </w:r>
          </w:p>
          <w:p w14:paraId="490CE80F" w14:textId="47234E72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750DF5">
              <w:rPr>
                <w:rFonts w:eastAsia="Times New Roman"/>
                <w:lang w:eastAsia="ru-RU"/>
              </w:rPr>
              <w:t xml:space="preserve">Секретарь Руководителя СП </w:t>
            </w:r>
            <w:r>
              <w:rPr>
                <w:rFonts w:eastAsia="Times New Roman"/>
                <w:lang w:eastAsia="ru-RU"/>
              </w:rPr>
              <w:t>в</w:t>
            </w:r>
            <w:r w:rsidRPr="00750DF5">
              <w:rPr>
                <w:rFonts w:eastAsia="Times New Roman"/>
                <w:lang w:eastAsia="ru-RU"/>
              </w:rPr>
              <w:t xml:space="preserve"> непосредственно</w:t>
            </w:r>
            <w:r>
              <w:rPr>
                <w:rFonts w:eastAsia="Times New Roman"/>
                <w:lang w:eastAsia="ru-RU"/>
              </w:rPr>
              <w:t>м</w:t>
            </w:r>
            <w:r w:rsidRPr="00750DF5">
              <w:rPr>
                <w:rFonts w:eastAsia="Times New Roman"/>
                <w:lang w:eastAsia="ru-RU"/>
              </w:rPr>
              <w:t xml:space="preserve"> подчинен</w:t>
            </w:r>
            <w:r>
              <w:rPr>
                <w:rFonts w:eastAsia="Times New Roman"/>
                <w:lang w:eastAsia="ru-RU"/>
              </w:rPr>
              <w:t>ии</w:t>
            </w:r>
            <w:r w:rsidRPr="003C1F75">
              <w:rPr>
                <w:rFonts w:eastAsia="Times New Roman"/>
                <w:lang w:eastAsia="ru-RU"/>
              </w:rPr>
              <w:t xml:space="preserve"> Главно</w:t>
            </w:r>
            <w:r>
              <w:rPr>
                <w:rFonts w:eastAsia="Times New Roman"/>
                <w:lang w:eastAsia="ru-RU"/>
              </w:rPr>
              <w:t>го</w:t>
            </w:r>
            <w:r w:rsidRPr="003C1F75">
              <w:rPr>
                <w:rFonts w:eastAsia="Times New Roman"/>
                <w:lang w:eastAsia="ru-RU"/>
              </w:rPr>
              <w:t xml:space="preserve"> исполнительно</w:t>
            </w:r>
            <w:r>
              <w:rPr>
                <w:rFonts w:eastAsia="Times New Roman"/>
                <w:lang w:eastAsia="ru-RU"/>
              </w:rPr>
              <w:t>го</w:t>
            </w:r>
            <w:r w:rsidRPr="003C1F75">
              <w:rPr>
                <w:rFonts w:eastAsia="Times New Roman"/>
                <w:lang w:eastAsia="ru-RU"/>
              </w:rPr>
              <w:t xml:space="preserve"> директор</w:t>
            </w:r>
            <w:r>
              <w:rPr>
                <w:rFonts w:eastAsia="Times New Roman"/>
                <w:lang w:eastAsia="ru-RU"/>
              </w:rPr>
              <w:t>а ПАО «НК «Роснефть»;</w:t>
            </w:r>
          </w:p>
          <w:p w14:paraId="0F2F560D" w14:textId="07DFB4AC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055297">
              <w:rPr>
                <w:rFonts w:eastAsia="Times New Roman"/>
                <w:lang w:eastAsia="ru-RU"/>
              </w:rPr>
              <w:t xml:space="preserve">Помощник </w:t>
            </w:r>
            <w:r>
              <w:rPr>
                <w:rFonts w:eastAsia="Times New Roman"/>
                <w:lang w:eastAsia="ru-RU"/>
              </w:rPr>
              <w:t>топ-менеджера</w:t>
            </w:r>
            <w:r w:rsidRPr="00CA393C">
              <w:rPr>
                <w:rFonts w:eastAsia="Times New Roman"/>
                <w:lang w:eastAsia="ru-RU"/>
              </w:rPr>
              <w:t xml:space="preserve"> ПАО «НК «Роснефть»</w:t>
            </w:r>
            <w:r w:rsidR="00140176">
              <w:rPr>
                <w:rFonts w:eastAsia="Times New Roman"/>
                <w:lang w:eastAsia="ru-RU"/>
              </w:rPr>
              <w:t>;</w:t>
            </w:r>
          </w:p>
          <w:p w14:paraId="2604F8F5" w14:textId="3F849936" w:rsidR="002E77DF" w:rsidRPr="00055297" w:rsidRDefault="002E77DF" w:rsidP="008950E6">
            <w:pPr>
              <w:pStyle w:val="ab"/>
              <w:numPr>
                <w:ilvl w:val="0"/>
                <w:numId w:val="15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055297">
              <w:rPr>
                <w:rFonts w:eastAsia="Times New Roman"/>
                <w:lang w:eastAsia="ru-RU"/>
              </w:rPr>
              <w:t xml:space="preserve">Помощник Руководителя </w:t>
            </w:r>
            <w:r>
              <w:rPr>
                <w:rFonts w:eastAsia="Times New Roman"/>
                <w:lang w:eastAsia="ru-RU"/>
              </w:rPr>
              <w:t>СП в непосредственном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 w:rsidRPr="006E16FB">
              <w:rPr>
                <w:rFonts w:eastAsia="Times New Roman"/>
                <w:lang w:eastAsia="ru-RU"/>
              </w:rPr>
              <w:t>подчинен</w:t>
            </w:r>
            <w:r>
              <w:rPr>
                <w:rFonts w:eastAsia="Times New Roman"/>
                <w:lang w:eastAsia="ru-RU"/>
              </w:rPr>
              <w:t>ии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Главного исполнительного директора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ПАО</w:t>
            </w:r>
            <w:r w:rsidRPr="00055297">
              <w:rPr>
                <w:rFonts w:eastAsia="Times New Roman"/>
                <w:lang w:eastAsia="ru-RU"/>
              </w:rPr>
              <w:t> </w:t>
            </w:r>
            <w:r>
              <w:rPr>
                <w:rFonts w:eastAsia="Times New Roman"/>
                <w:lang w:eastAsia="ru-RU"/>
              </w:rPr>
              <w:t>«</w:t>
            </w:r>
            <w:r w:rsidRPr="00055297">
              <w:rPr>
                <w:rFonts w:eastAsia="Times New Roman"/>
                <w:lang w:eastAsia="ru-RU"/>
              </w:rPr>
              <w:t>НК</w:t>
            </w:r>
            <w:r>
              <w:rPr>
                <w:rFonts w:eastAsia="Times New Roman"/>
                <w:lang w:eastAsia="ru-RU"/>
              </w:rPr>
              <w:t> «</w:t>
            </w:r>
            <w:r w:rsidRPr="00055297">
              <w:rPr>
                <w:rFonts w:eastAsia="Times New Roman"/>
                <w:lang w:eastAsia="ru-RU"/>
              </w:rPr>
              <w:t>Роснефть</w:t>
            </w:r>
            <w:r w:rsidR="00140176">
              <w:rPr>
                <w:rFonts w:eastAsia="Times New Roman"/>
                <w:lang w:eastAsia="ru-RU"/>
              </w:rPr>
              <w:t>»;</w:t>
            </w:r>
          </w:p>
          <w:p w14:paraId="27CF8661" w14:textId="50ADB891" w:rsidR="002E77DF" w:rsidRPr="00AA0AB9" w:rsidRDefault="002E77DF" w:rsidP="008950E6">
            <w:pPr>
              <w:pStyle w:val="ab"/>
              <w:numPr>
                <w:ilvl w:val="0"/>
                <w:numId w:val="15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055297">
              <w:rPr>
                <w:rFonts w:eastAsia="Times New Roman"/>
                <w:lang w:eastAsia="ru-RU"/>
              </w:rPr>
              <w:t xml:space="preserve">Помощник </w:t>
            </w:r>
            <w:r>
              <w:rPr>
                <w:rFonts w:eastAsia="Times New Roman"/>
                <w:lang w:eastAsia="ru-RU"/>
              </w:rPr>
              <w:t>Руководителя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 w:rsidR="006E1CC5">
              <w:rPr>
                <w:rFonts w:eastAsia="Times New Roman"/>
                <w:lang w:eastAsia="ru-RU"/>
              </w:rPr>
              <w:t>К</w:t>
            </w:r>
            <w:r>
              <w:rPr>
                <w:rFonts w:eastAsia="Times New Roman"/>
                <w:lang w:eastAsia="ru-RU"/>
              </w:rPr>
              <w:t>ОГ.</w:t>
            </w:r>
          </w:p>
        </w:tc>
      </w:tr>
      <w:tr w:rsidR="002E77DF" w:rsidRPr="00055297" w14:paraId="77189B74" w14:textId="77777777" w:rsidTr="00140176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722950C3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360C2A8C" w14:textId="77777777" w:rsidR="002E77DF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ОФИСНЫЙ РАБОТНИК</w:t>
            </w:r>
            <w:r w:rsidRPr="006A7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14:paraId="0BC9114F" w14:textId="77777777" w:rsidR="002E77DF" w:rsidRPr="00EF4029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(РАСШИРЕННЫЙ)</w:t>
            </w:r>
          </w:p>
        </w:tc>
        <w:tc>
          <w:tcPr>
            <w:tcW w:w="3307" w:type="pct"/>
            <w:hideMark/>
          </w:tcPr>
          <w:p w14:paraId="56E8F67F" w14:textId="3E51D451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Руководитель проекта ПАО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>«НК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 xml:space="preserve">«Роснефть» </w:t>
            </w:r>
            <w:r>
              <w:rPr>
                <w:rFonts w:eastAsia="Times New Roman"/>
                <w:lang w:eastAsia="ru-RU"/>
              </w:rPr>
              <w:t>/</w:t>
            </w:r>
            <w:r w:rsidRPr="00CA393C">
              <w:rPr>
                <w:rFonts w:eastAsia="Times New Roman"/>
                <w:lang w:eastAsia="ru-RU"/>
              </w:rPr>
              <w:t xml:space="preserve"> ОГ</w:t>
            </w:r>
            <w:r w:rsidR="00140176">
              <w:rPr>
                <w:rFonts w:eastAsia="Times New Roman"/>
                <w:lang w:eastAsia="ru-RU"/>
              </w:rPr>
              <w:t>;</w:t>
            </w:r>
          </w:p>
          <w:p w14:paraId="5E8C8BA8" w14:textId="11A065C9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AA0AB9">
              <w:rPr>
                <w:rFonts w:eastAsia="Times New Roman"/>
                <w:lang w:eastAsia="ru-RU"/>
              </w:rPr>
              <w:t>Руководитель группы/Руководитель сектора</w:t>
            </w:r>
            <w:r>
              <w:rPr>
                <w:rFonts w:eastAsia="Times New Roman"/>
                <w:lang w:eastAsia="ru-RU"/>
              </w:rPr>
              <w:t xml:space="preserve"> структурного подразделения </w:t>
            </w:r>
            <w:r w:rsidRPr="00AA0AB9">
              <w:rPr>
                <w:rFonts w:eastAsia="Times New Roman"/>
                <w:lang w:eastAsia="ru-RU"/>
              </w:rPr>
              <w:t xml:space="preserve">ПАО «НК «Роснефть» </w:t>
            </w:r>
            <w:r>
              <w:rPr>
                <w:rFonts w:eastAsia="Times New Roman"/>
                <w:lang w:eastAsia="ru-RU"/>
              </w:rPr>
              <w:t>/</w:t>
            </w:r>
            <w:r w:rsidRPr="00AA0AB9">
              <w:rPr>
                <w:rFonts w:eastAsia="Times New Roman"/>
                <w:lang w:eastAsia="ru-RU"/>
              </w:rPr>
              <w:t xml:space="preserve"> </w:t>
            </w:r>
            <w:r w:rsidRPr="00CA393C">
              <w:rPr>
                <w:rFonts w:eastAsia="Times New Roman"/>
                <w:lang w:eastAsia="ru-RU"/>
              </w:rPr>
              <w:t>ОГ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468F5FFF" w14:textId="77777777" w:rsidR="00AE7107" w:rsidRDefault="00AE7107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Руководитель СП ОГ;</w:t>
            </w:r>
          </w:p>
          <w:p w14:paraId="05629D25" w14:textId="414C83C5" w:rsidR="00AE7107" w:rsidRPr="00CA393C" w:rsidRDefault="00AE7107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Заместитель Руководителя </w:t>
            </w:r>
            <w:r>
              <w:rPr>
                <w:rFonts w:eastAsia="Times New Roman"/>
                <w:lang w:eastAsia="ru-RU"/>
              </w:rPr>
              <w:t>СП ОГ;</w:t>
            </w:r>
          </w:p>
          <w:p w14:paraId="5E8C86C2" w14:textId="0269DE2C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Главный менеджер ПАО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>«НК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 xml:space="preserve">«Роснефть» </w:t>
            </w:r>
            <w:r>
              <w:rPr>
                <w:rFonts w:eastAsia="Times New Roman"/>
                <w:lang w:eastAsia="ru-RU"/>
              </w:rPr>
              <w:t>/</w:t>
            </w:r>
            <w:r w:rsidRPr="00CA393C">
              <w:rPr>
                <w:rFonts w:eastAsia="Times New Roman"/>
                <w:lang w:eastAsia="ru-RU"/>
              </w:rPr>
              <w:t xml:space="preserve"> ОГ</w:t>
            </w:r>
            <w:r w:rsidR="002D01B9">
              <w:rPr>
                <w:rFonts w:eastAsia="Times New Roman"/>
                <w:lang w:eastAsia="ru-RU"/>
              </w:rPr>
              <w:t>;</w:t>
            </w:r>
          </w:p>
          <w:p w14:paraId="21AC1BE9" w14:textId="29B9747F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4002D0">
              <w:rPr>
                <w:rFonts w:eastAsia="Times New Roman"/>
                <w:lang w:eastAsia="ru-RU"/>
              </w:rPr>
              <w:t>Руководитель подразделения (</w:t>
            </w:r>
            <w:r>
              <w:rPr>
                <w:rFonts w:eastAsia="Times New Roman"/>
                <w:lang w:eastAsia="ru-RU"/>
              </w:rPr>
              <w:t>отдела</w:t>
            </w:r>
            <w:r w:rsidRPr="004002D0">
              <w:rPr>
                <w:rFonts w:eastAsia="Times New Roman"/>
                <w:lang w:eastAsia="ru-RU"/>
              </w:rPr>
              <w:t xml:space="preserve">) в составе </w:t>
            </w:r>
            <w:r>
              <w:rPr>
                <w:rFonts w:eastAsia="Times New Roman"/>
                <w:lang w:eastAsia="ru-RU"/>
              </w:rPr>
              <w:t>СП</w:t>
            </w:r>
            <w:r w:rsidRPr="004002D0">
              <w:rPr>
                <w:rFonts w:eastAsia="Times New Roman"/>
                <w:lang w:eastAsia="ru-RU"/>
              </w:rPr>
              <w:t xml:space="preserve"> /</w:t>
            </w:r>
            <w:r w:rsidR="00AE7107">
              <w:rPr>
                <w:rFonts w:eastAsia="Times New Roman"/>
                <w:lang w:eastAsia="ru-RU"/>
              </w:rPr>
              <w:t xml:space="preserve"> </w:t>
            </w:r>
            <w:r w:rsidR="002D01B9">
              <w:rPr>
                <w:rFonts w:eastAsia="Times New Roman"/>
                <w:lang w:eastAsia="ru-RU"/>
              </w:rPr>
              <w:t xml:space="preserve"> </w:t>
            </w:r>
            <w:r w:rsidR="0053301A">
              <w:rPr>
                <w:rFonts w:eastAsia="Times New Roman"/>
                <w:lang w:eastAsia="ru-RU"/>
              </w:rPr>
              <w:t xml:space="preserve">СП </w:t>
            </w:r>
            <w:r w:rsidRPr="004002D0">
              <w:rPr>
                <w:rFonts w:eastAsia="Times New Roman"/>
                <w:lang w:eastAsia="ru-RU"/>
              </w:rPr>
              <w:t>ОГ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3D416549" w14:textId="77777777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Заместитель р</w:t>
            </w:r>
            <w:r w:rsidRPr="004002D0">
              <w:rPr>
                <w:rFonts w:eastAsia="Times New Roman"/>
                <w:lang w:eastAsia="ru-RU"/>
              </w:rPr>
              <w:t>уководител</w:t>
            </w:r>
            <w:r>
              <w:rPr>
                <w:rFonts w:eastAsia="Times New Roman"/>
                <w:lang w:eastAsia="ru-RU"/>
              </w:rPr>
              <w:t>я</w:t>
            </w:r>
            <w:r w:rsidRPr="004002D0">
              <w:rPr>
                <w:rFonts w:eastAsia="Times New Roman"/>
                <w:lang w:eastAsia="ru-RU"/>
              </w:rPr>
              <w:t xml:space="preserve"> подразделения (управления) в составе </w:t>
            </w:r>
            <w:r>
              <w:rPr>
                <w:rFonts w:eastAsia="Times New Roman"/>
                <w:lang w:eastAsia="ru-RU"/>
              </w:rPr>
              <w:t>СП</w:t>
            </w:r>
            <w:r w:rsidR="004F7335">
              <w:rPr>
                <w:rFonts w:eastAsia="Times New Roman"/>
                <w:lang w:eastAsia="ru-RU"/>
              </w:rPr>
              <w:t xml:space="preserve"> /</w:t>
            </w:r>
            <w:r w:rsidRPr="004002D0">
              <w:rPr>
                <w:rFonts w:eastAsia="Times New Roman"/>
                <w:lang w:eastAsia="ru-RU"/>
              </w:rPr>
              <w:t xml:space="preserve"> </w:t>
            </w:r>
            <w:r w:rsidR="0053301A">
              <w:rPr>
                <w:rFonts w:eastAsia="Times New Roman"/>
                <w:lang w:eastAsia="ru-RU"/>
              </w:rPr>
              <w:t xml:space="preserve">СП </w:t>
            </w:r>
            <w:r w:rsidRPr="004002D0">
              <w:rPr>
                <w:rFonts w:eastAsia="Times New Roman"/>
                <w:lang w:eastAsia="ru-RU"/>
              </w:rPr>
              <w:t>ОГ.</w:t>
            </w:r>
          </w:p>
          <w:p w14:paraId="42454944" w14:textId="5590F1F6" w:rsidR="006E1CC5" w:rsidRPr="00AA0AB9" w:rsidRDefault="006E1CC5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055297">
              <w:rPr>
                <w:rFonts w:eastAsia="Times New Roman"/>
                <w:lang w:eastAsia="ru-RU"/>
              </w:rPr>
              <w:t xml:space="preserve">Помощник </w:t>
            </w:r>
            <w:r>
              <w:rPr>
                <w:rFonts w:eastAsia="Times New Roman"/>
                <w:lang w:eastAsia="ru-RU"/>
              </w:rPr>
              <w:t>Руководителя</w:t>
            </w:r>
            <w:r w:rsidRPr="00055297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ОГ.</w:t>
            </w:r>
          </w:p>
        </w:tc>
      </w:tr>
      <w:tr w:rsidR="002E77DF" w:rsidRPr="00055297" w14:paraId="73DF4BD0" w14:textId="77777777" w:rsidTr="00140176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74D7F2AC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1B85B6FC" w14:textId="77777777" w:rsidR="002E77DF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ОФИСНЫЙ РАБОТНИК</w:t>
            </w:r>
          </w:p>
          <w:p w14:paraId="73C996D1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(БАЗОВЫЙ)</w:t>
            </w:r>
          </w:p>
        </w:tc>
        <w:tc>
          <w:tcPr>
            <w:tcW w:w="3307" w:type="pct"/>
            <w:hideMark/>
          </w:tcPr>
          <w:p w14:paraId="5A9792F2" w14:textId="38BE7C8E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Заместитель р</w:t>
            </w:r>
            <w:r w:rsidRPr="004002D0">
              <w:rPr>
                <w:rFonts w:eastAsia="Times New Roman"/>
                <w:lang w:eastAsia="ru-RU"/>
              </w:rPr>
              <w:t>уководител</w:t>
            </w:r>
            <w:r>
              <w:rPr>
                <w:rFonts w:eastAsia="Times New Roman"/>
                <w:lang w:eastAsia="ru-RU"/>
              </w:rPr>
              <w:t>я</w:t>
            </w:r>
            <w:r w:rsidRPr="004002D0">
              <w:rPr>
                <w:rFonts w:eastAsia="Times New Roman"/>
                <w:lang w:eastAsia="ru-RU"/>
              </w:rPr>
              <w:t xml:space="preserve"> подразделения (</w:t>
            </w:r>
            <w:r>
              <w:rPr>
                <w:rFonts w:eastAsia="Times New Roman"/>
                <w:lang w:eastAsia="ru-RU"/>
              </w:rPr>
              <w:t>отдела</w:t>
            </w:r>
            <w:r w:rsidRPr="004002D0">
              <w:rPr>
                <w:rFonts w:eastAsia="Times New Roman"/>
                <w:lang w:eastAsia="ru-RU"/>
              </w:rPr>
              <w:t xml:space="preserve">) в составе </w:t>
            </w:r>
            <w:r w:rsidR="0053301A">
              <w:rPr>
                <w:rFonts w:eastAsia="Times New Roman"/>
                <w:lang w:eastAsia="ru-RU"/>
              </w:rPr>
              <w:t>СП</w:t>
            </w:r>
            <w:r w:rsidR="0053301A" w:rsidRPr="004002D0">
              <w:rPr>
                <w:rFonts w:eastAsia="Times New Roman"/>
                <w:lang w:eastAsia="ru-RU"/>
              </w:rPr>
              <w:t xml:space="preserve"> / </w:t>
            </w:r>
            <w:r w:rsidR="002D01B9">
              <w:rPr>
                <w:rFonts w:eastAsia="Times New Roman"/>
                <w:lang w:eastAsia="ru-RU"/>
              </w:rPr>
              <w:t xml:space="preserve">СП </w:t>
            </w:r>
            <w:r w:rsidR="002D01B9" w:rsidRPr="004002D0">
              <w:rPr>
                <w:rFonts w:eastAsia="Times New Roman"/>
                <w:lang w:eastAsia="ru-RU"/>
              </w:rPr>
              <w:t>ОГ</w:t>
            </w:r>
            <w:r w:rsidR="002D01B9">
              <w:rPr>
                <w:rFonts w:eastAsia="Times New Roman"/>
                <w:lang w:eastAsia="ru-RU"/>
              </w:rPr>
              <w:t>;</w:t>
            </w:r>
          </w:p>
          <w:p w14:paraId="3633EA1D" w14:textId="322B33AA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Менеджер (любой категории, кроме Главного менеджера) ПАО «НК «Роснефть» </w:t>
            </w:r>
            <w:r>
              <w:rPr>
                <w:rFonts w:eastAsia="Times New Roman"/>
                <w:lang w:eastAsia="ru-RU"/>
              </w:rPr>
              <w:t>/</w:t>
            </w:r>
            <w:r w:rsidRPr="00CA393C">
              <w:rPr>
                <w:rFonts w:eastAsia="Times New Roman"/>
                <w:lang w:eastAsia="ru-RU"/>
              </w:rPr>
              <w:t xml:space="preserve"> ОГ</w:t>
            </w:r>
            <w:r w:rsidR="00140176">
              <w:rPr>
                <w:rFonts w:eastAsia="Times New Roman"/>
                <w:lang w:eastAsia="ru-RU"/>
              </w:rPr>
              <w:t>;</w:t>
            </w:r>
          </w:p>
          <w:p w14:paraId="723D673B" w14:textId="117958E7" w:rsidR="002E77DF" w:rsidRPr="00CA393C" w:rsidRDefault="00D4266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Специалист</w:t>
            </w:r>
            <w:r w:rsidR="002E77DF" w:rsidRPr="00CA393C">
              <w:rPr>
                <w:rFonts w:eastAsia="Times New Roman"/>
                <w:lang w:eastAsia="ru-RU"/>
              </w:rPr>
              <w:t xml:space="preserve">/Инженер любой категории </w:t>
            </w:r>
            <w:r w:rsidR="002E77DF">
              <w:rPr>
                <w:rFonts w:eastAsia="Times New Roman"/>
                <w:lang w:eastAsia="ru-RU"/>
              </w:rPr>
              <w:t>ПАО «НК «Роснефть»</w:t>
            </w:r>
            <w:r w:rsidR="002E77DF" w:rsidRPr="00CA393C">
              <w:rPr>
                <w:rFonts w:eastAsia="Times New Roman"/>
                <w:lang w:eastAsia="ru-RU"/>
              </w:rPr>
              <w:t xml:space="preserve"> </w:t>
            </w:r>
            <w:r w:rsidR="002E77DF">
              <w:rPr>
                <w:rFonts w:eastAsia="Times New Roman"/>
                <w:lang w:eastAsia="ru-RU"/>
              </w:rPr>
              <w:t>/</w:t>
            </w:r>
            <w:r w:rsidR="002E77DF" w:rsidRPr="00CA393C">
              <w:rPr>
                <w:rFonts w:eastAsia="Times New Roman"/>
                <w:lang w:eastAsia="ru-RU"/>
              </w:rPr>
              <w:t xml:space="preserve"> ОГ</w:t>
            </w:r>
            <w:r w:rsidR="00140176">
              <w:rPr>
                <w:rFonts w:eastAsia="Times New Roman"/>
                <w:lang w:eastAsia="ru-RU"/>
              </w:rPr>
              <w:t>;</w:t>
            </w:r>
          </w:p>
          <w:p w14:paraId="38AE39B9" w14:textId="072A5C90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 xml:space="preserve">Секретарь </w:t>
            </w:r>
            <w:r>
              <w:rPr>
                <w:rFonts w:eastAsia="Times New Roman"/>
                <w:lang w:eastAsia="ru-RU"/>
              </w:rPr>
              <w:t xml:space="preserve">СП </w:t>
            </w:r>
            <w:r w:rsidRPr="00CA393C">
              <w:rPr>
                <w:rFonts w:eastAsia="Times New Roman"/>
                <w:lang w:eastAsia="ru-RU"/>
              </w:rPr>
              <w:t>ПАО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>«НК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 xml:space="preserve">«Роснефть» </w:t>
            </w:r>
            <w:r>
              <w:rPr>
                <w:rFonts w:eastAsia="Times New Roman"/>
                <w:lang w:eastAsia="ru-RU"/>
              </w:rPr>
              <w:t>/</w:t>
            </w:r>
            <w:r w:rsidRPr="00CA393C">
              <w:rPr>
                <w:rFonts w:eastAsia="Times New Roman"/>
                <w:lang w:eastAsia="ru-RU"/>
              </w:rPr>
              <w:t xml:space="preserve"> ОГ</w:t>
            </w:r>
            <w:r w:rsidR="00140176">
              <w:rPr>
                <w:rFonts w:eastAsia="Times New Roman"/>
                <w:lang w:eastAsia="ru-RU"/>
              </w:rPr>
              <w:t>;</w:t>
            </w:r>
          </w:p>
          <w:p w14:paraId="0EE933D2" w14:textId="3BB6D3F6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Переводчик ПАО «НК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 xml:space="preserve">«Роснефть» </w:t>
            </w:r>
            <w:r>
              <w:rPr>
                <w:rFonts w:eastAsia="Times New Roman"/>
                <w:lang w:eastAsia="ru-RU"/>
              </w:rPr>
              <w:t>/</w:t>
            </w:r>
            <w:r w:rsidRPr="00CA393C">
              <w:rPr>
                <w:rFonts w:eastAsia="Times New Roman"/>
                <w:lang w:eastAsia="ru-RU"/>
              </w:rPr>
              <w:t xml:space="preserve"> ОГ</w:t>
            </w:r>
            <w:r w:rsidR="00140176">
              <w:rPr>
                <w:rFonts w:eastAsia="Times New Roman"/>
                <w:lang w:eastAsia="ru-RU"/>
              </w:rPr>
              <w:t>;</w:t>
            </w:r>
          </w:p>
          <w:p w14:paraId="2375A8F4" w14:textId="5F9AC6AE" w:rsidR="002E77DF" w:rsidRPr="00AA0AB9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530B26">
              <w:rPr>
                <w:rFonts w:eastAsia="Times New Roman"/>
                <w:lang w:eastAsia="ru-RU"/>
              </w:rPr>
              <w:t>Должность работника ПАО «НК</w:t>
            </w:r>
            <w:r w:rsidRPr="008D3063">
              <w:rPr>
                <w:rFonts w:eastAsia="Times New Roman"/>
                <w:lang w:eastAsia="ru-RU"/>
              </w:rPr>
              <w:t> «Роснефть» / ОГ, отсутствующая в любом из других профилей.</w:t>
            </w:r>
          </w:p>
        </w:tc>
      </w:tr>
      <w:tr w:rsidR="002E77DF" w:rsidRPr="00055297" w14:paraId="360AFB7F" w14:textId="77777777" w:rsidTr="00140176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586C6D16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52A1CF04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ВНЕОФИСНЫЙ РАБОТНИК</w:t>
            </w:r>
          </w:p>
        </w:tc>
        <w:tc>
          <w:tcPr>
            <w:tcW w:w="3307" w:type="pct"/>
            <w:hideMark/>
          </w:tcPr>
          <w:p w14:paraId="248FA71E" w14:textId="51E5A76C" w:rsidR="002E77DF" w:rsidRPr="00AA0AB9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Работник ПАО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>«НК</w:t>
            </w:r>
            <w:r>
              <w:rPr>
                <w:rFonts w:eastAsia="Times New Roman"/>
                <w:lang w:eastAsia="ru-RU"/>
              </w:rPr>
              <w:t> </w:t>
            </w:r>
            <w:r w:rsidRPr="00CA393C">
              <w:rPr>
                <w:rFonts w:eastAsia="Times New Roman"/>
                <w:lang w:eastAsia="ru-RU"/>
              </w:rPr>
              <w:t xml:space="preserve">«Роснефть» </w:t>
            </w:r>
            <w:r>
              <w:rPr>
                <w:rFonts w:eastAsia="Times New Roman"/>
                <w:lang w:eastAsia="ru-RU"/>
              </w:rPr>
              <w:t xml:space="preserve">/ ОГ, не имеющий постоянного </w:t>
            </w:r>
            <w:r w:rsidRPr="00CA393C">
              <w:rPr>
                <w:rFonts w:eastAsia="Times New Roman"/>
                <w:lang w:eastAsia="ru-RU"/>
              </w:rPr>
              <w:t>рабочего места в офисных помещениях</w:t>
            </w:r>
            <w:r>
              <w:rPr>
                <w:rFonts w:eastAsia="Times New Roman"/>
                <w:lang w:eastAsia="ru-RU"/>
              </w:rPr>
              <w:t>.</w:t>
            </w:r>
          </w:p>
        </w:tc>
      </w:tr>
      <w:tr w:rsidR="002E77DF" w:rsidRPr="00055297" w14:paraId="7B2B8743" w14:textId="77777777" w:rsidTr="00140176">
        <w:trPr>
          <w:trHeight w:val="493"/>
        </w:trPr>
        <w:tc>
          <w:tcPr>
            <w:tcW w:w="206" w:type="pct"/>
            <w:shd w:val="clear" w:color="auto" w:fill="FFD200"/>
            <w:vAlign w:val="center"/>
            <w:hideMark/>
          </w:tcPr>
          <w:p w14:paraId="5E5F098E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88" w:type="pct"/>
            <w:shd w:val="clear" w:color="auto" w:fill="FFD200"/>
            <w:vAlign w:val="center"/>
            <w:hideMark/>
          </w:tcPr>
          <w:p w14:paraId="7EFE854B" w14:textId="77777777" w:rsidR="002E77DF" w:rsidRPr="00055297" w:rsidRDefault="002E77DF" w:rsidP="002E77D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ВНЕШ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ТАТ</w:t>
            </w: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Ы</w:t>
            </w: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Й РАБОТНИК</w:t>
            </w:r>
          </w:p>
        </w:tc>
        <w:tc>
          <w:tcPr>
            <w:tcW w:w="3307" w:type="pct"/>
            <w:hideMark/>
          </w:tcPr>
          <w:p w14:paraId="054C7FFE" w14:textId="284679B7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Командированный работник</w:t>
            </w:r>
            <w:r>
              <w:rPr>
                <w:rFonts w:eastAsia="Times New Roman"/>
                <w:lang w:eastAsia="ru-RU"/>
              </w:rPr>
              <w:t xml:space="preserve"> ПАО «НК «Роснефть» / ОГ</w:t>
            </w:r>
            <w:r w:rsidR="003430A2">
              <w:rPr>
                <w:rFonts w:eastAsia="Times New Roman"/>
                <w:lang w:eastAsia="ru-RU"/>
              </w:rPr>
              <w:t>;</w:t>
            </w:r>
          </w:p>
          <w:p w14:paraId="62D6DC8F" w14:textId="3FC1AC42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Работник подрядной организации</w:t>
            </w:r>
            <w:r w:rsidR="003430A2">
              <w:rPr>
                <w:rFonts w:eastAsia="Times New Roman"/>
                <w:lang w:eastAsia="ru-RU"/>
              </w:rPr>
              <w:t>;</w:t>
            </w:r>
          </w:p>
          <w:p w14:paraId="67D83702" w14:textId="495F9181" w:rsidR="002E77DF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Служащий</w:t>
            </w:r>
            <w:r w:rsidRPr="00CA393C">
              <w:rPr>
                <w:rFonts w:eastAsia="Times New Roman"/>
                <w:lang w:eastAsia="ru-RU"/>
              </w:rPr>
              <w:t xml:space="preserve"> государственного контролирующего </w:t>
            </w:r>
            <w:r>
              <w:rPr>
                <w:rFonts w:eastAsia="Times New Roman"/>
                <w:lang w:eastAsia="ru-RU"/>
              </w:rPr>
              <w:t>/ надзорного</w:t>
            </w:r>
            <w:r w:rsidRPr="00CA393C">
              <w:rPr>
                <w:rFonts w:eastAsia="Times New Roman"/>
                <w:lang w:eastAsia="ru-RU"/>
              </w:rPr>
              <w:t xml:space="preserve"> органа</w:t>
            </w:r>
            <w:r w:rsidR="003430A2">
              <w:rPr>
                <w:rFonts w:eastAsia="Times New Roman"/>
                <w:lang w:eastAsia="ru-RU"/>
              </w:rPr>
              <w:t>;</w:t>
            </w:r>
          </w:p>
          <w:p w14:paraId="6CC3387E" w14:textId="37A3018B" w:rsidR="002E77DF" w:rsidRPr="00CA393C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Практикант</w:t>
            </w:r>
            <w:r w:rsidR="003430A2">
              <w:rPr>
                <w:rFonts w:eastAsia="Times New Roman"/>
                <w:lang w:eastAsia="ru-RU"/>
              </w:rPr>
              <w:t>;</w:t>
            </w:r>
          </w:p>
          <w:p w14:paraId="185B21C7" w14:textId="2522C80F" w:rsidR="002E77DF" w:rsidRPr="00AA0AB9" w:rsidRDefault="002E77DF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CA393C">
              <w:rPr>
                <w:rFonts w:eastAsia="Times New Roman"/>
                <w:lang w:eastAsia="ru-RU"/>
              </w:rPr>
              <w:t>Стажер</w:t>
            </w:r>
            <w:r w:rsidR="003430A2">
              <w:rPr>
                <w:rFonts w:eastAsia="Times New Roman"/>
                <w:lang w:eastAsia="ru-RU"/>
              </w:rPr>
              <w:t>.</w:t>
            </w:r>
          </w:p>
        </w:tc>
      </w:tr>
    </w:tbl>
    <w:p w14:paraId="3A8D4691" w14:textId="77777777" w:rsidR="005604F0" w:rsidRDefault="005604F0" w:rsidP="005604F0">
      <w:pPr>
        <w:rPr>
          <w:b/>
        </w:rPr>
      </w:pPr>
    </w:p>
    <w:p w14:paraId="40B65716" w14:textId="0CFDE8F6" w:rsidR="00BF49F7" w:rsidRDefault="006D4513" w:rsidP="005604F0">
      <w:r w:rsidRPr="00501666">
        <w:t xml:space="preserve">В Таблице 2 перечислены дополнительные </w:t>
      </w:r>
      <w:r>
        <w:t>ОТП</w:t>
      </w:r>
      <w:r w:rsidRPr="00501666">
        <w:t xml:space="preserve">, которые могут применяться совместно с профилями, приведенными в Таблице 1. Возможность применения дополнительного </w:t>
      </w:r>
      <w:r>
        <w:t>ОТП</w:t>
      </w:r>
      <w:r w:rsidRPr="00501666">
        <w:t xml:space="preserve"> из Таблицы 2 в индивидуальном порядке рассматривается</w:t>
      </w:r>
      <w:r w:rsidR="006855F6">
        <w:t xml:space="preserve"> </w:t>
      </w:r>
      <w:r>
        <w:t>ДОДЦА</w:t>
      </w:r>
      <w:r w:rsidRPr="00501666">
        <w:t xml:space="preserve"> (для </w:t>
      </w:r>
      <w:r>
        <w:t>ПАО </w:t>
      </w:r>
      <w:r w:rsidRPr="00501666">
        <w:t>«НК</w:t>
      </w:r>
      <w:r>
        <w:t> </w:t>
      </w:r>
      <w:r w:rsidRPr="00501666">
        <w:t xml:space="preserve">«Роснефть») или </w:t>
      </w:r>
      <w:r w:rsidR="00BC2346">
        <w:t>СП</w:t>
      </w:r>
      <w:r w:rsidRPr="00501666">
        <w:t xml:space="preserve"> ОГ, ответственным за обеспечение информационными технологиями (для ОГ)</w:t>
      </w:r>
      <w:r w:rsidR="006855F6">
        <w:t>, в течении 2-х рабочих дней</w:t>
      </w:r>
      <w:r w:rsidRPr="00501666">
        <w:t xml:space="preserve">. В таком случае потребность должна быть обоснована с точки зрения решаемых задач и согласована топ-менеджером </w:t>
      </w:r>
      <w:r w:rsidR="009C2C59">
        <w:t>ПАО «НК «Роснефть»</w:t>
      </w:r>
      <w:r w:rsidR="009D72DC">
        <w:t xml:space="preserve"> </w:t>
      </w:r>
      <w:r w:rsidR="00A14AA0">
        <w:t>/</w:t>
      </w:r>
      <w:r w:rsidR="009D72DC">
        <w:t xml:space="preserve"> </w:t>
      </w:r>
      <w:r w:rsidR="00A14AA0">
        <w:t>руководителем СП в непосредственном подчинении Главного исполнительного директора</w:t>
      </w:r>
      <w:r w:rsidR="00A14AA0" w:rsidRPr="00A93993">
        <w:t xml:space="preserve"> </w:t>
      </w:r>
      <w:r w:rsidR="00A14AA0">
        <w:t>ПАО «НК «Роснефть»</w:t>
      </w:r>
      <w:r w:rsidR="009C2C59">
        <w:t>, в непосредственном подчинении которого находится СП работника</w:t>
      </w:r>
      <w:r>
        <w:rPr>
          <w:rFonts w:eastAsia="Times New Roman"/>
          <w:lang w:eastAsia="ru-RU"/>
        </w:rPr>
        <w:t xml:space="preserve"> </w:t>
      </w:r>
      <w:r w:rsidRPr="00501666">
        <w:t xml:space="preserve">(для </w:t>
      </w:r>
      <w:r>
        <w:t>ПАО </w:t>
      </w:r>
      <w:r w:rsidRPr="00501666">
        <w:t>«НК</w:t>
      </w:r>
      <w:r>
        <w:t> </w:t>
      </w:r>
      <w:r w:rsidRPr="00501666">
        <w:t xml:space="preserve">«Роснефть»), руководителем ОГ или его заместителем (для ОГ). </w:t>
      </w:r>
      <w:r>
        <w:t>Применение</w:t>
      </w:r>
      <w:r w:rsidRPr="00501666">
        <w:t xml:space="preserve"> дополнительного </w:t>
      </w:r>
      <w:r w:rsidR="00AE4ACF">
        <w:t>ОТП</w:t>
      </w:r>
      <w:r w:rsidRPr="00501666">
        <w:t xml:space="preserve"> согласуется или отклоняется по результатам рассмотрения </w:t>
      </w:r>
      <w:r w:rsidR="009C2C59">
        <w:t>ДОДЦА</w:t>
      </w:r>
      <w:r w:rsidRPr="00501666">
        <w:t xml:space="preserve"> (для</w:t>
      </w:r>
      <w:r>
        <w:t> ПАО </w:t>
      </w:r>
      <w:r w:rsidRPr="00501666">
        <w:t>«НК</w:t>
      </w:r>
      <w:r w:rsidR="005D6D51">
        <w:t> </w:t>
      </w:r>
      <w:r w:rsidRPr="00501666">
        <w:t xml:space="preserve">«Роснефть») </w:t>
      </w:r>
      <w:r w:rsidR="009C2C59">
        <w:t>/</w:t>
      </w:r>
      <w:r w:rsidRPr="00501666">
        <w:t xml:space="preserve"> </w:t>
      </w:r>
      <w:r w:rsidR="009C2C59">
        <w:t>СП</w:t>
      </w:r>
      <w:r w:rsidRPr="00501666">
        <w:t xml:space="preserve"> ОГ, ответственным за обеспечение информационными технологиями (для ОГ).</w:t>
      </w:r>
    </w:p>
    <w:p w14:paraId="34CD3EE1" w14:textId="77777777" w:rsidR="00462331" w:rsidRDefault="00462331" w:rsidP="005604F0"/>
    <w:p w14:paraId="517AC87F" w14:textId="77777777" w:rsidR="005604F0" w:rsidRPr="00A3279D" w:rsidRDefault="005604F0" w:rsidP="00237218">
      <w:pPr>
        <w:pStyle w:val="Se"/>
        <w:keepLines/>
        <w:widowControl/>
      </w:pPr>
      <w:r>
        <w:t xml:space="preserve">Таблица </w:t>
      </w:r>
      <w:r w:rsidR="00F31C73">
        <w:rPr>
          <w:noProof/>
        </w:rPr>
        <w:fldChar w:fldCharType="begin"/>
      </w:r>
      <w:r w:rsidR="00F31C73">
        <w:rPr>
          <w:noProof/>
        </w:rPr>
        <w:instrText xml:space="preserve"> SEQ Таблица \* ARABIC </w:instrText>
      </w:r>
      <w:r w:rsidR="00F31C73">
        <w:rPr>
          <w:noProof/>
        </w:rPr>
        <w:fldChar w:fldCharType="separate"/>
      </w:r>
      <w:r>
        <w:rPr>
          <w:noProof/>
        </w:rPr>
        <w:t>2</w:t>
      </w:r>
      <w:r w:rsidR="00F31C73">
        <w:rPr>
          <w:noProof/>
        </w:rPr>
        <w:fldChar w:fldCharType="end"/>
      </w:r>
    </w:p>
    <w:p w14:paraId="6E6A8960" w14:textId="483A6F4B" w:rsidR="005604F0" w:rsidRDefault="005604F0" w:rsidP="00237218">
      <w:pPr>
        <w:pStyle w:val="Se"/>
        <w:keepLines/>
        <w:widowControl/>
        <w:spacing w:after="6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Дополнительные </w:t>
      </w:r>
      <w:r w:rsidR="00693562">
        <w:rPr>
          <w:rFonts w:eastAsia="Calibri" w:cs="Arial"/>
          <w:szCs w:val="20"/>
        </w:rPr>
        <w:t>ОТП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5"/>
        <w:gridCol w:w="2309"/>
        <w:gridCol w:w="7150"/>
      </w:tblGrid>
      <w:tr w:rsidR="00803A7E" w:rsidRPr="00055297" w14:paraId="7698A2A0" w14:textId="77777777" w:rsidTr="00BB5803">
        <w:trPr>
          <w:trHeight w:val="300"/>
          <w:tblHeader/>
        </w:trPr>
        <w:tc>
          <w:tcPr>
            <w:tcW w:w="2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8250E88" w14:textId="77777777" w:rsidR="005604F0" w:rsidRPr="00055297" w:rsidRDefault="005604F0" w:rsidP="00237218">
            <w:pPr>
              <w:keepNext/>
              <w:keepLines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8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0AB2531" w14:textId="77777777" w:rsidR="005604F0" w:rsidRPr="00055297" w:rsidRDefault="005604F0" w:rsidP="00237218">
            <w:pPr>
              <w:keepNext/>
              <w:keepLine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ПРОФИЛЬ ПОЛЬЗОВАТЕЛЯ</w:t>
            </w:r>
          </w:p>
        </w:tc>
        <w:tc>
          <w:tcPr>
            <w:tcW w:w="39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0BE7B9B" w14:textId="77777777" w:rsidR="005604F0" w:rsidRPr="00055297" w:rsidRDefault="005604F0" w:rsidP="00237218">
            <w:pPr>
              <w:keepNext/>
              <w:keepLine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ДОЛЖНОСТЬ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/ФУНКЦИОНАЛ</w:t>
            </w:r>
          </w:p>
        </w:tc>
      </w:tr>
      <w:tr w:rsidR="00803A7E" w:rsidRPr="00055297" w14:paraId="34A2CC94" w14:textId="77777777" w:rsidTr="00BB5803">
        <w:trPr>
          <w:trHeight w:val="137"/>
          <w:tblHeader/>
        </w:trPr>
        <w:tc>
          <w:tcPr>
            <w:tcW w:w="2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A3D29A" w14:textId="77777777" w:rsidR="005604F0" w:rsidRPr="00055297" w:rsidRDefault="005604F0" w:rsidP="00237218">
            <w:pPr>
              <w:keepNext/>
              <w:keepLines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D34F2A" w14:textId="77777777" w:rsidR="005604F0" w:rsidRPr="00055297" w:rsidRDefault="005604F0" w:rsidP="00237218">
            <w:pPr>
              <w:keepNext/>
              <w:keepLines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0890C358" w14:textId="77777777" w:rsidR="005604F0" w:rsidRPr="00055297" w:rsidRDefault="005604F0" w:rsidP="00237218">
            <w:pPr>
              <w:keepNext/>
              <w:keepLines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05378F" w:rsidRPr="005079FD" w14:paraId="160B82C3" w14:textId="77777777" w:rsidTr="00B03352">
        <w:trPr>
          <w:trHeight w:val="704"/>
        </w:trPr>
        <w:tc>
          <w:tcPr>
            <w:tcW w:w="2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648F19CA" w14:textId="77777777" w:rsidR="005604F0" w:rsidRPr="00055297" w:rsidRDefault="005604F0" w:rsidP="00095BE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52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60DD33EC" w14:textId="77777777" w:rsidR="005604F0" w:rsidRPr="005079FD" w:rsidRDefault="005604F0" w:rsidP="00095BE4">
            <w:pPr>
              <w:jc w:val="center"/>
            </w:pPr>
            <w:r w:rsidRPr="00DE2D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МОБИЛЬНЫЙ РАБОТНИК</w:t>
            </w:r>
          </w:p>
        </w:tc>
        <w:tc>
          <w:tcPr>
            <w:tcW w:w="3923" w:type="pct"/>
            <w:tcBorders>
              <w:top w:val="single" w:sz="12" w:space="0" w:color="auto"/>
              <w:bottom w:val="single" w:sz="6" w:space="0" w:color="auto"/>
            </w:tcBorders>
            <w:hideMark/>
          </w:tcPr>
          <w:p w14:paraId="211DC0E6" w14:textId="4F2DD621" w:rsidR="005604F0" w:rsidRPr="008950E6" w:rsidRDefault="005604F0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8950E6">
              <w:rPr>
                <w:rFonts w:eastAsia="Times New Roman"/>
                <w:lang w:eastAsia="ru-RU"/>
              </w:rPr>
              <w:t>Офисный работник ПАО «НК «Роснефть» / ОГ с большим количеством командировок (</w:t>
            </w:r>
            <w:r w:rsidR="00367531" w:rsidRPr="008950E6">
              <w:rPr>
                <w:rFonts w:eastAsia="Times New Roman"/>
                <w:lang w:eastAsia="ru-RU"/>
              </w:rPr>
              <w:t>не менее 120 рабочих часов за квартал</w:t>
            </w:r>
            <w:r w:rsidR="00792118" w:rsidRPr="008950E6">
              <w:rPr>
                <w:rFonts w:eastAsia="Times New Roman"/>
                <w:lang w:eastAsia="ru-RU"/>
              </w:rPr>
              <w:t xml:space="preserve">), </w:t>
            </w:r>
            <w:r w:rsidRPr="008950E6">
              <w:rPr>
                <w:rFonts w:eastAsia="Times New Roman"/>
                <w:lang w:eastAsia="ru-RU"/>
              </w:rPr>
              <w:t xml:space="preserve">нуждающийся </w:t>
            </w:r>
            <w:r w:rsidR="00B64798" w:rsidRPr="008950E6">
              <w:rPr>
                <w:rFonts w:eastAsia="Times New Roman"/>
                <w:lang w:eastAsia="ru-RU"/>
              </w:rPr>
              <w:t xml:space="preserve">при нахождении в служебных командировках </w:t>
            </w:r>
            <w:r w:rsidRPr="008950E6">
              <w:rPr>
                <w:rFonts w:eastAsia="Times New Roman"/>
                <w:lang w:eastAsia="ru-RU"/>
              </w:rPr>
              <w:t xml:space="preserve"> в удаленном доступе к корпоративным информационным ресурсам</w:t>
            </w:r>
            <w:r w:rsidR="00D4266F" w:rsidRPr="008950E6">
              <w:rPr>
                <w:rFonts w:eastAsia="Times New Roman"/>
                <w:lang w:eastAsia="ru-RU"/>
              </w:rPr>
              <w:t>;</w:t>
            </w:r>
          </w:p>
          <w:p w14:paraId="0D7DFB12" w14:textId="38355D07" w:rsidR="005604F0" w:rsidRPr="008950E6" w:rsidRDefault="005604F0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8950E6">
              <w:rPr>
                <w:rFonts w:eastAsia="Times New Roman"/>
                <w:lang w:eastAsia="ru-RU"/>
              </w:rPr>
              <w:t xml:space="preserve">Офисный работник, </w:t>
            </w:r>
            <w:r w:rsidR="00194360" w:rsidRPr="008950E6">
              <w:rPr>
                <w:rFonts w:eastAsia="Times New Roman"/>
                <w:lang w:eastAsia="ru-RU"/>
              </w:rPr>
              <w:t>трудовая</w:t>
            </w:r>
            <w:r w:rsidRPr="008950E6">
              <w:rPr>
                <w:rFonts w:eastAsia="Times New Roman"/>
                <w:lang w:eastAsia="ru-RU"/>
              </w:rPr>
              <w:t xml:space="preserve"> деятельность которого связана с частыми перемещениями внутри офисного здания или в пределах населенного пункта (</w:t>
            </w:r>
            <w:r w:rsidR="005E21D9" w:rsidRPr="008950E6">
              <w:rPr>
                <w:rFonts w:eastAsia="Times New Roman"/>
                <w:lang w:eastAsia="ru-RU"/>
              </w:rPr>
              <w:t>проводит вне постоянного рабочего места</w:t>
            </w:r>
            <w:r w:rsidR="005E21D9" w:rsidRPr="008950E6" w:rsidDel="00367531">
              <w:rPr>
                <w:rFonts w:eastAsia="Times New Roman"/>
                <w:lang w:eastAsia="ru-RU"/>
              </w:rPr>
              <w:t xml:space="preserve"> </w:t>
            </w:r>
            <w:r w:rsidR="00367531" w:rsidRPr="008950E6">
              <w:rPr>
                <w:rFonts w:eastAsia="Times New Roman"/>
                <w:lang w:eastAsia="ru-RU"/>
              </w:rPr>
              <w:t xml:space="preserve">не </w:t>
            </w:r>
            <w:r w:rsidR="00503826" w:rsidRPr="008950E6">
              <w:rPr>
                <w:rFonts w:eastAsia="Times New Roman"/>
                <w:lang w:eastAsia="ru-RU"/>
              </w:rPr>
              <w:t>менее 120 рабочих часов</w:t>
            </w:r>
            <w:r w:rsidR="005E21D9" w:rsidRPr="008950E6">
              <w:rPr>
                <w:rFonts w:eastAsia="Times New Roman"/>
                <w:lang w:eastAsia="ru-RU"/>
              </w:rPr>
              <w:t xml:space="preserve"> </w:t>
            </w:r>
            <w:r w:rsidR="00194360" w:rsidRPr="008950E6">
              <w:rPr>
                <w:rFonts w:eastAsia="Times New Roman"/>
                <w:lang w:eastAsia="ru-RU"/>
              </w:rPr>
              <w:t>за квартал</w:t>
            </w:r>
            <w:r w:rsidR="003430A2" w:rsidRPr="008950E6">
              <w:rPr>
                <w:rFonts w:eastAsia="Times New Roman"/>
                <w:lang w:eastAsia="ru-RU"/>
              </w:rPr>
              <w:t>);</w:t>
            </w:r>
          </w:p>
          <w:p w14:paraId="351587E7" w14:textId="55242451" w:rsidR="005604F0" w:rsidRPr="008950E6" w:rsidRDefault="005604F0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 w:after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8950E6">
              <w:rPr>
                <w:rFonts w:eastAsia="Times New Roman"/>
                <w:lang w:eastAsia="ru-RU"/>
              </w:rPr>
              <w:t xml:space="preserve">Работник оперативных </w:t>
            </w:r>
            <w:r w:rsidR="00194360" w:rsidRPr="008950E6">
              <w:rPr>
                <w:rFonts w:eastAsia="Times New Roman"/>
                <w:lang w:eastAsia="ru-RU"/>
              </w:rPr>
              <w:t>подразделений</w:t>
            </w:r>
            <w:r w:rsidRPr="008950E6">
              <w:rPr>
                <w:rFonts w:eastAsia="Times New Roman"/>
                <w:lang w:eastAsia="ru-RU"/>
              </w:rPr>
              <w:t xml:space="preserve"> (обеспечение безопасности, управление кризисными и чрезвычайными ситуациями) или </w:t>
            </w:r>
            <w:r w:rsidR="00194360" w:rsidRPr="008950E6">
              <w:rPr>
                <w:rFonts w:eastAsia="Times New Roman"/>
                <w:lang w:eastAsia="ru-RU"/>
              </w:rPr>
              <w:t>подразделений</w:t>
            </w:r>
            <w:r w:rsidRPr="008950E6">
              <w:rPr>
                <w:rFonts w:eastAsia="Times New Roman"/>
                <w:lang w:eastAsia="ru-RU"/>
              </w:rPr>
              <w:t xml:space="preserve"> технического и производственного мониторинга (эксплуатация зданий и сооружений, диспетчеризация производственных процессов).</w:t>
            </w:r>
          </w:p>
        </w:tc>
      </w:tr>
      <w:tr w:rsidR="0005378F" w:rsidRPr="005079FD" w14:paraId="1BFE7932" w14:textId="77777777" w:rsidTr="00B03352">
        <w:trPr>
          <w:trHeight w:val="704"/>
        </w:trPr>
        <w:tc>
          <w:tcPr>
            <w:tcW w:w="205" w:type="pct"/>
            <w:tcBorders>
              <w:top w:val="single" w:sz="6" w:space="0" w:color="auto"/>
            </w:tcBorders>
            <w:shd w:val="clear" w:color="auto" w:fill="FFD200"/>
            <w:vAlign w:val="center"/>
          </w:tcPr>
          <w:p w14:paraId="41E6CDD4" w14:textId="57E04252" w:rsidR="00B2679A" w:rsidRPr="00055297" w:rsidRDefault="00B2679A" w:rsidP="00B2679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2" w:type="pct"/>
            <w:tcBorders>
              <w:top w:val="single" w:sz="6" w:space="0" w:color="auto"/>
            </w:tcBorders>
            <w:shd w:val="clear" w:color="auto" w:fill="FFD200"/>
            <w:vAlign w:val="center"/>
          </w:tcPr>
          <w:p w14:paraId="4E730B44" w14:textId="515D36A7" w:rsidR="00B2679A" w:rsidRPr="00DE2D7B" w:rsidRDefault="00B2679A" w:rsidP="00B2679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D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СПЕЦИАЛИЗИРОВАННЫЙ РАБОТНИК</w:t>
            </w:r>
          </w:p>
        </w:tc>
        <w:tc>
          <w:tcPr>
            <w:tcW w:w="3923" w:type="pct"/>
            <w:tcBorders>
              <w:top w:val="single" w:sz="6" w:space="0" w:color="auto"/>
            </w:tcBorders>
          </w:tcPr>
          <w:p w14:paraId="2E8413F5" w14:textId="3871EEBE" w:rsidR="00B2679A" w:rsidRPr="008950E6" w:rsidRDefault="00B2679A" w:rsidP="008950E6">
            <w:pPr>
              <w:pStyle w:val="ab"/>
              <w:numPr>
                <w:ilvl w:val="0"/>
                <w:numId w:val="14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lang w:eastAsia="ru-RU"/>
              </w:rPr>
            </w:pPr>
            <w:r w:rsidRPr="008950E6">
              <w:rPr>
                <w:rFonts w:eastAsia="Times New Roman"/>
                <w:lang w:eastAsia="ru-RU"/>
              </w:rPr>
              <w:t>Работник ПАО</w:t>
            </w:r>
            <w:r w:rsidR="005D6D51" w:rsidRPr="008950E6">
              <w:rPr>
                <w:rFonts w:eastAsia="Times New Roman"/>
                <w:lang w:eastAsia="ru-RU"/>
              </w:rPr>
              <w:t> </w:t>
            </w:r>
            <w:r w:rsidRPr="008950E6">
              <w:rPr>
                <w:rFonts w:eastAsia="Times New Roman"/>
                <w:lang w:eastAsia="ru-RU"/>
              </w:rPr>
              <w:t>«НК</w:t>
            </w:r>
            <w:r w:rsidR="005D6D51" w:rsidRPr="008950E6">
              <w:rPr>
                <w:rFonts w:eastAsia="Times New Roman"/>
                <w:lang w:eastAsia="ru-RU"/>
              </w:rPr>
              <w:t> </w:t>
            </w:r>
            <w:r w:rsidRPr="008950E6">
              <w:rPr>
                <w:rFonts w:eastAsia="Times New Roman"/>
                <w:lang w:eastAsia="ru-RU"/>
              </w:rPr>
              <w:t xml:space="preserve">«Роснефть» / ОГ, использующий в </w:t>
            </w:r>
            <w:r w:rsidR="00B65238" w:rsidRPr="008950E6">
              <w:rPr>
                <w:rFonts w:eastAsia="Times New Roman"/>
                <w:lang w:eastAsia="ru-RU"/>
              </w:rPr>
              <w:t>трудовой</w:t>
            </w:r>
            <w:r w:rsidRPr="008950E6">
              <w:rPr>
                <w:rFonts w:eastAsia="Times New Roman"/>
                <w:lang w:eastAsia="ru-RU"/>
              </w:rPr>
              <w:t xml:space="preserve"> деятельности ресурсоемкое ПО (обработка 2D/3D графики и больших массивов данных, </w:t>
            </w:r>
            <w:r w:rsidR="00F90321" w:rsidRPr="008950E6">
              <w:rPr>
                <w:rFonts w:eastAsia="Times New Roman"/>
                <w:lang w:eastAsia="ru-RU"/>
              </w:rPr>
              <w:t xml:space="preserve">использование </w:t>
            </w:r>
            <w:r w:rsidRPr="008950E6">
              <w:rPr>
                <w:rFonts w:eastAsia="Times New Roman"/>
                <w:lang w:eastAsia="ru-RU"/>
              </w:rPr>
              <w:t>системы производственного</w:t>
            </w:r>
            <w:r w:rsidR="00F90321" w:rsidRPr="008950E6">
              <w:rPr>
                <w:rFonts w:eastAsia="Times New Roman"/>
                <w:lang w:eastAsia="ru-RU"/>
              </w:rPr>
              <w:t xml:space="preserve"> мониторинга, расчетно-</w:t>
            </w:r>
            <w:r w:rsidR="00F90321" w:rsidRPr="008950E6">
              <w:rPr>
                <w:rFonts w:eastAsia="Times New Roman"/>
                <w:lang w:eastAsia="ru-RU"/>
              </w:rPr>
              <w:lastRenderedPageBreak/>
              <w:t>дилинговой</w:t>
            </w:r>
            <w:r w:rsidRPr="008950E6">
              <w:rPr>
                <w:rFonts w:eastAsia="Times New Roman"/>
                <w:lang w:eastAsia="ru-RU"/>
              </w:rPr>
              <w:t xml:space="preserve"> системы</w:t>
            </w:r>
            <w:r w:rsidR="00F90321" w:rsidRPr="008950E6">
              <w:rPr>
                <w:rFonts w:eastAsia="Times New Roman"/>
                <w:lang w:eastAsia="ru-RU"/>
              </w:rPr>
              <w:t>, G&amp;G системы</w:t>
            </w:r>
            <w:r w:rsidRPr="008950E6">
              <w:rPr>
                <w:rFonts w:eastAsia="Times New Roman"/>
                <w:lang w:eastAsia="ru-RU"/>
              </w:rPr>
              <w:t>)</w:t>
            </w:r>
            <w:r w:rsidR="009A7A3F" w:rsidRPr="008950E6">
              <w:rPr>
                <w:rFonts w:eastAsia="Times New Roman"/>
                <w:lang w:eastAsia="ru-RU"/>
              </w:rPr>
              <w:t>.</w:t>
            </w:r>
          </w:p>
        </w:tc>
      </w:tr>
    </w:tbl>
    <w:p w14:paraId="775B35F7" w14:textId="77777777" w:rsidR="00BA6E60" w:rsidRPr="00765291" w:rsidRDefault="00BA6E60" w:rsidP="005604F0">
      <w:pPr>
        <w:pStyle w:val="S4"/>
      </w:pPr>
    </w:p>
    <w:p w14:paraId="2D4670A9" w14:textId="7ECEC1EF" w:rsidR="004B045A" w:rsidRDefault="00BA6E60" w:rsidP="004B045A">
      <w:r>
        <w:t xml:space="preserve">В случае если конфигурации ОТП недостаточно для обеспечения функциональной потребности пользователя, то необходимые </w:t>
      </w:r>
      <w:r w:rsidRPr="00AA4EB5">
        <w:t>ИТ-</w:t>
      </w:r>
      <w:r>
        <w:t xml:space="preserve">активы могут быть запрошены путем применения ФТП из актуальной версии Бюллетеня. </w:t>
      </w:r>
      <w:r w:rsidR="004B045A" w:rsidRPr="00501666">
        <w:t>Возмож</w:t>
      </w:r>
      <w:r w:rsidR="004B045A">
        <w:t>ность применения</w:t>
      </w:r>
      <w:r w:rsidR="004B045A" w:rsidRPr="00501666">
        <w:t xml:space="preserve"> </w:t>
      </w:r>
      <w:r w:rsidR="004B045A">
        <w:t>ФТП</w:t>
      </w:r>
      <w:r w:rsidR="004B045A" w:rsidRPr="00501666">
        <w:t xml:space="preserve"> в индивидуальном порядке рассматривается</w:t>
      </w:r>
      <w:r w:rsidR="004B045A">
        <w:t xml:space="preserve"> ДОДЦА</w:t>
      </w:r>
      <w:r w:rsidR="004B045A" w:rsidRPr="00501666">
        <w:t xml:space="preserve"> (для </w:t>
      </w:r>
      <w:r w:rsidR="004B045A">
        <w:t>ПАО </w:t>
      </w:r>
      <w:r w:rsidR="004B045A" w:rsidRPr="00501666">
        <w:t>«НК</w:t>
      </w:r>
      <w:r w:rsidR="004B045A">
        <w:t> </w:t>
      </w:r>
      <w:r w:rsidR="004B045A" w:rsidRPr="00501666">
        <w:t xml:space="preserve">«Роснефть») или </w:t>
      </w:r>
      <w:r w:rsidR="004B045A">
        <w:t>СП</w:t>
      </w:r>
      <w:r w:rsidR="004B045A" w:rsidRPr="00501666">
        <w:t xml:space="preserve"> ОГ, ответственным за обеспечение информационными технологиями (для ОГ)</w:t>
      </w:r>
      <w:r w:rsidR="004B045A">
        <w:t>, в течении 2 рабочих дней</w:t>
      </w:r>
      <w:r w:rsidR="004B045A" w:rsidRPr="00501666">
        <w:t xml:space="preserve">. В таком случае потребность должна быть обоснована с точки зрения решаемых задач и согласована топ-менеджером </w:t>
      </w:r>
      <w:r w:rsidR="004B045A">
        <w:t>ПАО «НК «Роснефть» / руководителем СП в непосредственном подчинении Главного исполнительного директора</w:t>
      </w:r>
      <w:r w:rsidR="004B045A" w:rsidRPr="00A93993">
        <w:t xml:space="preserve"> </w:t>
      </w:r>
      <w:r w:rsidR="004B045A">
        <w:t>ПАО «НК «Роснефть», в непосредственном подчинении которого находится СП работника</w:t>
      </w:r>
      <w:r w:rsidR="004B045A">
        <w:rPr>
          <w:rFonts w:eastAsia="Times New Roman"/>
          <w:lang w:eastAsia="ru-RU"/>
        </w:rPr>
        <w:t xml:space="preserve"> </w:t>
      </w:r>
      <w:r w:rsidR="004B045A" w:rsidRPr="00501666">
        <w:t xml:space="preserve">(для </w:t>
      </w:r>
      <w:r w:rsidR="004B045A">
        <w:t>ПАО </w:t>
      </w:r>
      <w:r w:rsidR="004B045A" w:rsidRPr="00501666">
        <w:t>«НК</w:t>
      </w:r>
      <w:r w:rsidR="004B045A">
        <w:t> </w:t>
      </w:r>
      <w:r w:rsidR="004B045A" w:rsidRPr="00501666">
        <w:t xml:space="preserve">«Роснефть»), руководителем ОГ или его заместителем (для ОГ). </w:t>
      </w:r>
      <w:r w:rsidR="004B045A">
        <w:t>Применение</w:t>
      </w:r>
      <w:r w:rsidR="004B045A" w:rsidRPr="00501666">
        <w:t xml:space="preserve"> </w:t>
      </w:r>
      <w:r w:rsidR="004B045A">
        <w:t>ФТП</w:t>
      </w:r>
      <w:r w:rsidR="004B045A" w:rsidRPr="00501666">
        <w:t xml:space="preserve"> согласуется или отклоняется по результатам рассмотрения </w:t>
      </w:r>
      <w:r w:rsidR="004B045A">
        <w:t>ДОДЦА</w:t>
      </w:r>
      <w:r w:rsidR="004B045A" w:rsidRPr="00501666">
        <w:t xml:space="preserve"> (для</w:t>
      </w:r>
      <w:r w:rsidR="004B045A">
        <w:t> ПАО </w:t>
      </w:r>
      <w:r w:rsidR="004B045A" w:rsidRPr="00501666">
        <w:t>«НК</w:t>
      </w:r>
      <w:r w:rsidR="004B045A">
        <w:t> </w:t>
      </w:r>
      <w:r w:rsidR="004B045A" w:rsidRPr="00501666">
        <w:t xml:space="preserve">«Роснефть») </w:t>
      </w:r>
      <w:r w:rsidR="004B045A">
        <w:t>/</w:t>
      </w:r>
      <w:r w:rsidR="004B045A" w:rsidRPr="00501666">
        <w:t xml:space="preserve"> </w:t>
      </w:r>
      <w:r w:rsidR="004B045A">
        <w:t>СП</w:t>
      </w:r>
      <w:r w:rsidR="004B045A" w:rsidRPr="00501666">
        <w:t xml:space="preserve"> ОГ, ответственным за обеспечение информационными технологиями (для ОГ).</w:t>
      </w:r>
    </w:p>
    <w:p w14:paraId="7DBD141A" w14:textId="77777777" w:rsidR="004B045A" w:rsidRDefault="004B045A" w:rsidP="006E16FB">
      <w:pPr>
        <w:rPr>
          <w:highlight w:val="yellow"/>
        </w:rPr>
      </w:pPr>
    </w:p>
    <w:p w14:paraId="0B064FA4" w14:textId="541F496C" w:rsidR="00497860" w:rsidRDefault="00BA6E60" w:rsidP="00497860">
      <w:r>
        <w:t>Для добавления нового ФТП в Бюллетень оформляется запрос в соответствии с формами, приведенными в Таблицах 1 и 2</w:t>
      </w:r>
      <w:r w:rsidRPr="000D5A4C">
        <w:t xml:space="preserve"> </w:t>
      </w:r>
      <w:hyperlink w:anchor="_ПРИЛОЖЕНИЕ_2._ФОРМА" w:history="1">
        <w:r w:rsidRPr="0055060B">
          <w:rPr>
            <w:rStyle w:val="a8"/>
          </w:rPr>
          <w:t>Приложени</w:t>
        </w:r>
        <w:r>
          <w:rPr>
            <w:rStyle w:val="a8"/>
          </w:rPr>
          <w:t>я</w:t>
        </w:r>
        <w:r w:rsidRPr="0055060B">
          <w:rPr>
            <w:rStyle w:val="a8"/>
          </w:rPr>
          <w:t xml:space="preserve"> 2</w:t>
        </w:r>
      </w:hyperlink>
      <w:r>
        <w:t xml:space="preserve"> к</w:t>
      </w:r>
      <w:r w:rsidRPr="0016046C">
        <w:t xml:space="preserve"> настоящим Методическим указаниям</w:t>
      </w:r>
      <w:r>
        <w:t>.</w:t>
      </w:r>
      <w:r w:rsidRPr="00CE7ADA">
        <w:t xml:space="preserve"> </w:t>
      </w:r>
      <w:r>
        <w:t xml:space="preserve">Для </w:t>
      </w:r>
      <w:r w:rsidR="00E3718D" w:rsidRPr="00961BB4">
        <w:t xml:space="preserve">работников ПАО «НК «Роснефть» </w:t>
      </w:r>
      <w:r w:rsidRPr="00961BB4">
        <w:t xml:space="preserve">запрос согласовывается </w:t>
      </w:r>
      <w:r w:rsidR="002F6537" w:rsidRPr="00961BB4">
        <w:t xml:space="preserve">по электронной почте </w:t>
      </w:r>
      <w:r w:rsidRPr="00961BB4">
        <w:t xml:space="preserve">с ДОДЦА. </w:t>
      </w:r>
      <w:r w:rsidR="00A83041" w:rsidRPr="00961BB4">
        <w:t xml:space="preserve">Для последующего применения отдельных ФТП по согласованию с ДОДЦА допускается отмена необходимости предоставления согласования топ-менеджером ПАО «НК «Роснефть» / руководителем СП в непосредственном подчинении Главного исполнительного директора ПАО «НК «Роснефть», в непосредственном подчинении которого находится СП работника. </w:t>
      </w:r>
      <w:r w:rsidRPr="00961BB4">
        <w:t xml:space="preserve">Оформленный запрос </w:t>
      </w:r>
      <w:r w:rsidR="00EC3592" w:rsidRPr="00961BB4">
        <w:t xml:space="preserve">отправляется руководителем СП (для ПАО «НК «Роснефть») или руководителем </w:t>
      </w:r>
      <w:r w:rsidR="002A3841" w:rsidRPr="00961BB4">
        <w:t xml:space="preserve">СП </w:t>
      </w:r>
      <w:r w:rsidR="00EC3592" w:rsidRPr="00961BB4">
        <w:t xml:space="preserve">ОГ (для ОГ) </w:t>
      </w:r>
      <w:r w:rsidRPr="00961BB4">
        <w:t xml:space="preserve">на электронный адрес </w:t>
      </w:r>
      <w:hyperlink r:id="rId18" w:history="1">
        <w:r w:rsidRPr="00961BB4">
          <w:rPr>
            <w:rStyle w:val="a8"/>
            <w:rFonts w:cs="Calibri"/>
          </w:rPr>
          <w:t>espit@rosneft.ru</w:t>
        </w:r>
      </w:hyperlink>
      <w:r w:rsidRPr="00961BB4">
        <w:t xml:space="preserve"> для </w:t>
      </w:r>
      <w:r w:rsidR="002F6537" w:rsidRPr="00961BB4">
        <w:t xml:space="preserve">рассмотрения </w:t>
      </w:r>
      <w:r w:rsidR="004408A3" w:rsidRPr="00961BB4">
        <w:t>ТС</w:t>
      </w:r>
      <w:r w:rsidR="00C04B76" w:rsidRPr="00961BB4">
        <w:t xml:space="preserve"> и </w:t>
      </w:r>
      <w:r w:rsidR="00C04B76" w:rsidRPr="00961BB4">
        <w:rPr>
          <w:rFonts w:eastAsia="Times New Roman"/>
          <w:lang w:eastAsia="ru-RU"/>
        </w:rPr>
        <w:t>Секцией «ИТ-проекты, Архитектура и ИТ</w:t>
      </w:r>
      <w:r w:rsidR="00C04B76" w:rsidRPr="00EA56E8">
        <w:rPr>
          <w:rFonts w:eastAsia="Times New Roman"/>
          <w:lang w:eastAsia="ru-RU"/>
        </w:rPr>
        <w:t>-сервисы»</w:t>
      </w:r>
      <w:r>
        <w:t xml:space="preserve">. ФТП, </w:t>
      </w:r>
      <w:r w:rsidR="002F6537">
        <w:t xml:space="preserve">принятые </w:t>
      </w:r>
      <w:r w:rsidR="00501E8C">
        <w:t>ТС</w:t>
      </w:r>
      <w:r w:rsidR="00C04B76">
        <w:t xml:space="preserve"> и </w:t>
      </w:r>
      <w:r w:rsidR="00C04B76">
        <w:rPr>
          <w:rFonts w:eastAsia="Times New Roman"/>
          <w:lang w:eastAsia="ru-RU"/>
        </w:rPr>
        <w:t>Секцией</w:t>
      </w:r>
      <w:r w:rsidR="00C04B76" w:rsidRPr="00EA56E8">
        <w:rPr>
          <w:rFonts w:eastAsia="Times New Roman"/>
          <w:lang w:eastAsia="ru-RU"/>
        </w:rPr>
        <w:t xml:space="preserve"> «ИТ-проекты, Архитектура и ИТ-сервисы»</w:t>
      </w:r>
      <w:r>
        <w:t xml:space="preserve">, фиксируются и утверждаются в очередной версии Бюллетеня, в соответствии с процедурой, приведенной в разделе 3 </w:t>
      </w:r>
      <w:r w:rsidRPr="00055297">
        <w:t>настоящ</w:t>
      </w:r>
      <w:r>
        <w:t>их</w:t>
      </w:r>
      <w:r w:rsidRPr="00055297">
        <w:t xml:space="preserve"> </w:t>
      </w:r>
      <w:r>
        <w:t>Методических указаний.</w:t>
      </w:r>
    </w:p>
    <w:p w14:paraId="1772189B" w14:textId="77777777" w:rsidR="00BA6E60" w:rsidRDefault="00BA6E60" w:rsidP="00BA6E60"/>
    <w:p w14:paraId="0F26A796" w14:textId="77777777" w:rsidR="00BA6E60" w:rsidRDefault="00BA6E60" w:rsidP="00BA6E60">
      <w:r>
        <w:t xml:space="preserve">ИТ-активы, не включенные в технический профиль пользователя, могут быть предоставлены в рамках организации работы пользователя с ИС, для работы </w:t>
      </w:r>
      <w:r w:rsidR="00E03747">
        <w:t xml:space="preserve">с </w:t>
      </w:r>
      <w:r>
        <w:t>которой необходимо дополнительное оборудование (например: планшетный компьютер, смартфон, сенсорный монитор), при выполнении следующих условий:</w:t>
      </w:r>
    </w:p>
    <w:p w14:paraId="58F7DE96" w14:textId="020F65D4" w:rsidR="00BA6E60" w:rsidRDefault="00BA6E60" w:rsidP="008950E6">
      <w:pPr>
        <w:pStyle w:val="ab"/>
        <w:numPr>
          <w:ilvl w:val="0"/>
          <w:numId w:val="19"/>
        </w:numPr>
        <w:tabs>
          <w:tab w:val="left" w:pos="567"/>
        </w:tabs>
        <w:spacing w:before="60"/>
        <w:ind w:left="567" w:hanging="397"/>
        <w:contextualSpacing w:val="0"/>
      </w:pPr>
      <w:r>
        <w:t>необходимость использования ИТ-актива определена в документации на ИС, в соответствии с присваиваемой ролью пользователя в ИС;</w:t>
      </w:r>
    </w:p>
    <w:p w14:paraId="38230A11" w14:textId="77777777" w:rsidR="00BA6E60" w:rsidRDefault="00BA6E60" w:rsidP="008950E6">
      <w:pPr>
        <w:pStyle w:val="ab"/>
        <w:numPr>
          <w:ilvl w:val="0"/>
          <w:numId w:val="19"/>
        </w:numPr>
        <w:tabs>
          <w:tab w:val="left" w:pos="567"/>
        </w:tabs>
        <w:spacing w:before="60"/>
        <w:ind w:left="567" w:hanging="397"/>
        <w:contextualSpacing w:val="0"/>
      </w:pPr>
      <w:r>
        <w:t>наличие согласования владельца ИС, оборудование для которой необходимо.</w:t>
      </w:r>
    </w:p>
    <w:p w14:paraId="33460565" w14:textId="77777777" w:rsidR="00BA6E60" w:rsidRDefault="00BA6E60" w:rsidP="00C85274"/>
    <w:p w14:paraId="2049B7A7" w14:textId="37B03A9E" w:rsidR="00BA6E60" w:rsidRDefault="00BA6E60" w:rsidP="00BA6E60">
      <w:r>
        <w:t>ИТ-активы, не включенные в технический профиль пользователя, могут быть предоставлены на временной основе. Обеспечение работников</w:t>
      </w:r>
      <w:r w:rsidRPr="007152FF">
        <w:t xml:space="preserve"> </w:t>
      </w:r>
      <w:r>
        <w:t>ПАО</w:t>
      </w:r>
      <w:r w:rsidR="005D6D51">
        <w:t> </w:t>
      </w:r>
      <w:r>
        <w:t>«НК</w:t>
      </w:r>
      <w:r w:rsidR="005D6D51">
        <w:t> </w:t>
      </w:r>
      <w:r>
        <w:t xml:space="preserve">«Роснефть» ИТ-активами на временной основе осуществляется </w:t>
      </w:r>
      <w:r w:rsidRPr="007152FF">
        <w:t xml:space="preserve">в соответствии с </w:t>
      </w:r>
      <w:r>
        <w:t>требованиями</w:t>
      </w:r>
      <w:r w:rsidRPr="007152FF">
        <w:t xml:space="preserve"> </w:t>
      </w:r>
      <w:r w:rsidRPr="00CB6CBE">
        <w:t>Положени</w:t>
      </w:r>
      <w:r>
        <w:t>я ПАО «НК «Роснефть»</w:t>
      </w:r>
      <w:r w:rsidRPr="00CB6CBE">
        <w:t xml:space="preserve"> </w:t>
      </w:r>
      <w:r w:rsidR="003A4D54" w:rsidRPr="00CB6CBE">
        <w:t>№</w:t>
      </w:r>
      <w:r w:rsidR="003A4D54">
        <w:t> </w:t>
      </w:r>
      <w:r w:rsidR="003A4D54" w:rsidRPr="00CB6CBE">
        <w:t>П3-04</w:t>
      </w:r>
      <w:r w:rsidR="003A4D54">
        <w:t> </w:t>
      </w:r>
      <w:r w:rsidR="003A4D54" w:rsidRPr="00CB6CBE">
        <w:t>Р-0341</w:t>
      </w:r>
      <w:r w:rsidR="003A4D54">
        <w:t> </w:t>
      </w:r>
      <w:r w:rsidR="003A4D54" w:rsidRPr="00CB6CBE">
        <w:t xml:space="preserve">ЮЛ-001 </w:t>
      </w:r>
      <w:r w:rsidRPr="00CB6CBE">
        <w:t>«Порядок обеспечения ИТ-активами»</w:t>
      </w:r>
      <w:r>
        <w:t>, работников ОГ – в соответствии с локальными нормативными документами ОГ в области обеспечения ИТ-активами и/или ИТ-оборудованием</w:t>
      </w:r>
      <w:r w:rsidRPr="000E2AF0">
        <w:t>.</w:t>
      </w:r>
    </w:p>
    <w:p w14:paraId="53BFEBFE" w14:textId="02111ABB" w:rsidR="0067529A" w:rsidRDefault="0067529A" w:rsidP="00BA6E60"/>
    <w:p w14:paraId="45576FB4" w14:textId="77777777" w:rsidR="0067529A" w:rsidRDefault="0067529A" w:rsidP="0067529A">
      <w:r>
        <w:t>Для всех ОТП действуют следующие требования по устанавливаемому ПО:</w:t>
      </w:r>
    </w:p>
    <w:p w14:paraId="46652841" w14:textId="77777777" w:rsidR="0067529A" w:rsidRDefault="0067529A" w:rsidP="008950E6">
      <w:pPr>
        <w:pStyle w:val="ab"/>
        <w:numPr>
          <w:ilvl w:val="0"/>
          <w:numId w:val="19"/>
        </w:numPr>
        <w:tabs>
          <w:tab w:val="left" w:pos="567"/>
        </w:tabs>
        <w:spacing w:before="60"/>
        <w:ind w:left="567" w:hanging="397"/>
        <w:contextualSpacing w:val="0"/>
      </w:pPr>
      <w:r w:rsidRPr="004D7A91">
        <w:lastRenderedPageBreak/>
        <w:t>Перечень стандартного ПО определяется в соответствии с п. </w:t>
      </w:r>
      <w:r w:rsidRPr="004D7A91">
        <w:fldChar w:fldCharType="begin"/>
      </w:r>
      <w:r w:rsidRPr="004D7A91">
        <w:instrText xml:space="preserve"> REF _Ref31214626 \r \h </w:instrText>
      </w:r>
      <w:r>
        <w:instrText xml:space="preserve"> \* MERGEFORMAT </w:instrText>
      </w:r>
      <w:r w:rsidRPr="004D7A91">
        <w:fldChar w:fldCharType="separate"/>
      </w:r>
      <w:r w:rsidRPr="004D7A91">
        <w:t>3.12.1</w:t>
      </w:r>
      <w:r w:rsidRPr="004D7A91">
        <w:fldChar w:fldCharType="end"/>
      </w:r>
      <w:r w:rsidRPr="004D7A91">
        <w:t xml:space="preserve"> настоящих Методических указаний</w:t>
      </w:r>
    </w:p>
    <w:p w14:paraId="31C6139D" w14:textId="77777777" w:rsidR="0067529A" w:rsidRDefault="0067529A" w:rsidP="008950E6">
      <w:pPr>
        <w:pStyle w:val="ab"/>
        <w:numPr>
          <w:ilvl w:val="0"/>
          <w:numId w:val="19"/>
        </w:numPr>
        <w:tabs>
          <w:tab w:val="left" w:pos="567"/>
        </w:tabs>
        <w:spacing w:before="60"/>
        <w:ind w:left="567" w:hanging="397"/>
        <w:contextualSpacing w:val="0"/>
      </w:pPr>
      <w:r w:rsidRPr="004D7A91">
        <w:t>Перечень дополнительного ПО определяется в соответствии с п. </w:t>
      </w:r>
      <w:r w:rsidRPr="004D7A91">
        <w:fldChar w:fldCharType="begin"/>
      </w:r>
      <w:r w:rsidRPr="004D7A91">
        <w:instrText xml:space="preserve"> REF _Ref31214633 \r \h </w:instrText>
      </w:r>
      <w:r>
        <w:instrText xml:space="preserve"> \* MERGEFORMAT </w:instrText>
      </w:r>
      <w:r w:rsidRPr="004D7A91">
        <w:fldChar w:fldCharType="separate"/>
      </w:r>
      <w:r w:rsidRPr="004D7A91">
        <w:t>3.12.2</w:t>
      </w:r>
      <w:r w:rsidRPr="004D7A91">
        <w:fldChar w:fldCharType="end"/>
      </w:r>
      <w:r w:rsidRPr="004D7A91">
        <w:t xml:space="preserve"> настоящих Методических указаний.</w:t>
      </w:r>
    </w:p>
    <w:p w14:paraId="16EB4B40" w14:textId="77777777" w:rsidR="0067529A" w:rsidRPr="004D7A91" w:rsidRDefault="0067529A" w:rsidP="008950E6">
      <w:pPr>
        <w:pStyle w:val="ab"/>
        <w:numPr>
          <w:ilvl w:val="0"/>
          <w:numId w:val="19"/>
        </w:numPr>
        <w:tabs>
          <w:tab w:val="left" w:pos="567"/>
        </w:tabs>
        <w:spacing w:before="60"/>
        <w:ind w:left="567" w:hanging="397"/>
        <w:contextualSpacing w:val="0"/>
      </w:pPr>
      <w:r w:rsidRPr="004D7A91">
        <w:t>Перечень нестандартного ПО определяется в соответствии с п. </w:t>
      </w:r>
      <w:r w:rsidRPr="004D7A91">
        <w:fldChar w:fldCharType="begin"/>
      </w:r>
      <w:r w:rsidRPr="004D7A91">
        <w:instrText xml:space="preserve"> REF _Ref31214646 \r \h </w:instrText>
      </w:r>
      <w:r>
        <w:instrText xml:space="preserve"> \* MERGEFORMAT </w:instrText>
      </w:r>
      <w:r w:rsidRPr="004D7A91">
        <w:fldChar w:fldCharType="separate"/>
      </w:r>
      <w:r w:rsidRPr="004D7A91">
        <w:t>3.12.4</w:t>
      </w:r>
      <w:r w:rsidRPr="004D7A91">
        <w:fldChar w:fldCharType="end"/>
      </w:r>
      <w:r w:rsidRPr="004D7A91">
        <w:t xml:space="preserve"> настоящих Методических указаний</w:t>
      </w:r>
    </w:p>
    <w:p w14:paraId="653B366C" w14:textId="77777777" w:rsidR="0067529A" w:rsidRPr="000E2AF0" w:rsidRDefault="0067529A" w:rsidP="00BA6E60"/>
    <w:p w14:paraId="72C3EE1D" w14:textId="77777777" w:rsidR="00BA6E60" w:rsidRDefault="00BA6E60" w:rsidP="005604F0">
      <w:pPr>
        <w:rPr>
          <w:b/>
        </w:rPr>
      </w:pPr>
    </w:p>
    <w:p w14:paraId="7D257131" w14:textId="2FBCBC2A" w:rsidR="005604F0" w:rsidRPr="005D1671" w:rsidRDefault="00462331" w:rsidP="008950E6">
      <w:pPr>
        <w:pStyle w:val="S30"/>
        <w:keepLines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01" w:name="_Toc45123377"/>
      <w:r w:rsidRPr="005D1671">
        <w:rPr>
          <w:rFonts w:eastAsia="Calibri"/>
          <w:caps w:val="0"/>
        </w:rPr>
        <w:t>ОТП</w:t>
      </w:r>
      <w:r w:rsidR="005604F0" w:rsidRPr="005D1671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ГЛАВНЫЙ ИСПОЛНИТЕЛЬНЫЙ ДИРЕКТОР</w:t>
      </w:r>
      <w:r w:rsidR="005604F0" w:rsidRPr="005D1671">
        <w:rPr>
          <w:rFonts w:eastAsia="Calibri"/>
          <w:caps w:val="0"/>
        </w:rPr>
        <w:t>»</w:t>
      </w:r>
      <w:bookmarkEnd w:id="101"/>
    </w:p>
    <w:p w14:paraId="20745964" w14:textId="77777777" w:rsidR="005604F0" w:rsidRPr="00055297" w:rsidRDefault="005604F0" w:rsidP="008950E6">
      <w:pPr>
        <w:pStyle w:val="S4"/>
        <w:keepNext/>
        <w:keepLines/>
        <w:widowControl/>
      </w:pPr>
    </w:p>
    <w:p w14:paraId="2A961D15" w14:textId="51B18068" w:rsidR="005604F0" w:rsidRPr="00055297" w:rsidRDefault="005604F0" w:rsidP="005604F0">
      <w:pPr>
        <w:pStyle w:val="S4"/>
      </w:pPr>
      <w:r w:rsidRPr="00055297">
        <w:t xml:space="preserve">Состав и количество </w:t>
      </w:r>
      <w:r>
        <w:t>ИТ-</w:t>
      </w:r>
      <w:r w:rsidR="001D4F4A">
        <w:t>активов, входящих</w:t>
      </w:r>
      <w:r w:rsidRPr="00055297">
        <w:t xml:space="preserve"> в </w:t>
      </w:r>
      <w:r>
        <w:t>АРМ</w:t>
      </w:r>
      <w:r w:rsidRPr="00055297">
        <w:t xml:space="preserve"> пользователя в соответствии с </w:t>
      </w:r>
      <w:r>
        <w:t xml:space="preserve">техническим </w:t>
      </w:r>
      <w:r w:rsidRPr="00055297">
        <w:t>профилем «</w:t>
      </w:r>
      <w:r>
        <w:t>Главный исполнительный директор</w:t>
      </w:r>
      <w:r w:rsidRPr="00055297">
        <w:t>», формируется исходя из фактической потребности.</w:t>
      </w:r>
    </w:p>
    <w:p w14:paraId="5BE67A9B" w14:textId="20D9A3AA" w:rsidR="005604F0" w:rsidRDefault="005604F0" w:rsidP="005604F0">
      <w:pPr>
        <w:pStyle w:val="S4"/>
      </w:pPr>
    </w:p>
    <w:p w14:paraId="58687145" w14:textId="77777777" w:rsidR="005D1671" w:rsidRDefault="005D1671" w:rsidP="005604F0">
      <w:pPr>
        <w:pStyle w:val="S4"/>
      </w:pPr>
    </w:p>
    <w:p w14:paraId="4C9F809E" w14:textId="77777777" w:rsidR="00D87B57" w:rsidRPr="009C780E" w:rsidRDefault="00D87B57" w:rsidP="00D87B57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02" w:name="_Toc43210656"/>
      <w:bookmarkStart w:id="103" w:name="_Toc43210657"/>
      <w:bookmarkStart w:id="104" w:name="_Toc43210659"/>
      <w:bookmarkStart w:id="105" w:name="_Toc43210660"/>
      <w:bookmarkStart w:id="106" w:name="_Toc43210866"/>
      <w:bookmarkStart w:id="107" w:name="_Toc43210868"/>
      <w:bookmarkStart w:id="108" w:name="_Toc45123378"/>
      <w:bookmarkEnd w:id="102"/>
      <w:bookmarkEnd w:id="103"/>
      <w:bookmarkEnd w:id="104"/>
      <w:bookmarkEnd w:id="105"/>
      <w:bookmarkEnd w:id="106"/>
      <w:bookmarkEnd w:id="107"/>
      <w:r w:rsidRPr="005D1671">
        <w:rPr>
          <w:rFonts w:eastAsia="Calibri"/>
          <w:caps w:val="0"/>
        </w:rPr>
        <w:t>ОТП «</w:t>
      </w:r>
      <w:r w:rsidRPr="00CD5687">
        <w:rPr>
          <w:caps w:val="0"/>
        </w:rPr>
        <w:t>ТОП-МЕНЕДЖЕР</w:t>
      </w:r>
      <w:r w:rsidRPr="009C780E">
        <w:rPr>
          <w:rFonts w:eastAsia="Calibri"/>
          <w:caps w:val="0"/>
        </w:rPr>
        <w:t>»</w:t>
      </w:r>
      <w:bookmarkEnd w:id="108"/>
    </w:p>
    <w:p w14:paraId="1E15FCE6" w14:textId="77777777" w:rsidR="00D87B57" w:rsidRDefault="00D87B57" w:rsidP="00D87B57">
      <w:pPr>
        <w:pStyle w:val="S4"/>
      </w:pPr>
    </w:p>
    <w:p w14:paraId="4C93D2AE" w14:textId="1E97E9E2" w:rsidR="00D87B57" w:rsidRDefault="00D87B57" w:rsidP="00D87B57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«Топ-менеджер» представлена в Таблице 3.</w:t>
      </w:r>
    </w:p>
    <w:p w14:paraId="5E062FDB" w14:textId="77777777" w:rsidR="00D87B57" w:rsidRDefault="00D87B57" w:rsidP="00D87B57">
      <w:pPr>
        <w:pStyle w:val="S4"/>
      </w:pPr>
    </w:p>
    <w:p w14:paraId="2E66CBD0" w14:textId="4E44ED97" w:rsidR="00D87B57" w:rsidRPr="00A3279D" w:rsidRDefault="00D87B57" w:rsidP="00D87B57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7175A8">
        <w:rPr>
          <w:noProof/>
        </w:rPr>
        <w:t>3</w:t>
      </w:r>
      <w:r>
        <w:rPr>
          <w:noProof/>
        </w:rPr>
        <w:fldChar w:fldCharType="end"/>
      </w:r>
    </w:p>
    <w:p w14:paraId="38A5A994" w14:textId="77777777" w:rsidR="00D87B57" w:rsidRPr="00A3279D" w:rsidRDefault="00D87B57" w:rsidP="00D87B57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«Топ-менеджер»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8"/>
        <w:gridCol w:w="2732"/>
        <w:gridCol w:w="2732"/>
        <w:gridCol w:w="1562"/>
      </w:tblGrid>
      <w:tr w:rsidR="00D87B57" w:rsidRPr="00CD63C5" w14:paraId="710EDBDA" w14:textId="77777777" w:rsidTr="001E49BC">
        <w:trPr>
          <w:trHeight w:val="420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6676363" w14:textId="77777777" w:rsidR="00D87B57" w:rsidRPr="00CD63C5" w:rsidRDefault="00D87B57" w:rsidP="00D87B57">
            <w:pPr>
              <w:pStyle w:val="S12"/>
            </w:pPr>
            <w:r w:rsidRPr="00CD63C5">
              <w:t>ИТ-АКТИВЫ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75CB7E4" w14:textId="313DCD37" w:rsidR="00D87B57" w:rsidRPr="00CD63C5" w:rsidRDefault="005E0C3D" w:rsidP="00D87B57">
            <w:pPr>
              <w:pStyle w:val="S12"/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B076106" w14:textId="77777777" w:rsidR="00D87B57" w:rsidRPr="00CD63C5" w:rsidRDefault="00D87B57" w:rsidP="00D87B57">
            <w:pPr>
              <w:pStyle w:val="S12"/>
            </w:pPr>
            <w:r w:rsidRPr="00CD63C5">
              <w:t>КОММЕНТАРИЙ</w:t>
            </w:r>
          </w:p>
        </w:tc>
        <w:tc>
          <w:tcPr>
            <w:tcW w:w="6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521E9B0" w14:textId="6CA1B739" w:rsidR="00D87B57" w:rsidRPr="00CD63C5" w:rsidRDefault="00D87B57" w:rsidP="001E49BC">
            <w:pPr>
              <w:pStyle w:val="S12"/>
            </w:pPr>
            <w:r>
              <w:t xml:space="preserve">подраздел </w:t>
            </w:r>
            <w:r w:rsidR="002C687A">
              <w:t xml:space="preserve">/ ПУНКТ </w:t>
            </w:r>
            <w:r w:rsidR="001E49BC">
              <w:t>НАСТОЯЩИХ МЕТОДИЧЕСКИХ УКАЗАНИЙ</w:t>
            </w:r>
          </w:p>
        </w:tc>
      </w:tr>
      <w:tr w:rsidR="00D87B57" w:rsidRPr="00CD63C5" w14:paraId="61B47616" w14:textId="77777777" w:rsidTr="001E49BC">
        <w:trPr>
          <w:trHeight w:val="201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152F02" w14:textId="77777777" w:rsidR="00D87B57" w:rsidRPr="00CD63C5" w:rsidRDefault="00D87B57" w:rsidP="00D87B57">
            <w:pPr>
              <w:pStyle w:val="S12"/>
            </w:pPr>
            <w:r w:rsidRPr="00CD63C5">
              <w:t>1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B94075" w14:textId="77777777" w:rsidR="00D87B57" w:rsidRPr="00CD63C5" w:rsidRDefault="00D87B57" w:rsidP="00D87B57">
            <w:pPr>
              <w:pStyle w:val="S12"/>
            </w:pPr>
            <w:r w:rsidRPr="00CD63C5"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EAB574" w14:textId="77777777" w:rsidR="00D87B57" w:rsidRPr="00CD63C5" w:rsidRDefault="00D87B57" w:rsidP="00D87B57">
            <w:pPr>
              <w:pStyle w:val="S12"/>
            </w:pPr>
            <w:r>
              <w:t>3</w:t>
            </w:r>
          </w:p>
        </w:tc>
        <w:tc>
          <w:tcPr>
            <w:tcW w:w="6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93FDAAA" w14:textId="77777777" w:rsidR="00D87B57" w:rsidRDefault="00D87B57" w:rsidP="00D87B57">
            <w:pPr>
              <w:pStyle w:val="S12"/>
            </w:pPr>
            <w:r>
              <w:t>4</w:t>
            </w:r>
          </w:p>
        </w:tc>
      </w:tr>
      <w:tr w:rsidR="00D87B57" w:rsidRPr="00CD63C5" w14:paraId="41E6784C" w14:textId="77777777" w:rsidTr="001E49BC">
        <w:trPr>
          <w:trHeight w:val="340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63230B06" w14:textId="77777777" w:rsidR="00D87B57" w:rsidRPr="004D7A91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D7A91">
              <w:rPr>
                <w:rFonts w:eastAsia="Times New Roman"/>
                <w:sz w:val="20"/>
                <w:szCs w:val="20"/>
                <w:lang w:eastAsia="ru-RU"/>
              </w:rPr>
              <w:t>ПК офисный для руководителя</w:t>
            </w:r>
          </w:p>
          <w:p w14:paraId="526AC7A2" w14:textId="77777777" w:rsidR="00D87B57" w:rsidRPr="004D7A91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D7A91">
              <w:rPr>
                <w:rFonts w:eastAsia="Times New Roman"/>
                <w:sz w:val="20"/>
                <w:szCs w:val="20"/>
                <w:lang w:eastAsia="ru-RU"/>
              </w:rPr>
              <w:t>ПК моноблок</w:t>
            </w:r>
          </w:p>
          <w:p w14:paraId="6579859D" w14:textId="77777777" w:rsidR="00D87B57" w:rsidRPr="004D7A91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D7A91"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439" w:type="pct"/>
            <w:tcBorders>
              <w:top w:val="single" w:sz="12" w:space="0" w:color="auto"/>
            </w:tcBorders>
            <w:hideMark/>
          </w:tcPr>
          <w:p w14:paraId="0207CA3B" w14:textId="41FF6914" w:rsidR="00D87B57" w:rsidRPr="00CD63C5" w:rsidRDefault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439" w:type="pct"/>
            <w:tcBorders>
              <w:top w:val="single" w:sz="12" w:space="0" w:color="auto"/>
            </w:tcBorders>
            <w:hideMark/>
          </w:tcPr>
          <w:p w14:paraId="7FE5E603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3" w:type="pct"/>
            <w:tcBorders>
              <w:top w:val="single" w:sz="12" w:space="0" w:color="auto"/>
            </w:tcBorders>
          </w:tcPr>
          <w:p w14:paraId="38A052E0" w14:textId="3C46607D" w:rsidR="00807F9F" w:rsidRDefault="00807F9F" w:rsidP="008140E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3.2.3</w:t>
            </w:r>
          </w:p>
          <w:p w14:paraId="50F0A47C" w14:textId="77777777" w:rsidR="00807F9F" w:rsidRDefault="00807F9F" w:rsidP="00807F9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3.3.4</w:t>
            </w:r>
          </w:p>
          <w:p w14:paraId="7AD469A9" w14:textId="4B7033BE" w:rsidR="00D87B57" w:rsidRPr="00CD63C5" w:rsidRDefault="00807F9F" w:rsidP="00807F9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D87B57" w:rsidRPr="00CD63C5" w14:paraId="5652A243" w14:textId="77777777" w:rsidTr="001E49BC">
        <w:trPr>
          <w:trHeight w:val="340"/>
        </w:trPr>
        <w:tc>
          <w:tcPr>
            <w:tcW w:w="1488" w:type="pct"/>
            <w:hideMark/>
          </w:tcPr>
          <w:p w14:paraId="41A1D7D9" w14:textId="79982D7E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Монитор профессиональный</w:t>
            </w:r>
          </w:p>
        </w:tc>
        <w:tc>
          <w:tcPr>
            <w:tcW w:w="1439" w:type="pct"/>
            <w:hideMark/>
          </w:tcPr>
          <w:p w14:paraId="78E26A4F" w14:textId="50C25A75" w:rsidR="00D87B57" w:rsidRPr="00CD63C5" w:rsidRDefault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-х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439" w:type="pct"/>
            <w:hideMark/>
          </w:tcPr>
          <w:p w14:paraId="211547AC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3" w:type="pct"/>
          </w:tcPr>
          <w:p w14:paraId="486B4569" w14:textId="23085555" w:rsidR="00D87B57" w:rsidRPr="00CD63C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D87B57" w:rsidRPr="00CD63C5" w14:paraId="249F30A9" w14:textId="77777777" w:rsidTr="001E49BC">
        <w:trPr>
          <w:trHeight w:val="340"/>
        </w:trPr>
        <w:tc>
          <w:tcPr>
            <w:tcW w:w="1488" w:type="pct"/>
            <w:hideMark/>
          </w:tcPr>
          <w:p w14:paraId="3B27CB5E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 мышь проводная или беспроводная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и клавиатура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проводная</w:t>
            </w:r>
          </w:p>
        </w:tc>
        <w:tc>
          <w:tcPr>
            <w:tcW w:w="1439" w:type="pct"/>
            <w:hideMark/>
          </w:tcPr>
          <w:p w14:paraId="00B1A5A0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439" w:type="pct"/>
            <w:hideMark/>
          </w:tcPr>
          <w:p w14:paraId="3A2BA1C0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3" w:type="pct"/>
          </w:tcPr>
          <w:p w14:paraId="36E90630" w14:textId="35DB5C42" w:rsidR="00D87B57" w:rsidRPr="00CD63C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D87B57" w:rsidRPr="00CD63C5" w14:paraId="4A494A4B" w14:textId="77777777" w:rsidTr="001E49BC">
        <w:trPr>
          <w:trHeight w:val="340"/>
        </w:trPr>
        <w:tc>
          <w:tcPr>
            <w:tcW w:w="1488" w:type="pct"/>
            <w:hideMark/>
          </w:tcPr>
          <w:p w14:paraId="0A1A9957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Абонентски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й телефонный терминал проводной</w:t>
            </w:r>
          </w:p>
        </w:tc>
        <w:tc>
          <w:tcPr>
            <w:tcW w:w="1439" w:type="pct"/>
            <w:hideMark/>
          </w:tcPr>
          <w:p w14:paraId="39795F32" w14:textId="617FA4F4" w:rsidR="00D87B57" w:rsidRPr="00CD63C5" w:rsidRDefault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439" w:type="pct"/>
            <w:hideMark/>
          </w:tcPr>
          <w:p w14:paraId="0045CAAC" w14:textId="22C02E13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АТС мо</w:t>
            </w:r>
            <w:r w:rsidR="00A416DE"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CD63C5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="0079296B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или аналоговый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телефонный терминал</w:t>
            </w:r>
            <w:r w:rsidR="0079296B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07CE33B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226117F" w14:textId="6015E65C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Тип предоставляемого абонентского телефонного терминала (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="0079296B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24049F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цифровой, ана</w:t>
            </w:r>
            <w:r w:rsidR="0079296B">
              <w:rPr>
                <w:rFonts w:eastAsia="Times New Roman"/>
                <w:sz w:val="20"/>
                <w:szCs w:val="20"/>
                <w:lang w:eastAsia="ru-RU"/>
              </w:rPr>
              <w:t xml:space="preserve">логовый) определяется с учетом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технических возможностей и складских запасов.</w:t>
            </w:r>
          </w:p>
        </w:tc>
        <w:tc>
          <w:tcPr>
            <w:tcW w:w="633" w:type="pct"/>
          </w:tcPr>
          <w:p w14:paraId="297A0CC9" w14:textId="26E4A55C" w:rsidR="00D87B57" w:rsidRPr="00CD63C5" w:rsidRDefault="00807F9F" w:rsidP="00807F9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D87B57" w14:paraId="26C63ADF" w14:textId="77777777" w:rsidTr="001E49BC">
        <w:trPr>
          <w:trHeight w:val="340"/>
        </w:trPr>
        <w:tc>
          <w:tcPr>
            <w:tcW w:w="1488" w:type="pct"/>
          </w:tcPr>
          <w:p w14:paraId="78B3FFD3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Смартфон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для руководителя улучшенный</w:t>
            </w:r>
          </w:p>
        </w:tc>
        <w:tc>
          <w:tcPr>
            <w:tcW w:w="1439" w:type="pct"/>
          </w:tcPr>
          <w:p w14:paraId="2C6A4707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-х шт.</w:t>
            </w:r>
          </w:p>
        </w:tc>
        <w:tc>
          <w:tcPr>
            <w:tcW w:w="1439" w:type="pct"/>
          </w:tcPr>
          <w:p w14:paraId="04339750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IOS</w:t>
            </w:r>
            <w:r w:rsidRPr="00F92250">
              <w:rPr>
                <w:rFonts w:eastAsia="Times New Roman"/>
                <w:sz w:val="20"/>
                <w:szCs w:val="20"/>
                <w:lang w:eastAsia="ru-RU"/>
              </w:rPr>
              <w:t xml:space="preserve"> /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Android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габариты выбираются в соответствии с потребностями пользователя в пределах параметров, указанных в актуальной версии Бюллетеня.</w:t>
            </w:r>
          </w:p>
        </w:tc>
        <w:tc>
          <w:tcPr>
            <w:tcW w:w="633" w:type="pct"/>
          </w:tcPr>
          <w:p w14:paraId="4A407B47" w14:textId="55EE7252" w:rsidR="00D87B57" w:rsidRDefault="00807F9F" w:rsidP="00EB213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D87B57" w14:paraId="7F9BE734" w14:textId="77777777" w:rsidTr="001E49BC">
        <w:trPr>
          <w:trHeight w:val="340"/>
        </w:trPr>
        <w:tc>
          <w:tcPr>
            <w:tcW w:w="1488" w:type="pct"/>
            <w:tcBorders>
              <w:bottom w:val="single" w:sz="6" w:space="0" w:color="auto"/>
            </w:tcBorders>
          </w:tcPr>
          <w:p w14:paraId="1DCD3BF4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Планшет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ный компьютер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для руководителя улучшенный</w:t>
            </w:r>
          </w:p>
        </w:tc>
        <w:tc>
          <w:tcPr>
            <w:tcW w:w="1439" w:type="pct"/>
            <w:tcBorders>
              <w:bottom w:val="single" w:sz="6" w:space="0" w:color="auto"/>
            </w:tcBorders>
          </w:tcPr>
          <w:p w14:paraId="6581C94B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439" w:type="pct"/>
            <w:tcBorders>
              <w:bottom w:val="single" w:sz="6" w:space="0" w:color="auto"/>
            </w:tcBorders>
          </w:tcPr>
          <w:p w14:paraId="3F14314A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IOS</w:t>
            </w:r>
            <w:r w:rsidRPr="00F92250">
              <w:rPr>
                <w:rFonts w:eastAsia="Times New Roman"/>
                <w:sz w:val="20"/>
                <w:szCs w:val="20"/>
                <w:lang w:eastAsia="ru-RU"/>
              </w:rPr>
              <w:t xml:space="preserve"> /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Android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габариты выбираются в соответствии с потребностями пользователя</w:t>
            </w:r>
            <w:r w:rsidRPr="0031495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14:paraId="04B3C512" w14:textId="49150BDC" w:rsidR="00D87B57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3.9.3</w:t>
            </w:r>
          </w:p>
        </w:tc>
      </w:tr>
      <w:tr w:rsidR="00D87B57" w:rsidRPr="00DE6960" w14:paraId="3D8839DE" w14:textId="77777777" w:rsidTr="001E49BC">
        <w:trPr>
          <w:trHeight w:val="340"/>
        </w:trPr>
        <w:tc>
          <w:tcPr>
            <w:tcW w:w="1488" w:type="pct"/>
            <w:tcBorders>
              <w:top w:val="single" w:sz="6" w:space="0" w:color="auto"/>
              <w:bottom w:val="single" w:sz="4" w:space="0" w:color="auto"/>
            </w:tcBorders>
          </w:tcPr>
          <w:p w14:paraId="1B01A16A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SIM-карта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</w:tcPr>
          <w:p w14:paraId="289A2C29" w14:textId="0336CB17" w:rsidR="00D87B57" w:rsidRPr="0098189A" w:rsidRDefault="00D87B57" w:rsidP="0098189A">
            <w:pPr>
              <w:tabs>
                <w:tab w:val="left" w:pos="567"/>
              </w:tabs>
              <w:spacing w:before="6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8189A"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</w:t>
            </w:r>
            <w:r w:rsidR="0098189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8189A" w:rsidRPr="00994B3E">
              <w:rPr>
                <w:rFonts w:eastAsia="Times New Roman"/>
                <w:sz w:val="20"/>
                <w:szCs w:val="20"/>
                <w:lang w:eastAsia="ru-RU"/>
              </w:rPr>
              <w:t>выдаваемых работнику</w:t>
            </w:r>
            <w:r w:rsidRPr="00994B3E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  <w:p w14:paraId="3D9CF3C4" w14:textId="77777777" w:rsidR="00D87B57" w:rsidRPr="00DE6960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6E16FB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49407BFF" w14:textId="77777777" w:rsidR="00D87B57" w:rsidRPr="00DE6960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E6960">
              <w:rPr>
                <w:rFonts w:eastAsia="Times New Roman"/>
                <w:sz w:val="20"/>
                <w:szCs w:val="20"/>
                <w:lang w:eastAsia="ru-RU"/>
              </w:rPr>
              <w:t>смартфонов,</w:t>
            </w:r>
          </w:p>
          <w:p w14:paraId="49E1BEA7" w14:textId="77777777" w:rsidR="00D87B57" w:rsidRPr="00DE6960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6E16FB">
              <w:rPr>
                <w:rFonts w:eastAsia="Times New Roman"/>
                <w:sz w:val="20"/>
                <w:szCs w:val="20"/>
                <w:lang w:eastAsia="ru-RU"/>
              </w:rPr>
              <w:t>планшетных компьютеров,</w:t>
            </w:r>
          </w:p>
          <w:p w14:paraId="1E8E0BD9" w14:textId="4F50F39D" w:rsidR="00400CFF" w:rsidRDefault="00400CFF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персональных спутниковых телефонов</w:t>
            </w:r>
            <w:r w:rsidR="0079296B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14:paraId="745BDE69" w14:textId="163F8996" w:rsidR="00D87B57" w:rsidRPr="00DE6960" w:rsidRDefault="00D87B57" w:rsidP="008457B5">
            <w:pPr>
              <w:pStyle w:val="ab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6E16FB">
              <w:rPr>
                <w:rFonts w:eastAsia="Times New Roman"/>
                <w:sz w:val="20"/>
                <w:szCs w:val="20"/>
                <w:lang w:eastAsia="ru-RU"/>
              </w:rPr>
              <w:t>устройств</w:t>
            </w:r>
            <w:r w:rsidRPr="00DE6960">
              <w:rPr>
                <w:rFonts w:eastAsia="Times New Roman"/>
                <w:sz w:val="20"/>
                <w:szCs w:val="20"/>
                <w:lang w:eastAsia="ru-RU"/>
              </w:rPr>
              <w:t xml:space="preserve"> мобильного доступа в Интернет или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 xml:space="preserve"> ПК переносных со встроенным GSM/LTE модемо</w:t>
            </w:r>
            <w:r w:rsidRPr="00DE6960">
              <w:rPr>
                <w:rFonts w:eastAsia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</w:tcPr>
          <w:p w14:paraId="037068DF" w14:textId="77777777" w:rsidR="00D87B57" w:rsidRPr="00DE6960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E6960">
              <w:rPr>
                <w:rFonts w:eastAsia="Times New Roman"/>
                <w:sz w:val="20"/>
                <w:szCs w:val="20"/>
                <w:lang w:eastAsia="ru-RU"/>
              </w:rPr>
              <w:t xml:space="preserve">Допускается 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 xml:space="preserve">выдача 2 </w:t>
            </w:r>
            <w:r w:rsidRPr="00DE6960">
              <w:rPr>
                <w:rFonts w:eastAsia="Times New Roman"/>
                <w:sz w:val="20"/>
                <w:szCs w:val="20"/>
                <w:lang w:eastAsia="ru-RU"/>
              </w:rPr>
              <w:t>SIM-карт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 xml:space="preserve"> на устройство</w:t>
            </w:r>
            <w:r w:rsidRPr="00DE6960">
              <w:rPr>
                <w:rFonts w:eastAsia="Times New Roman"/>
                <w:sz w:val="20"/>
                <w:szCs w:val="20"/>
                <w:lang w:eastAsia="ru-RU"/>
              </w:rPr>
              <w:t xml:space="preserve"> класса Dual-SIM)</w:t>
            </w:r>
          </w:p>
          <w:p w14:paraId="0A73D6E8" w14:textId="77777777" w:rsidR="00D87B57" w:rsidRPr="00DE6960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190835FC" w14:textId="5AE640BC" w:rsidR="00D87B57" w:rsidRPr="00DE6960" w:rsidRDefault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6E16FB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 xml:space="preserve">-карта для ПК переносных со встроенным </w:t>
            </w:r>
            <w:r w:rsidRPr="006E16FB">
              <w:rPr>
                <w:rFonts w:eastAsia="Times New Roman"/>
                <w:sz w:val="20"/>
                <w:szCs w:val="20"/>
                <w:lang w:val="en-US" w:eastAsia="ru-RU"/>
              </w:rPr>
              <w:t>GSM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r w:rsidRPr="006E16FB">
              <w:rPr>
                <w:rFonts w:eastAsia="Times New Roman"/>
                <w:sz w:val="20"/>
                <w:szCs w:val="20"/>
                <w:lang w:val="en-US" w:eastAsia="ru-RU"/>
              </w:rPr>
              <w:t>LTE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 xml:space="preserve"> модемом выдается только в случае наличия в </w:t>
            </w:r>
            <w:r w:rsidR="00160FC3">
              <w:rPr>
                <w:rFonts w:eastAsia="Times New Roman"/>
                <w:sz w:val="20"/>
                <w:szCs w:val="20"/>
                <w:lang w:eastAsia="ru-RU"/>
              </w:rPr>
              <w:t xml:space="preserve">ОТП </w:t>
            </w:r>
            <w:r w:rsidR="00F66DCD">
              <w:rPr>
                <w:rFonts w:eastAsia="Times New Roman"/>
                <w:sz w:val="20"/>
                <w:szCs w:val="20"/>
                <w:lang w:eastAsia="ru-RU"/>
              </w:rPr>
              <w:t>работника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D7A91">
              <w:rPr>
                <w:sz w:val="20"/>
              </w:rPr>
              <w:t>устройств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4D7A91">
              <w:rPr>
                <w:sz w:val="20"/>
              </w:rPr>
              <w:t xml:space="preserve"> мобильного доступа в Интернет. SIM</w:t>
            </w:r>
            <w:r w:rsidRPr="006E16FB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D7A91">
              <w:rPr>
                <w:sz w:val="20"/>
              </w:rPr>
              <w:t>карта выдается только на одно из устройств.</w:t>
            </w:r>
          </w:p>
        </w:tc>
        <w:tc>
          <w:tcPr>
            <w:tcW w:w="633" w:type="pct"/>
            <w:tcBorders>
              <w:top w:val="single" w:sz="6" w:space="0" w:color="auto"/>
              <w:bottom w:val="single" w:sz="4" w:space="0" w:color="auto"/>
            </w:tcBorders>
          </w:tcPr>
          <w:p w14:paraId="6B0BC4C2" w14:textId="77777777" w:rsidR="00D87B57" w:rsidRPr="00DE6960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D87B57" w:rsidRPr="00CD63C5" w14:paraId="057529D5" w14:textId="77777777" w:rsidTr="001E49BC">
        <w:trPr>
          <w:trHeight w:val="340"/>
        </w:trPr>
        <w:tc>
          <w:tcPr>
            <w:tcW w:w="1488" w:type="pct"/>
            <w:tcBorders>
              <w:top w:val="single" w:sz="4" w:space="0" w:color="auto"/>
            </w:tcBorders>
            <w:hideMark/>
          </w:tcPr>
          <w:p w14:paraId="2E20C900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439" w:type="pct"/>
            <w:tcBorders>
              <w:top w:val="single" w:sz="4" w:space="0" w:color="auto"/>
            </w:tcBorders>
            <w:hideMark/>
          </w:tcPr>
          <w:p w14:paraId="3ACBC630" w14:textId="6E21BF46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10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439" w:type="pct"/>
            <w:tcBorders>
              <w:top w:val="single" w:sz="4" w:space="0" w:color="auto"/>
            </w:tcBorders>
            <w:hideMark/>
          </w:tcPr>
          <w:p w14:paraId="367EFA54" w14:textId="4569080E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почтового ящика составляет 5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05628A8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4627B17" w14:textId="77777777" w:rsidR="00D87B57" w:rsidRPr="00CD63C5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633" w:type="pct"/>
            <w:tcBorders>
              <w:top w:val="single" w:sz="4" w:space="0" w:color="auto"/>
            </w:tcBorders>
          </w:tcPr>
          <w:p w14:paraId="1118F4D4" w14:textId="77777777" w:rsidR="00D87B57" w:rsidRDefault="00D87B57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EA2FE3B" w14:textId="77777777" w:rsidR="00D87B57" w:rsidRDefault="00D87B57" w:rsidP="00D87B57">
      <w:pPr>
        <w:pStyle w:val="S4"/>
      </w:pPr>
    </w:p>
    <w:p w14:paraId="6DFFE330" w14:textId="041754A9" w:rsidR="00D87B57" w:rsidRDefault="00D87B57" w:rsidP="00D87B57">
      <w:pPr>
        <w:pStyle w:val="S4"/>
      </w:pPr>
      <w:r>
        <w:t>Конфигурация дополнительных ИТ-активов ОТ</w:t>
      </w:r>
      <w:r w:rsidRPr="002C687A">
        <w:t>П</w:t>
      </w:r>
      <w:r>
        <w:t xml:space="preserve"> «Топ-м</w:t>
      </w:r>
      <w:r w:rsidR="008457B5">
        <w:t>енеджер» представлена в Таблице </w:t>
      </w:r>
      <w:r>
        <w:t xml:space="preserve">4. </w:t>
      </w:r>
    </w:p>
    <w:p w14:paraId="0CBBACC4" w14:textId="77777777" w:rsidR="00D87B57" w:rsidRDefault="00D87B57" w:rsidP="00D87B57">
      <w:pPr>
        <w:pStyle w:val="S4"/>
      </w:pPr>
    </w:p>
    <w:p w14:paraId="16DF864A" w14:textId="77777777" w:rsidR="00D87B57" w:rsidRPr="00A3279D" w:rsidRDefault="00D87B57" w:rsidP="00D87B57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82F895F" w14:textId="77777777" w:rsidR="00D87B57" w:rsidRPr="00A3279D" w:rsidRDefault="00D87B57" w:rsidP="00D87B57">
      <w:pPr>
        <w:pStyle w:val="Se"/>
        <w:spacing w:after="60"/>
        <w:rPr>
          <w:rFonts w:eastAsia="Calibri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«Топ-менеджер»</w:t>
      </w:r>
    </w:p>
    <w:tbl>
      <w:tblPr>
        <w:tblW w:w="98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2441"/>
        <w:gridCol w:w="2835"/>
        <w:gridCol w:w="1641"/>
      </w:tblGrid>
      <w:tr w:rsidR="00D87B57" w:rsidRPr="00CD63C5" w14:paraId="7AE745EF" w14:textId="77777777" w:rsidTr="002A3DC3">
        <w:trPr>
          <w:trHeight w:val="420"/>
          <w:tblHeader/>
        </w:trPr>
        <w:tc>
          <w:tcPr>
            <w:tcW w:w="29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2B5B5BC" w14:textId="77777777" w:rsidR="00D87B57" w:rsidRPr="00CD63C5" w:rsidRDefault="00D87B57" w:rsidP="008457B5">
            <w:pPr>
              <w:pStyle w:val="S12"/>
              <w:keepNext w:val="0"/>
              <w:keepLines/>
            </w:pPr>
            <w:r w:rsidRPr="00CD63C5">
              <w:t>ИТ-АКТИВЫ</w:t>
            </w:r>
          </w:p>
        </w:tc>
        <w:tc>
          <w:tcPr>
            <w:tcW w:w="24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009DE4A" w14:textId="6F8EE5CF" w:rsidR="00D87B57" w:rsidRPr="00CD63C5" w:rsidRDefault="005E0C3D" w:rsidP="008457B5">
            <w:pPr>
              <w:pStyle w:val="S12"/>
              <w:keepNext w:val="0"/>
              <w:keepLines/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5A1936D" w14:textId="77777777" w:rsidR="00D87B57" w:rsidRPr="00CD63C5" w:rsidRDefault="00D87B57" w:rsidP="008457B5">
            <w:pPr>
              <w:pStyle w:val="S12"/>
              <w:keepNext w:val="0"/>
              <w:keepLines/>
            </w:pPr>
            <w:r w:rsidRPr="00CD63C5">
              <w:t>КОММЕНТАРИЙ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2A18E92" w14:textId="551F76DB" w:rsidR="00D87B57" w:rsidRPr="00CD63C5" w:rsidRDefault="00D87B57" w:rsidP="008457B5">
            <w:pPr>
              <w:pStyle w:val="S12"/>
              <w:keepNext w:val="0"/>
              <w:keepLines/>
            </w:pPr>
            <w:r>
              <w:t xml:space="preserve">подраздел </w:t>
            </w:r>
            <w:r w:rsidR="002C687A">
              <w:t xml:space="preserve">/ ПУНКТ </w:t>
            </w:r>
            <w:r w:rsidR="002A3DC3">
              <w:t>НАСТОЯЩИХ МЕТОДИЧЕСКИХ УКАЗАНИЙ</w:t>
            </w:r>
          </w:p>
        </w:tc>
      </w:tr>
      <w:tr w:rsidR="00D87B57" w:rsidRPr="00CD63C5" w14:paraId="5488A8B5" w14:textId="77777777" w:rsidTr="002A3DC3">
        <w:trPr>
          <w:trHeight w:val="201"/>
          <w:tblHeader/>
        </w:trPr>
        <w:tc>
          <w:tcPr>
            <w:tcW w:w="29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72EC4B" w14:textId="77777777" w:rsidR="00D87B57" w:rsidRPr="00CD63C5" w:rsidRDefault="00D87B57" w:rsidP="008457B5">
            <w:pPr>
              <w:pStyle w:val="S12"/>
              <w:keepNext w:val="0"/>
              <w:keepLines/>
            </w:pPr>
            <w:r w:rsidRPr="00CD63C5">
              <w:t>1</w:t>
            </w:r>
          </w:p>
        </w:tc>
        <w:tc>
          <w:tcPr>
            <w:tcW w:w="24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DFC67F" w14:textId="77777777" w:rsidR="00D87B57" w:rsidRPr="00CD63C5" w:rsidRDefault="00D87B57" w:rsidP="008457B5">
            <w:pPr>
              <w:pStyle w:val="S12"/>
              <w:keepNext w:val="0"/>
              <w:keepLines/>
            </w:pPr>
            <w:r w:rsidRPr="00CD63C5">
              <w:t>2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CEDA64" w14:textId="77777777" w:rsidR="00D87B57" w:rsidRPr="00CD63C5" w:rsidRDefault="00D87B57" w:rsidP="008457B5">
            <w:pPr>
              <w:pStyle w:val="S12"/>
              <w:keepNext w:val="0"/>
              <w:keepLines/>
            </w:pPr>
            <w:r>
              <w:t>3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59D09AA" w14:textId="77777777" w:rsidR="00D87B57" w:rsidRDefault="00D87B57" w:rsidP="008457B5">
            <w:pPr>
              <w:pStyle w:val="S12"/>
              <w:keepNext w:val="0"/>
              <w:keepLines/>
            </w:pPr>
            <w:r>
              <w:t>4</w:t>
            </w:r>
          </w:p>
        </w:tc>
      </w:tr>
      <w:tr w:rsidR="00D87B57" w:rsidRPr="00CD63C5" w14:paraId="4EC1DE9C" w14:textId="77777777" w:rsidTr="002A3DC3">
        <w:trPr>
          <w:trHeight w:val="340"/>
        </w:trPr>
        <w:tc>
          <w:tcPr>
            <w:tcW w:w="2931" w:type="dxa"/>
          </w:tcPr>
          <w:p w14:paraId="19BCFB74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ПК переносной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о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блегченный</w:t>
            </w:r>
          </w:p>
        </w:tc>
        <w:tc>
          <w:tcPr>
            <w:tcW w:w="2441" w:type="dxa"/>
          </w:tcPr>
          <w:p w14:paraId="02074080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2835" w:type="dxa"/>
          </w:tcPr>
          <w:p w14:paraId="6B421A2E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</w:tcPr>
          <w:p w14:paraId="61F352F1" w14:textId="573340D0" w:rsidR="00D87B57" w:rsidRPr="00CD63C5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3.3.3</w:t>
            </w:r>
          </w:p>
        </w:tc>
      </w:tr>
      <w:tr w:rsidR="00D87B57" w:rsidRPr="00CD63C5" w14:paraId="20CCA5DC" w14:textId="77777777" w:rsidTr="002A3DC3">
        <w:trPr>
          <w:trHeight w:val="340"/>
        </w:trPr>
        <w:tc>
          <w:tcPr>
            <w:tcW w:w="2931" w:type="dxa"/>
          </w:tcPr>
          <w:p w14:paraId="7E85F88F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 мышь проводная или беспроводная</w:t>
            </w:r>
          </w:p>
        </w:tc>
        <w:tc>
          <w:tcPr>
            <w:tcW w:w="2441" w:type="dxa"/>
          </w:tcPr>
          <w:p w14:paraId="749D89BF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2835" w:type="dxa"/>
          </w:tcPr>
          <w:p w14:paraId="5ABA51B5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Дополнительная компьютерная мышь для ПК переносного</w:t>
            </w:r>
          </w:p>
        </w:tc>
        <w:tc>
          <w:tcPr>
            <w:tcW w:w="1641" w:type="dxa"/>
          </w:tcPr>
          <w:p w14:paraId="38DD6731" w14:textId="04C7185A" w:rsidR="00D87B57" w:rsidRDefault="00807F9F" w:rsidP="00807F9F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D87B57" w:rsidRPr="00CD63C5" w14:paraId="626B8E53" w14:textId="77777777" w:rsidTr="002A3DC3">
        <w:trPr>
          <w:trHeight w:val="340"/>
        </w:trPr>
        <w:tc>
          <w:tcPr>
            <w:tcW w:w="2931" w:type="dxa"/>
            <w:hideMark/>
          </w:tcPr>
          <w:p w14:paraId="6603A157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СМНИ</w:t>
            </w:r>
          </w:p>
        </w:tc>
        <w:tc>
          <w:tcPr>
            <w:tcW w:w="2441" w:type="dxa"/>
            <w:hideMark/>
          </w:tcPr>
          <w:p w14:paraId="34517E31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835" w:type="dxa"/>
            <w:hideMark/>
          </w:tcPr>
          <w:p w14:paraId="3562F3BF" w14:textId="33EAD315" w:rsidR="00616F50" w:rsidRPr="00616F50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Флеш-накопитель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USB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</w:t>
            </w:r>
            <w:r w:rsidRPr="00004B78">
              <w:rPr>
                <w:rFonts w:eastAsia="Times New Roman"/>
                <w:sz w:val="20"/>
                <w:szCs w:val="20"/>
                <w:lang w:eastAsia="ru-RU"/>
              </w:rPr>
              <w:t>нешний жесткий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диск</w:t>
            </w:r>
            <w:r w:rsidRPr="00004B78">
              <w:rPr>
                <w:rFonts w:eastAsia="Times New Roman"/>
                <w:sz w:val="20"/>
                <w:szCs w:val="20"/>
                <w:lang w:eastAsia="ru-RU"/>
              </w:rPr>
              <w:t xml:space="preserve"> или твердотельный накопитель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1" w:type="dxa"/>
          </w:tcPr>
          <w:p w14:paraId="302DA6FA" w14:textId="7D6A1E83" w:rsidR="00D87B57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3.6.3</w:t>
            </w:r>
          </w:p>
        </w:tc>
      </w:tr>
      <w:tr w:rsidR="00D87B57" w:rsidRPr="00CD63C5" w14:paraId="1C4AF9DC" w14:textId="77777777" w:rsidTr="002A3DC3">
        <w:trPr>
          <w:trHeight w:val="340"/>
        </w:trPr>
        <w:tc>
          <w:tcPr>
            <w:tcW w:w="2931" w:type="dxa"/>
            <w:hideMark/>
          </w:tcPr>
          <w:p w14:paraId="533FE742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Устройства мобильного доступа в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2441" w:type="dxa"/>
            <w:hideMark/>
          </w:tcPr>
          <w:p w14:paraId="5597B866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2835" w:type="dxa"/>
            <w:hideMark/>
          </w:tcPr>
          <w:p w14:paraId="388A10B3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</w:tcPr>
          <w:p w14:paraId="23AF6F3B" w14:textId="00E7828C" w:rsidR="00D87B57" w:rsidRPr="00CD63C5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3.6.4</w:t>
            </w:r>
          </w:p>
        </w:tc>
      </w:tr>
      <w:tr w:rsidR="00D87B57" w:rsidRPr="00CD63C5" w14:paraId="03FFFDD2" w14:textId="77777777" w:rsidTr="002A3DC3">
        <w:trPr>
          <w:trHeight w:val="340"/>
        </w:trPr>
        <w:tc>
          <w:tcPr>
            <w:tcW w:w="2931" w:type="dxa"/>
            <w:tcBorders>
              <w:bottom w:val="single" w:sz="6" w:space="0" w:color="auto"/>
            </w:tcBorders>
          </w:tcPr>
          <w:p w14:paraId="03603515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цифровой терминал беспроводной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DECT</w:t>
            </w:r>
            <w:r w:rsidRPr="006330D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Wi</w:t>
            </w:r>
            <w:r w:rsidRPr="006330DE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Fi</w:t>
            </w:r>
            <w:r w:rsidRPr="006330DE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41" w:type="dxa"/>
            <w:tcBorders>
              <w:bottom w:val="single" w:sz="6" w:space="0" w:color="auto"/>
            </w:tcBorders>
          </w:tcPr>
          <w:p w14:paraId="1CE11709" w14:textId="5B8E58CE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023D74C9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  <w:tcBorders>
              <w:bottom w:val="single" w:sz="6" w:space="0" w:color="auto"/>
            </w:tcBorders>
          </w:tcPr>
          <w:p w14:paraId="0AB6058F" w14:textId="163C2DA8" w:rsidR="00D87B57" w:rsidRPr="00CD63C5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D87B57" w:rsidRPr="00CD63C5" w14:paraId="1701E21C" w14:textId="77777777" w:rsidTr="002A3DC3">
        <w:trPr>
          <w:trHeight w:val="340"/>
        </w:trPr>
        <w:tc>
          <w:tcPr>
            <w:tcW w:w="2931" w:type="dxa"/>
            <w:tcBorders>
              <w:top w:val="single" w:sz="6" w:space="0" w:color="auto"/>
              <w:bottom w:val="single" w:sz="4" w:space="0" w:color="auto"/>
            </w:tcBorders>
          </w:tcPr>
          <w:p w14:paraId="0EB9149C" w14:textId="66FFEB7C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Конференц-телефон</w:t>
            </w:r>
          </w:p>
        </w:tc>
        <w:tc>
          <w:tcPr>
            <w:tcW w:w="2441" w:type="dxa"/>
            <w:tcBorders>
              <w:top w:val="single" w:sz="6" w:space="0" w:color="auto"/>
              <w:bottom w:val="single" w:sz="4" w:space="0" w:color="auto"/>
            </w:tcBorders>
          </w:tcPr>
          <w:p w14:paraId="6D585926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4" w:space="0" w:color="auto"/>
            </w:tcBorders>
          </w:tcPr>
          <w:p w14:paraId="7160EDC1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single" w:sz="6" w:space="0" w:color="auto"/>
              <w:bottom w:val="single" w:sz="4" w:space="0" w:color="auto"/>
            </w:tcBorders>
          </w:tcPr>
          <w:p w14:paraId="2E8DF522" w14:textId="101EB96C" w:rsidR="00D87B57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D87B57" w:rsidRPr="00CD63C5" w14:paraId="28A72768" w14:textId="77777777" w:rsidTr="008457B5">
        <w:trPr>
          <w:trHeight w:val="2025"/>
        </w:trPr>
        <w:tc>
          <w:tcPr>
            <w:tcW w:w="2931" w:type="dxa"/>
            <w:tcBorders>
              <w:top w:val="single" w:sz="4" w:space="0" w:color="auto"/>
            </w:tcBorders>
            <w:hideMark/>
          </w:tcPr>
          <w:p w14:paraId="3E4C0DF6" w14:textId="054917E8" w:rsidR="00D87B57" w:rsidRPr="00CD63C5" w:rsidRDefault="00D87B57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Принтер цветной печати формат A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6C05C47" w14:textId="57862736" w:rsidR="00D87B57" w:rsidRPr="00CD63C5" w:rsidRDefault="00D87B57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CA0D554" w14:textId="72842758" w:rsidR="00D87B57" w:rsidRPr="00CD63C5" w:rsidRDefault="002C6E02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D87B57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А4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124C092" w14:textId="674D9ADF" w:rsidR="00D87B57" w:rsidRPr="00CD63C5" w:rsidRDefault="002C6E02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D87B57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А4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</w:tcBorders>
            <w:hideMark/>
          </w:tcPr>
          <w:p w14:paraId="59FC7EB3" w14:textId="0069902B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hideMark/>
          </w:tcPr>
          <w:p w14:paraId="469574D0" w14:textId="779B52CB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Персональное использование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EAF3CF5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3C26456" w14:textId="28072A41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</w:tcBorders>
          </w:tcPr>
          <w:p w14:paraId="63900F48" w14:textId="1DFFFA9C" w:rsidR="00D87B57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D87B57" w:rsidRPr="00CD63C5" w14:paraId="23F5C224" w14:textId="77777777" w:rsidTr="008457B5">
        <w:trPr>
          <w:trHeight w:val="2142"/>
        </w:trPr>
        <w:tc>
          <w:tcPr>
            <w:tcW w:w="2931" w:type="dxa"/>
            <w:hideMark/>
          </w:tcPr>
          <w:p w14:paraId="2F9F89FD" w14:textId="633DF999" w:rsidR="00D87B57" w:rsidRPr="00CD63C5" w:rsidRDefault="00D87B57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Принтер цветной печати формат А3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67D7426" w14:textId="00C27563" w:rsidR="00D87B57" w:rsidRPr="00CD63C5" w:rsidRDefault="00D87B57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А3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5DD82FC" w14:textId="28BF17D2" w:rsidR="00D87B57" w:rsidRPr="00CD63C5" w:rsidRDefault="002C6E02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D87B57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А3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DF6EBB0" w14:textId="48A684CF" w:rsidR="00D87B57" w:rsidRPr="00CD63C5" w:rsidRDefault="002C6E02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D87B57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А3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41" w:type="dxa"/>
            <w:hideMark/>
          </w:tcPr>
          <w:p w14:paraId="04BCBF98" w14:textId="010E4499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2835" w:type="dxa"/>
            <w:hideMark/>
          </w:tcPr>
          <w:p w14:paraId="580ED90C" w14:textId="6FE3AEDB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Персональное использование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CA98F5B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1FED626A" w14:textId="1972DC36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  <w:r w:rsidR="00E018D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1" w:type="dxa"/>
          </w:tcPr>
          <w:p w14:paraId="70E53381" w14:textId="61207812" w:rsidR="00D87B57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3.8.2</w:t>
            </w:r>
          </w:p>
        </w:tc>
      </w:tr>
      <w:tr w:rsidR="00D87B57" w:rsidRPr="00CD63C5" w14:paraId="468D967C" w14:textId="77777777" w:rsidTr="002A3DC3">
        <w:trPr>
          <w:trHeight w:val="340"/>
        </w:trPr>
        <w:tc>
          <w:tcPr>
            <w:tcW w:w="2931" w:type="dxa"/>
            <w:hideMark/>
          </w:tcPr>
          <w:p w14:paraId="2625B6AC" w14:textId="5BBB5757" w:rsidR="00D87B57" w:rsidRPr="00CD63C5" w:rsidRDefault="00FB5254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Сканер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локальный</w:t>
            </w:r>
          </w:p>
        </w:tc>
        <w:tc>
          <w:tcPr>
            <w:tcW w:w="2441" w:type="dxa"/>
            <w:hideMark/>
          </w:tcPr>
          <w:p w14:paraId="0FDDA4ED" w14:textId="0F8D0A5B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 w:rsidR="004523B5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2835" w:type="dxa"/>
            <w:hideMark/>
          </w:tcPr>
          <w:p w14:paraId="450CD3AA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</w:tcPr>
          <w:p w14:paraId="18210A1C" w14:textId="044E7E64" w:rsidR="00D87B57" w:rsidRPr="00CD63C5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3.8.3</w:t>
            </w:r>
          </w:p>
        </w:tc>
      </w:tr>
      <w:tr w:rsidR="00D87B57" w:rsidRPr="00CD63C5" w14:paraId="75F1F0F9" w14:textId="77777777" w:rsidTr="002A3DC3">
        <w:trPr>
          <w:trHeight w:val="340"/>
        </w:trPr>
        <w:tc>
          <w:tcPr>
            <w:tcW w:w="2931" w:type="dxa"/>
            <w:hideMark/>
          </w:tcPr>
          <w:p w14:paraId="40D2E35F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Персональный с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путниковый телефон</w:t>
            </w:r>
          </w:p>
        </w:tc>
        <w:tc>
          <w:tcPr>
            <w:tcW w:w="2441" w:type="dxa"/>
            <w:hideMark/>
          </w:tcPr>
          <w:p w14:paraId="7569828F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2835" w:type="dxa"/>
            <w:hideMark/>
          </w:tcPr>
          <w:p w14:paraId="6BC299FD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</w:tcPr>
          <w:p w14:paraId="239A6A6F" w14:textId="67F204F6" w:rsidR="00D87B57" w:rsidRPr="00CD63C5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3.9.4</w:t>
            </w:r>
          </w:p>
        </w:tc>
      </w:tr>
      <w:tr w:rsidR="00D87B57" w:rsidRPr="00CD63C5" w14:paraId="20D51299" w14:textId="77777777" w:rsidTr="002A3DC3">
        <w:trPr>
          <w:trHeight w:val="340"/>
        </w:trPr>
        <w:tc>
          <w:tcPr>
            <w:tcW w:w="2931" w:type="dxa"/>
            <w:hideMark/>
          </w:tcPr>
          <w:p w14:paraId="41C68DE7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Персональная система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видеоконференцсвязи</w:t>
            </w:r>
          </w:p>
        </w:tc>
        <w:tc>
          <w:tcPr>
            <w:tcW w:w="2441" w:type="dxa"/>
            <w:hideMark/>
          </w:tcPr>
          <w:p w14:paraId="793EA045" w14:textId="5406F194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2835" w:type="dxa"/>
            <w:hideMark/>
          </w:tcPr>
          <w:p w14:paraId="1C934F72" w14:textId="4EE3EB84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На выбор из </w:t>
            </w:r>
            <w:r w:rsidR="00E56517">
              <w:rPr>
                <w:rFonts w:eastAsia="Times New Roman"/>
                <w:sz w:val="20"/>
                <w:szCs w:val="20"/>
                <w:lang w:eastAsia="ru-RU"/>
              </w:rPr>
              <w:t xml:space="preserve">следующих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вариантов</w:t>
            </w:r>
            <w:r w:rsidR="00E56517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  <w:p w14:paraId="0C55E436" w14:textId="20EB8A1E" w:rsidR="00E56517" w:rsidRDefault="00E56517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Настольная система видеоконференсвязи</w:t>
            </w:r>
            <w:r w:rsidR="008457B5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2977099" w14:textId="54714EB7" w:rsidR="00E56517" w:rsidRPr="00CD63C5" w:rsidRDefault="00E56517" w:rsidP="008457B5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Напольная система видеконференцсвязи</w:t>
            </w:r>
            <w:r w:rsidR="008457B5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1" w:type="dxa"/>
          </w:tcPr>
          <w:p w14:paraId="36C78F66" w14:textId="4D73A460" w:rsidR="00760362" w:rsidRDefault="00807F9F" w:rsidP="00807F9F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3.10.1</w:t>
            </w:r>
          </w:p>
        </w:tc>
      </w:tr>
      <w:tr w:rsidR="00760362" w:rsidRPr="00CD63C5" w14:paraId="53C7E620" w14:textId="77777777" w:rsidTr="002D01B9">
        <w:trPr>
          <w:trHeight w:val="340"/>
        </w:trPr>
        <w:tc>
          <w:tcPr>
            <w:tcW w:w="2931" w:type="dxa"/>
          </w:tcPr>
          <w:p w14:paraId="41204081" w14:textId="77777777" w:rsidR="00C5230A" w:rsidRDefault="00C5230A" w:rsidP="00D253E1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Персональная система IP-телевидения </w:t>
            </w:r>
          </w:p>
          <w:p w14:paraId="55A568E7" w14:textId="77777777" w:rsidR="00937BF1" w:rsidRDefault="00937BF1" w:rsidP="00C5230A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Персональная система спутникового телевидения</w:t>
            </w:r>
          </w:p>
          <w:p w14:paraId="2937498E" w14:textId="1CF616AF" w:rsidR="00145EB9" w:rsidRPr="00CD63C5" w:rsidRDefault="00C5230A" w:rsidP="00937BF1">
            <w:pPr>
              <w:pStyle w:val="ab"/>
              <w:keepLines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spacing w:before="60"/>
              <w:ind w:left="567" w:hanging="39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Персональная система кабельного телевидения</w:t>
            </w:r>
          </w:p>
        </w:tc>
        <w:tc>
          <w:tcPr>
            <w:tcW w:w="2441" w:type="dxa"/>
          </w:tcPr>
          <w:p w14:paraId="490D9B7C" w14:textId="71E2A878" w:rsidR="00760362" w:rsidRPr="00CD63C5" w:rsidRDefault="00760362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</w:p>
        </w:tc>
        <w:tc>
          <w:tcPr>
            <w:tcW w:w="2835" w:type="dxa"/>
          </w:tcPr>
          <w:p w14:paraId="2A12C827" w14:textId="7B5EC745" w:rsidR="00145EB9" w:rsidRPr="00CD63C5" w:rsidRDefault="00145EB9" w:rsidP="00C5230A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В зависимости от типа используемой в здании системы телевещания может быть установлена персональная система </w:t>
            </w:r>
            <w:r w:rsidRPr="00CD63C5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C5230A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 кабельного</w:t>
            </w:r>
            <w:r w:rsidR="00C5230A">
              <w:rPr>
                <w:rFonts w:eastAsia="Times New Roman"/>
                <w:sz w:val="20"/>
                <w:szCs w:val="20"/>
                <w:lang w:eastAsia="ru-RU"/>
              </w:rPr>
              <w:t xml:space="preserve"> или спутникового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телевидения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1" w:type="dxa"/>
          </w:tcPr>
          <w:p w14:paraId="6875DFEC" w14:textId="77777777" w:rsidR="00807F9F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3.10</w:t>
            </w:r>
          </w:p>
          <w:p w14:paraId="12CB7F5D" w14:textId="77777777" w:rsidR="00807F9F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3.10.2</w:t>
            </w:r>
          </w:p>
          <w:p w14:paraId="2D954D6C" w14:textId="76F0E4CE" w:rsidR="00D253E1" w:rsidRPr="00CD63C5" w:rsidRDefault="00807F9F" w:rsidP="00807F9F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3.10.3</w:t>
            </w:r>
          </w:p>
        </w:tc>
      </w:tr>
      <w:tr w:rsidR="00D87B57" w:rsidRPr="00CD63C5" w14:paraId="4CBC55B5" w14:textId="77777777" w:rsidTr="002A3DC3">
        <w:trPr>
          <w:trHeight w:val="340"/>
        </w:trPr>
        <w:tc>
          <w:tcPr>
            <w:tcW w:w="2931" w:type="dxa"/>
            <w:tcBorders>
              <w:bottom w:val="single" w:sz="6" w:space="0" w:color="auto"/>
            </w:tcBorders>
          </w:tcPr>
          <w:p w14:paraId="3EADB290" w14:textId="23E1E05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Цифровой мультимедийный проигрыватель</w:t>
            </w:r>
          </w:p>
        </w:tc>
        <w:tc>
          <w:tcPr>
            <w:tcW w:w="2441" w:type="dxa"/>
            <w:tcBorders>
              <w:bottom w:val="single" w:sz="6" w:space="0" w:color="auto"/>
            </w:tcBorders>
          </w:tcPr>
          <w:p w14:paraId="28A82185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551AB1AC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  <w:tcBorders>
              <w:bottom w:val="single" w:sz="6" w:space="0" w:color="auto"/>
            </w:tcBorders>
          </w:tcPr>
          <w:p w14:paraId="7C1F02D3" w14:textId="52FCEA7C" w:rsidR="00760362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3.10.4</w:t>
            </w:r>
          </w:p>
        </w:tc>
      </w:tr>
      <w:tr w:rsidR="00D87B57" w14:paraId="5EAEE90C" w14:textId="77777777" w:rsidTr="002A3DC3">
        <w:trPr>
          <w:trHeight w:val="355"/>
        </w:trPr>
        <w:tc>
          <w:tcPr>
            <w:tcW w:w="2931" w:type="dxa"/>
            <w:tcBorders>
              <w:top w:val="single" w:sz="6" w:space="0" w:color="auto"/>
              <w:bottom w:val="single" w:sz="4" w:space="0" w:color="auto"/>
            </w:tcBorders>
          </w:tcPr>
          <w:p w14:paraId="7030E0BC" w14:textId="77777777" w:rsidR="00D87B57" w:rsidRPr="00C65680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2441" w:type="dxa"/>
            <w:tcBorders>
              <w:top w:val="single" w:sz="6" w:space="0" w:color="auto"/>
              <w:bottom w:val="single" w:sz="4" w:space="0" w:color="auto"/>
            </w:tcBorders>
          </w:tcPr>
          <w:p w14:paraId="1E2A804A" w14:textId="24319515" w:rsidR="00D87B57" w:rsidRPr="00ED391F" w:rsidRDefault="00D87B57" w:rsidP="00723FE9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 w:rsidR="00723FE9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места, находящегося в здании с отсутствующим гарантированным питанием.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4" w:space="0" w:color="auto"/>
            </w:tcBorders>
          </w:tcPr>
          <w:p w14:paraId="5F885140" w14:textId="26ECAC21" w:rsidR="00D87B57" w:rsidRDefault="00723FE9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  <w:tcBorders>
              <w:top w:val="single" w:sz="6" w:space="0" w:color="auto"/>
              <w:bottom w:val="single" w:sz="4" w:space="0" w:color="auto"/>
            </w:tcBorders>
          </w:tcPr>
          <w:p w14:paraId="0BA1F133" w14:textId="1877184D" w:rsidR="00D87B57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3.11</w:t>
            </w:r>
          </w:p>
        </w:tc>
      </w:tr>
      <w:tr w:rsidR="00D87B57" w:rsidRPr="00CD63C5" w14:paraId="3A3A3569" w14:textId="77777777" w:rsidTr="002A3DC3">
        <w:trPr>
          <w:trHeight w:val="340"/>
        </w:trPr>
        <w:tc>
          <w:tcPr>
            <w:tcW w:w="2931" w:type="dxa"/>
            <w:tcBorders>
              <w:top w:val="single" w:sz="4" w:space="0" w:color="auto"/>
            </w:tcBorders>
            <w:hideMark/>
          </w:tcPr>
          <w:p w14:paraId="772F620C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персональн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ого файлового каталога</w:t>
            </w:r>
          </w:p>
        </w:tc>
        <w:tc>
          <w:tcPr>
            <w:tcW w:w="2441" w:type="dxa"/>
            <w:tcBorders>
              <w:top w:val="single" w:sz="4" w:space="0" w:color="auto"/>
            </w:tcBorders>
            <w:hideMark/>
          </w:tcPr>
          <w:p w14:paraId="6FD16DC1" w14:textId="4E020626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До 10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hideMark/>
          </w:tcPr>
          <w:p w14:paraId="506C67A5" w14:textId="54932D13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Начальный объем персонального файлового каталога составляет 2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9D0F962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27077C7" w14:textId="47E73453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1641" w:type="dxa"/>
            <w:tcBorders>
              <w:top w:val="single" w:sz="4" w:space="0" w:color="auto"/>
            </w:tcBorders>
          </w:tcPr>
          <w:p w14:paraId="1FAFE6E9" w14:textId="190B4DBC" w:rsidR="00D87B57" w:rsidRDefault="00807F9F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3.13</w:t>
            </w:r>
          </w:p>
        </w:tc>
      </w:tr>
      <w:tr w:rsidR="00D87B57" w14:paraId="6B37FA1A" w14:textId="77777777" w:rsidTr="002A3DC3">
        <w:trPr>
          <w:trHeight w:val="355"/>
        </w:trPr>
        <w:tc>
          <w:tcPr>
            <w:tcW w:w="2931" w:type="dxa"/>
          </w:tcPr>
          <w:p w14:paraId="661FE2E5" w14:textId="77777777" w:rsidR="00D87B57" w:rsidRPr="005664A9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Модуль (консоль</w:t>
            </w:r>
            <w:r w:rsidRPr="00C65680">
              <w:rPr>
                <w:rFonts w:eastAsia="Times New Roman"/>
                <w:sz w:val="20"/>
                <w:szCs w:val="20"/>
                <w:lang w:eastAsia="ru-RU"/>
              </w:rPr>
              <w:t xml:space="preserve"> расширения</w:t>
            </w: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Pr="00C65680">
              <w:rPr>
                <w:rFonts w:eastAsia="Times New Roman"/>
                <w:sz w:val="20"/>
                <w:szCs w:val="20"/>
                <w:lang w:eastAsia="ru-RU"/>
              </w:rPr>
              <w:t xml:space="preserve"> абонентских телефонных терминалов</w:t>
            </w:r>
          </w:p>
        </w:tc>
        <w:tc>
          <w:tcPr>
            <w:tcW w:w="2441" w:type="dxa"/>
          </w:tcPr>
          <w:p w14:paraId="70505EA7" w14:textId="2FE184E4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D7A91">
              <w:rPr>
                <w:rFonts w:eastAsia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3 шт.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2835" w:type="dxa"/>
          </w:tcPr>
          <w:p w14:paraId="564C2959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</w:tcPr>
          <w:p w14:paraId="42DB1EC3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D87B57" w:rsidRPr="00CD63C5" w14:paraId="51F43D84" w14:textId="77777777" w:rsidTr="002A3DC3">
        <w:trPr>
          <w:trHeight w:val="355"/>
        </w:trPr>
        <w:tc>
          <w:tcPr>
            <w:tcW w:w="2931" w:type="dxa"/>
          </w:tcPr>
          <w:p w14:paraId="5D829A6D" w14:textId="0448ACCD" w:rsidR="00D87B57" w:rsidRPr="00CD63C5" w:rsidRDefault="00A572BD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Токен (э</w:t>
            </w:r>
            <w:r w:rsidR="00D87B57" w:rsidRPr="005664A9">
              <w:rPr>
                <w:rFonts w:eastAsia="Times New Roman"/>
                <w:sz w:val="20"/>
                <w:szCs w:val="20"/>
                <w:lang w:eastAsia="ru-RU"/>
              </w:rPr>
              <w:t>лектронный USB-ключ</w:t>
            </w:r>
            <w:r w:rsidR="00D87B57" w:rsidRPr="00A650D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D87B57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41" w:type="dxa"/>
          </w:tcPr>
          <w:p w14:paraId="766B1F7C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1шт./ 1 комплект</w:t>
            </w:r>
          </w:p>
        </w:tc>
        <w:tc>
          <w:tcPr>
            <w:tcW w:w="2835" w:type="dxa"/>
          </w:tcPr>
          <w:p w14:paraId="06A3DABA" w14:textId="77777777" w:rsidR="00D87B57" w:rsidRPr="00CD63C5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1" w:type="dxa"/>
          </w:tcPr>
          <w:p w14:paraId="570ABCA7" w14:textId="77777777" w:rsidR="00D87B57" w:rsidRDefault="00D87B57" w:rsidP="008457B5">
            <w:pPr>
              <w:keepLines/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1E8CB8B" w14:textId="046D5839" w:rsidR="00D87B57" w:rsidRDefault="00D87B57" w:rsidP="00D87B57">
      <w:pPr>
        <w:pStyle w:val="S4"/>
      </w:pPr>
    </w:p>
    <w:p w14:paraId="71DE247F" w14:textId="77777777" w:rsidR="002A3DC3" w:rsidRPr="00A3279D" w:rsidRDefault="002A3DC3" w:rsidP="00D87B57">
      <w:pPr>
        <w:pStyle w:val="S4"/>
      </w:pPr>
    </w:p>
    <w:p w14:paraId="111E57DC" w14:textId="63F68EF9" w:rsidR="005604F0" w:rsidRPr="002A3DC3" w:rsidRDefault="00462331" w:rsidP="002A3DC3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09" w:name="_Toc45123379"/>
      <w:r w:rsidRPr="002A3DC3">
        <w:rPr>
          <w:rFonts w:eastAsia="Calibri"/>
          <w:caps w:val="0"/>
        </w:rPr>
        <w:t>ОТП</w:t>
      </w:r>
      <w:r w:rsidR="005604F0" w:rsidRPr="002A3DC3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РУКОВОДИТЕЛЬ (РАСШИРЕННЫЙ</w:t>
      </w:r>
      <w:r w:rsidR="005604F0" w:rsidRPr="002A3DC3">
        <w:rPr>
          <w:rFonts w:eastAsia="Calibri"/>
          <w:caps w:val="0"/>
        </w:rPr>
        <w:t>)»</w:t>
      </w:r>
      <w:bookmarkEnd w:id="109"/>
    </w:p>
    <w:p w14:paraId="541D51C9" w14:textId="50B659BE" w:rsidR="005604F0" w:rsidRDefault="005604F0" w:rsidP="005604F0">
      <w:pPr>
        <w:pStyle w:val="S4"/>
      </w:pPr>
    </w:p>
    <w:p w14:paraId="3FC02B18" w14:textId="55B5D2A6" w:rsidR="008248C1" w:rsidRDefault="008248C1" w:rsidP="008248C1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Pr="0078166D">
        <w:t>Руководитель (расширенный)</w:t>
      </w:r>
      <w:r>
        <w:t>» представлена в Таблице 5.</w:t>
      </w:r>
    </w:p>
    <w:p w14:paraId="0DF26B86" w14:textId="77777777" w:rsidR="0078166D" w:rsidRDefault="0078166D" w:rsidP="008248C1">
      <w:pPr>
        <w:pStyle w:val="S4"/>
      </w:pPr>
    </w:p>
    <w:p w14:paraId="5790D9EA" w14:textId="0263EF72" w:rsidR="0078166D" w:rsidRPr="00055297" w:rsidRDefault="0078166D" w:rsidP="0078166D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231BC1">
        <w:rPr>
          <w:noProof/>
        </w:rPr>
        <w:t>5</w:t>
      </w:r>
      <w:r>
        <w:rPr>
          <w:noProof/>
        </w:rPr>
        <w:fldChar w:fldCharType="end"/>
      </w:r>
    </w:p>
    <w:p w14:paraId="03866C34" w14:textId="69D7D936" w:rsidR="0078166D" w:rsidRPr="00A3279D" w:rsidRDefault="0078166D" w:rsidP="0078166D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231BC1" w:rsidRPr="00482C05">
        <w:t>Руководитель (расширенный)</w:t>
      </w:r>
      <w:r w:rsidRPr="00A3279D">
        <w:rPr>
          <w:rFonts w:eastAsia="Calibri"/>
        </w:rPr>
        <w:t>»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4"/>
        <w:gridCol w:w="2730"/>
        <w:gridCol w:w="2730"/>
        <w:gridCol w:w="1562"/>
      </w:tblGrid>
      <w:tr w:rsidR="00CB0C0A" w:rsidRPr="00055297" w14:paraId="15B016B5" w14:textId="77777777" w:rsidTr="002A3DC3">
        <w:trPr>
          <w:trHeight w:val="299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D25ABA6" w14:textId="77777777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936BD92" w14:textId="586924B2" w:rsidR="00CB0C0A" w:rsidRPr="002A3DC3" w:rsidRDefault="005E0C3D" w:rsidP="002A3DC3">
            <w:pPr>
              <w:pStyle w:val="S12"/>
              <w:rPr>
                <w:b w:val="0"/>
              </w:rPr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41361B4" w14:textId="77777777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6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698242A" w14:textId="3753510B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 w:rsidR="002C687A">
              <w:t>/ ПУНКТ НАСТОЯЩИХ МЕТОДИЧЕСКИХ УКАЗАНИЙ</w:t>
            </w:r>
          </w:p>
        </w:tc>
      </w:tr>
      <w:tr w:rsidR="00CB0C0A" w:rsidRPr="00055297" w14:paraId="34133718" w14:textId="77777777" w:rsidTr="002A3DC3">
        <w:trPr>
          <w:trHeight w:val="89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63E11E" w14:textId="77777777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BFFAB0" w14:textId="77777777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011405" w14:textId="77777777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6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169D4BD" w14:textId="77777777" w:rsidR="00CB0C0A" w:rsidRPr="002A3DC3" w:rsidRDefault="00CB0C0A" w:rsidP="002A3DC3">
            <w:pPr>
              <w:pStyle w:val="S12"/>
              <w:rPr>
                <w:b w:val="0"/>
              </w:rPr>
            </w:pPr>
            <w:r w:rsidRPr="00803A7E">
              <w:t>4</w:t>
            </w:r>
          </w:p>
        </w:tc>
      </w:tr>
      <w:tr w:rsidR="00CB0C0A" w:rsidRPr="00055297" w14:paraId="072762E7" w14:textId="77777777" w:rsidTr="002A3DC3">
        <w:trPr>
          <w:trHeight w:val="830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603564CA" w14:textId="77777777" w:rsidR="00CB0C0A" w:rsidRPr="00A3279D" w:rsidRDefault="00CB0C0A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ПК офисный для руководителя</w:t>
            </w:r>
          </w:p>
          <w:p w14:paraId="7B6887C0" w14:textId="77777777" w:rsidR="00CB0C0A" w:rsidRPr="00A3279D" w:rsidRDefault="00CB0C0A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440" w:type="pct"/>
            <w:tcBorders>
              <w:top w:val="single" w:sz="12" w:space="0" w:color="auto"/>
            </w:tcBorders>
            <w:hideMark/>
          </w:tcPr>
          <w:p w14:paraId="742CBFF1" w14:textId="4A45486B" w:rsidR="00CB0C0A" w:rsidRPr="00A3279D" w:rsidRDefault="00CB0C0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для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 xml:space="preserve">каждого рабочего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  <w:r w:rsidR="00105B25">
              <w:rPr>
                <w:rFonts w:eastAsia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40" w:type="pct"/>
            <w:tcBorders>
              <w:top w:val="single" w:sz="12" w:space="0" w:color="auto"/>
            </w:tcBorders>
            <w:hideMark/>
          </w:tcPr>
          <w:p w14:paraId="73CC6FAB" w14:textId="77777777" w:rsidR="00CB0C0A" w:rsidRPr="00A3279D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</w:p>
        </w:tc>
        <w:tc>
          <w:tcPr>
            <w:tcW w:w="633" w:type="pct"/>
            <w:tcBorders>
              <w:top w:val="single" w:sz="12" w:space="0" w:color="auto"/>
            </w:tcBorders>
          </w:tcPr>
          <w:p w14:paraId="57D14165" w14:textId="77777777" w:rsidR="00CB0C0A" w:rsidRDefault="00807F9F" w:rsidP="00807F9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3.2.3</w:t>
            </w:r>
          </w:p>
          <w:p w14:paraId="5ABFB248" w14:textId="11C69ABC" w:rsidR="00807F9F" w:rsidRDefault="00807F9F" w:rsidP="00807F9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CB0C0A" w:rsidRPr="00055297" w14:paraId="03CB58FB" w14:textId="77777777" w:rsidTr="002A3DC3">
        <w:trPr>
          <w:trHeight w:val="340"/>
        </w:trPr>
        <w:tc>
          <w:tcPr>
            <w:tcW w:w="1488" w:type="pct"/>
            <w:tcBorders>
              <w:top w:val="single" w:sz="6" w:space="0" w:color="auto"/>
            </w:tcBorders>
            <w:hideMark/>
          </w:tcPr>
          <w:p w14:paraId="0D09FD3B" w14:textId="77777777" w:rsidR="00CB0C0A" w:rsidRPr="00A3279D" w:rsidRDefault="00CB0C0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Монитор профессиональный</w:t>
            </w:r>
          </w:p>
        </w:tc>
        <w:tc>
          <w:tcPr>
            <w:tcW w:w="1440" w:type="pct"/>
            <w:tcBorders>
              <w:top w:val="single" w:sz="6" w:space="0" w:color="auto"/>
            </w:tcBorders>
            <w:hideMark/>
          </w:tcPr>
          <w:p w14:paraId="53447495" w14:textId="6D463135" w:rsidR="00CB0C0A" w:rsidRPr="00A3279D" w:rsidRDefault="00CB0C0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До 2-х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440" w:type="pct"/>
            <w:hideMark/>
          </w:tcPr>
          <w:p w14:paraId="04396228" w14:textId="77777777" w:rsidR="00CB0C0A" w:rsidRPr="00A3279D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3" w:type="pct"/>
          </w:tcPr>
          <w:p w14:paraId="28774CD5" w14:textId="02FB1EE9" w:rsidR="00CB0C0A" w:rsidRPr="00A3279D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CB0C0A" w:rsidRPr="00055297" w14:paraId="6C295623" w14:textId="77777777" w:rsidTr="002A3DC3">
        <w:trPr>
          <w:trHeight w:val="340"/>
        </w:trPr>
        <w:tc>
          <w:tcPr>
            <w:tcW w:w="1488" w:type="pct"/>
            <w:hideMark/>
          </w:tcPr>
          <w:p w14:paraId="2B21413E" w14:textId="77777777" w:rsidR="00CB0C0A" w:rsidRPr="00A3279D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мышь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проводная или беспроводная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и клавиатура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проводная</w:t>
            </w:r>
          </w:p>
        </w:tc>
        <w:tc>
          <w:tcPr>
            <w:tcW w:w="1440" w:type="pct"/>
            <w:hideMark/>
          </w:tcPr>
          <w:p w14:paraId="35D0B9DF" w14:textId="77777777" w:rsidR="00CB0C0A" w:rsidRPr="00A3279D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440" w:type="pct"/>
            <w:hideMark/>
          </w:tcPr>
          <w:p w14:paraId="23776B64" w14:textId="77777777" w:rsidR="00CB0C0A" w:rsidRPr="00A3279D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3" w:type="pct"/>
          </w:tcPr>
          <w:p w14:paraId="375FAAD4" w14:textId="2A4AD4A3" w:rsidR="00CB0C0A" w:rsidRPr="00A3279D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CB0C0A" w:rsidRPr="00055297" w14:paraId="6E1CD95E" w14:textId="77777777" w:rsidTr="002A3DC3">
        <w:trPr>
          <w:trHeight w:val="340"/>
        </w:trPr>
        <w:tc>
          <w:tcPr>
            <w:tcW w:w="1488" w:type="pct"/>
            <w:hideMark/>
          </w:tcPr>
          <w:p w14:paraId="08DA75BA" w14:textId="77777777" w:rsidR="00CB0C0A" w:rsidRPr="00A3279D" w:rsidRDefault="00CB0C0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терминал проводной</w:t>
            </w:r>
          </w:p>
        </w:tc>
        <w:tc>
          <w:tcPr>
            <w:tcW w:w="1440" w:type="pct"/>
            <w:hideMark/>
          </w:tcPr>
          <w:p w14:paraId="3FE32189" w14:textId="4B2C35EA" w:rsidR="00CB0C0A" w:rsidRPr="00A3279D" w:rsidRDefault="00CB0C0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440" w:type="pct"/>
            <w:hideMark/>
          </w:tcPr>
          <w:p w14:paraId="078A4AC2" w14:textId="77777777" w:rsidR="00CB0C0A" w:rsidRPr="00847A32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847A32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УПАТС мо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847A32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</w:p>
          <w:p w14:paraId="5F629A9D" w14:textId="6A3C173C" w:rsidR="00CB0C0A" w:rsidRPr="00847A32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847A32">
              <w:rPr>
                <w:rFonts w:eastAsia="Times New Roman"/>
                <w:sz w:val="20"/>
                <w:szCs w:val="20"/>
                <w:lang w:eastAsia="ru-RU"/>
              </w:rPr>
              <w:t>IP- или аналоговый телефонный терминал</w:t>
            </w:r>
          </w:p>
          <w:p w14:paraId="64D26455" w14:textId="77777777" w:rsidR="00CB0C0A" w:rsidRPr="00847A32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65FEEE9" w14:textId="77777777" w:rsidR="00CB0C0A" w:rsidRPr="00A3279D" w:rsidRDefault="00CB0C0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847A32">
              <w:rPr>
                <w:rFonts w:eastAsia="Times New Roman"/>
                <w:sz w:val="20"/>
                <w:szCs w:val="20"/>
                <w:lang w:eastAsia="ru-RU"/>
              </w:rPr>
              <w:t>Тип предоставляемого абонентского телефонного терминала (IP,  цифровой, аналоговый) определяется с учетом  технических возможностей и складских запасов.</w:t>
            </w:r>
          </w:p>
        </w:tc>
        <w:tc>
          <w:tcPr>
            <w:tcW w:w="633" w:type="pct"/>
          </w:tcPr>
          <w:p w14:paraId="595D5F46" w14:textId="1D5D014C" w:rsidR="00CB0C0A" w:rsidRPr="00847A32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1214C9" w:rsidRPr="00055297" w14:paraId="08AC431B" w14:textId="77777777" w:rsidTr="002A3DC3">
        <w:trPr>
          <w:trHeight w:val="340"/>
        </w:trPr>
        <w:tc>
          <w:tcPr>
            <w:tcW w:w="1488" w:type="pct"/>
            <w:tcBorders>
              <w:bottom w:val="single" w:sz="12" w:space="0" w:color="auto"/>
            </w:tcBorders>
            <w:hideMark/>
          </w:tcPr>
          <w:p w14:paraId="63CBDC4A" w14:textId="77777777" w:rsidR="001214C9" w:rsidRPr="00A3279D" w:rsidRDefault="001214C9" w:rsidP="001214C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440" w:type="pct"/>
            <w:tcBorders>
              <w:bottom w:val="single" w:sz="12" w:space="0" w:color="auto"/>
            </w:tcBorders>
            <w:hideMark/>
          </w:tcPr>
          <w:p w14:paraId="1ECEE784" w14:textId="7CFE5C1C" w:rsidR="001214C9" w:rsidRPr="00A3279D" w:rsidRDefault="001214C9" w:rsidP="006B6C02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</w:t>
            </w:r>
            <w:r w:rsidR="00E4794D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440" w:type="pct"/>
            <w:tcBorders>
              <w:bottom w:val="single" w:sz="12" w:space="0" w:color="auto"/>
            </w:tcBorders>
            <w:hideMark/>
          </w:tcPr>
          <w:p w14:paraId="02946443" w14:textId="6AFE3E98" w:rsidR="001214C9" w:rsidRDefault="001214C9" w:rsidP="001214C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почтового ящика составляет 2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1D6FF63" w14:textId="77777777" w:rsidR="001214C9" w:rsidRDefault="001214C9" w:rsidP="001214C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010306B" w14:textId="77777777" w:rsidR="001214C9" w:rsidRPr="00A3279D" w:rsidRDefault="001214C9" w:rsidP="001214C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633" w:type="pct"/>
            <w:tcBorders>
              <w:bottom w:val="single" w:sz="12" w:space="0" w:color="auto"/>
            </w:tcBorders>
          </w:tcPr>
          <w:p w14:paraId="081E2CE0" w14:textId="36E0693C" w:rsidR="001214C9" w:rsidRDefault="001214C9" w:rsidP="001214C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3EAA826" w14:textId="77777777" w:rsidR="0078166D" w:rsidRDefault="0078166D" w:rsidP="008248C1">
      <w:pPr>
        <w:pStyle w:val="S4"/>
      </w:pPr>
    </w:p>
    <w:p w14:paraId="6FF8D00B" w14:textId="203FEF1F" w:rsidR="008248C1" w:rsidRDefault="008248C1" w:rsidP="008248C1">
      <w:pPr>
        <w:pStyle w:val="S4"/>
      </w:pPr>
      <w:r w:rsidRPr="004F118C">
        <w:t xml:space="preserve">Конфигурация дополнительных ИТ-активов ОТП «Руководитель (расширенный)» представлена </w:t>
      </w:r>
      <w:r>
        <w:t xml:space="preserve">в Таблице 6. </w:t>
      </w:r>
    </w:p>
    <w:p w14:paraId="291D9C93" w14:textId="77777777" w:rsidR="008248C1" w:rsidRDefault="008248C1" w:rsidP="008248C1">
      <w:pPr>
        <w:pStyle w:val="S4"/>
      </w:pPr>
    </w:p>
    <w:p w14:paraId="017ECEA2" w14:textId="2E19367D" w:rsidR="0078166D" w:rsidRPr="00055297" w:rsidRDefault="0078166D" w:rsidP="0078166D">
      <w:pPr>
        <w:pStyle w:val="Se"/>
        <w:widowControl/>
      </w:pPr>
      <w:r>
        <w:lastRenderedPageBreak/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4F118C">
        <w:rPr>
          <w:noProof/>
        </w:rPr>
        <w:t>6</w:t>
      </w:r>
      <w:r>
        <w:rPr>
          <w:noProof/>
        </w:rPr>
        <w:fldChar w:fldCharType="end"/>
      </w:r>
    </w:p>
    <w:p w14:paraId="78C9BE6B" w14:textId="2E59AC2C" w:rsidR="0078166D" w:rsidRPr="00E231E6" w:rsidRDefault="004F118C" w:rsidP="00D4266F">
      <w:pPr>
        <w:pStyle w:val="Se"/>
        <w:spacing w:after="60"/>
        <w:rPr>
          <w:rFonts w:eastAsia="Calibri" w:cs="Arial"/>
          <w:szCs w:val="20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Pr="00055297">
        <w:rPr>
          <w:rFonts w:eastAsia="Calibri" w:cs="Arial"/>
          <w:szCs w:val="20"/>
        </w:rPr>
        <w:t>Руководитель (расширенный)</w:t>
      </w:r>
      <w:r w:rsidRPr="00A3279D">
        <w:rPr>
          <w:rFonts w:eastAsia="Calibri"/>
        </w:rPr>
        <w:t>»</w:t>
      </w:r>
    </w:p>
    <w:tbl>
      <w:tblPr>
        <w:tblW w:w="499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7"/>
        <w:gridCol w:w="2729"/>
        <w:gridCol w:w="2730"/>
        <w:gridCol w:w="1562"/>
      </w:tblGrid>
      <w:tr w:rsidR="00A318A6" w:rsidRPr="00055297" w14:paraId="5BFE633B" w14:textId="77777777" w:rsidTr="001E4D60">
        <w:trPr>
          <w:trHeight w:val="299"/>
          <w:tblHeader/>
        </w:trPr>
        <w:tc>
          <w:tcPr>
            <w:tcW w:w="14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CF47CBC" w14:textId="77777777" w:rsidR="00A318A6" w:rsidRPr="002C687A" w:rsidRDefault="00A318A6" w:rsidP="002C687A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A623EB8" w14:textId="43FD42E7" w:rsidR="00A318A6" w:rsidRPr="002C687A" w:rsidRDefault="005E0C3D" w:rsidP="002C687A">
            <w:pPr>
              <w:pStyle w:val="S12"/>
              <w:rPr>
                <w:b w:val="0"/>
              </w:rPr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60CED97" w14:textId="77777777" w:rsidR="00A318A6" w:rsidRPr="002C687A" w:rsidRDefault="00A318A6" w:rsidP="002C687A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9037E0B" w14:textId="4F032E18" w:rsidR="00A318A6" w:rsidRPr="002C687A" w:rsidRDefault="00A318A6" w:rsidP="002C687A">
            <w:pPr>
              <w:pStyle w:val="S12"/>
              <w:rPr>
                <w:b w:val="0"/>
              </w:rPr>
            </w:pPr>
            <w:r w:rsidRPr="00803A7E">
              <w:t>по</w:t>
            </w:r>
            <w:r>
              <w:t xml:space="preserve">драздел </w:t>
            </w:r>
            <w:r w:rsidR="002C687A">
              <w:t>/ ПУНКТ НАСТОЯЩИХ МЕТОДИЧЕСКИХ УКАЗАНИЙ</w:t>
            </w:r>
          </w:p>
        </w:tc>
      </w:tr>
      <w:tr w:rsidR="00A318A6" w:rsidRPr="00055297" w14:paraId="23EB6BCD" w14:textId="77777777" w:rsidTr="001E4D60">
        <w:trPr>
          <w:trHeight w:val="89"/>
          <w:tblHeader/>
        </w:trPr>
        <w:tc>
          <w:tcPr>
            <w:tcW w:w="14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1A37A" w14:textId="77777777" w:rsidR="00A318A6" w:rsidRPr="00055297" w:rsidRDefault="00A318A6" w:rsidP="00D87B57">
            <w:pPr>
              <w:keepNext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595F62" w14:textId="77777777" w:rsidR="00A318A6" w:rsidRPr="00055297" w:rsidRDefault="00A318A6" w:rsidP="00D87B57">
            <w:pPr>
              <w:keepNext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ACE0D5" w14:textId="77777777" w:rsidR="00A318A6" w:rsidRPr="00055297" w:rsidRDefault="00A318A6" w:rsidP="00D87B57">
            <w:pPr>
              <w:keepNext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63A27FE" w14:textId="77777777" w:rsidR="00A318A6" w:rsidRDefault="00A318A6" w:rsidP="00D87B57">
            <w:pPr>
              <w:keepNext/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A318A6" w:rsidRPr="00055297" w14:paraId="66B5290C" w14:textId="77777777" w:rsidTr="001E4D60">
        <w:trPr>
          <w:trHeight w:val="340"/>
        </w:trPr>
        <w:tc>
          <w:tcPr>
            <w:tcW w:w="1436" w:type="pct"/>
          </w:tcPr>
          <w:p w14:paraId="19934D59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41112">
              <w:rPr>
                <w:rFonts w:eastAsia="Times New Roman"/>
                <w:sz w:val="20"/>
                <w:szCs w:val="20"/>
                <w:lang w:eastAsia="ru-RU"/>
              </w:rPr>
              <w:t>ПК переносной облегченный</w:t>
            </w:r>
          </w:p>
        </w:tc>
        <w:tc>
          <w:tcPr>
            <w:tcW w:w="1386" w:type="pct"/>
          </w:tcPr>
          <w:p w14:paraId="430B19D0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6" w:type="pct"/>
          </w:tcPr>
          <w:p w14:paraId="1BEA092C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</w:tcPr>
          <w:p w14:paraId="7C6E90D5" w14:textId="00169DF9" w:rsidR="00A318A6" w:rsidRPr="00A3279D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3.3.3</w:t>
            </w:r>
          </w:p>
        </w:tc>
      </w:tr>
      <w:tr w:rsidR="00A318A6" w:rsidRPr="00055297" w14:paraId="71626BC7" w14:textId="77777777" w:rsidTr="001E4D60">
        <w:trPr>
          <w:trHeight w:val="340"/>
        </w:trPr>
        <w:tc>
          <w:tcPr>
            <w:tcW w:w="1436" w:type="pct"/>
          </w:tcPr>
          <w:p w14:paraId="4EF4AECA" w14:textId="77777777" w:rsidR="00A318A6" w:rsidRPr="00741112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 мышь проводная или беспроводная</w:t>
            </w:r>
          </w:p>
        </w:tc>
        <w:tc>
          <w:tcPr>
            <w:tcW w:w="1386" w:type="pct"/>
          </w:tcPr>
          <w:p w14:paraId="1BE257C6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6" w:type="pct"/>
          </w:tcPr>
          <w:p w14:paraId="554DF8FB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Дополнительная компьютерная мышь для ПК переносного</w:t>
            </w:r>
          </w:p>
        </w:tc>
        <w:tc>
          <w:tcPr>
            <w:tcW w:w="793" w:type="pct"/>
          </w:tcPr>
          <w:p w14:paraId="2B559BE9" w14:textId="516C27FE" w:rsidR="00A318A6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</w:t>
            </w:r>
          </w:p>
        </w:tc>
      </w:tr>
      <w:tr w:rsidR="00A318A6" w:rsidRPr="00055297" w14:paraId="31072C6D" w14:textId="77777777" w:rsidTr="001E4D60">
        <w:trPr>
          <w:trHeight w:val="340"/>
        </w:trPr>
        <w:tc>
          <w:tcPr>
            <w:tcW w:w="1436" w:type="pct"/>
            <w:hideMark/>
          </w:tcPr>
          <w:p w14:paraId="67CD9997" w14:textId="77777777" w:rsidR="00A318A6" w:rsidRPr="00447F66" w:rsidRDefault="00A318A6" w:rsidP="00A318A6">
            <w:pPr>
              <w:jc w:val="left"/>
              <w:rPr>
                <w:sz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СМНИ</w:t>
            </w:r>
          </w:p>
        </w:tc>
        <w:tc>
          <w:tcPr>
            <w:tcW w:w="1386" w:type="pct"/>
            <w:hideMark/>
          </w:tcPr>
          <w:p w14:paraId="558A3010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386" w:type="pct"/>
            <w:hideMark/>
          </w:tcPr>
          <w:p w14:paraId="3162B978" w14:textId="4623578C" w:rsidR="00517A59" w:rsidRPr="00A3279D" w:rsidRDefault="00A318A6" w:rsidP="00952BC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Флеш-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накопитель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USB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</w:t>
            </w:r>
            <w:r w:rsidRPr="00004B78">
              <w:rPr>
                <w:rFonts w:eastAsia="Times New Roman"/>
                <w:sz w:val="20"/>
                <w:szCs w:val="20"/>
                <w:lang w:eastAsia="ru-RU"/>
              </w:rPr>
              <w:t xml:space="preserve">нешний жесткий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диск </w:t>
            </w:r>
            <w:r w:rsidRPr="00004B78">
              <w:rPr>
                <w:rFonts w:eastAsia="Times New Roman"/>
                <w:sz w:val="20"/>
                <w:szCs w:val="20"/>
                <w:lang w:eastAsia="ru-RU"/>
              </w:rPr>
              <w:t>или твердотельный накопитель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93" w:type="pct"/>
          </w:tcPr>
          <w:p w14:paraId="3371FA66" w14:textId="6EC79FC0" w:rsidR="00A318A6" w:rsidRPr="00A3279D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3.6.3</w:t>
            </w:r>
          </w:p>
        </w:tc>
      </w:tr>
      <w:tr w:rsidR="00A318A6" w:rsidRPr="00055297" w14:paraId="38CC33B3" w14:textId="77777777" w:rsidTr="001E4D60">
        <w:trPr>
          <w:trHeight w:val="340"/>
        </w:trPr>
        <w:tc>
          <w:tcPr>
            <w:tcW w:w="1436" w:type="pct"/>
            <w:hideMark/>
          </w:tcPr>
          <w:p w14:paraId="7B401C5F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Устройства мобильного доступа в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386" w:type="pct"/>
            <w:hideMark/>
          </w:tcPr>
          <w:p w14:paraId="658D735A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6" w:type="pct"/>
            <w:hideMark/>
          </w:tcPr>
          <w:p w14:paraId="7E8F33DC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</w:tcPr>
          <w:p w14:paraId="56C57BE7" w14:textId="281F915F" w:rsidR="00A318A6" w:rsidRPr="00A3279D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3.6.4</w:t>
            </w:r>
          </w:p>
        </w:tc>
      </w:tr>
      <w:tr w:rsidR="00A318A6" w:rsidRPr="00055297" w14:paraId="2ED4A40F" w14:textId="77777777" w:rsidTr="001E4D60">
        <w:trPr>
          <w:trHeight w:val="340"/>
        </w:trPr>
        <w:tc>
          <w:tcPr>
            <w:tcW w:w="1436" w:type="pct"/>
            <w:tcBorders>
              <w:bottom w:val="single" w:sz="6" w:space="0" w:color="auto"/>
            </w:tcBorders>
          </w:tcPr>
          <w:p w14:paraId="0CE83EA9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цифровой терминал беспроводной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DECT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Wi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Fi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6" w:type="pct"/>
            <w:tcBorders>
              <w:bottom w:val="single" w:sz="6" w:space="0" w:color="auto"/>
            </w:tcBorders>
          </w:tcPr>
          <w:p w14:paraId="44B88AB3" w14:textId="3E6EC17D" w:rsidR="00A318A6" w:rsidRPr="00A3279D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386" w:type="pct"/>
            <w:tcBorders>
              <w:bottom w:val="single" w:sz="6" w:space="0" w:color="auto"/>
            </w:tcBorders>
          </w:tcPr>
          <w:p w14:paraId="76ADBC6E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bottom w:val="single" w:sz="6" w:space="0" w:color="auto"/>
            </w:tcBorders>
          </w:tcPr>
          <w:p w14:paraId="0222CC23" w14:textId="76E2E72D" w:rsidR="00A318A6" w:rsidRPr="00A3279D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A318A6" w:rsidRPr="00055297" w14:paraId="18306DE8" w14:textId="77777777" w:rsidTr="001E4D60">
        <w:trPr>
          <w:trHeight w:val="340"/>
        </w:trPr>
        <w:tc>
          <w:tcPr>
            <w:tcW w:w="1436" w:type="pct"/>
            <w:tcBorders>
              <w:top w:val="single" w:sz="6" w:space="0" w:color="auto"/>
              <w:bottom w:val="single" w:sz="4" w:space="0" w:color="auto"/>
            </w:tcBorders>
          </w:tcPr>
          <w:p w14:paraId="2EA6A629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Конференц-телефон</w:t>
            </w:r>
          </w:p>
        </w:tc>
        <w:tc>
          <w:tcPr>
            <w:tcW w:w="1386" w:type="pct"/>
            <w:tcBorders>
              <w:top w:val="single" w:sz="6" w:space="0" w:color="auto"/>
              <w:bottom w:val="single" w:sz="4" w:space="0" w:color="auto"/>
            </w:tcBorders>
          </w:tcPr>
          <w:p w14:paraId="4A4151DE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6" w:type="pct"/>
            <w:tcBorders>
              <w:top w:val="single" w:sz="6" w:space="0" w:color="auto"/>
              <w:bottom w:val="single" w:sz="4" w:space="0" w:color="auto"/>
            </w:tcBorders>
          </w:tcPr>
          <w:p w14:paraId="46EE811C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top w:val="single" w:sz="6" w:space="0" w:color="auto"/>
              <w:bottom w:val="single" w:sz="4" w:space="0" w:color="auto"/>
            </w:tcBorders>
          </w:tcPr>
          <w:p w14:paraId="46DBEE08" w14:textId="1248F999" w:rsidR="00A318A6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A318A6" w:rsidRPr="00055297" w14:paraId="0DC0286C" w14:textId="77777777" w:rsidTr="001E4D60">
        <w:trPr>
          <w:trHeight w:val="2315"/>
        </w:trPr>
        <w:tc>
          <w:tcPr>
            <w:tcW w:w="1436" w:type="pct"/>
            <w:tcBorders>
              <w:top w:val="single" w:sz="4" w:space="0" w:color="auto"/>
            </w:tcBorders>
            <w:hideMark/>
          </w:tcPr>
          <w:p w14:paraId="14F51E3F" w14:textId="1BB1E738" w:rsidR="00A318A6" w:rsidRPr="00A3279D" w:rsidRDefault="00A318A6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ринтер цветной печати формат A4</w:t>
            </w:r>
            <w:r w:rsidR="002C687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A961CDF" w14:textId="13000F09" w:rsidR="00A318A6" w:rsidRPr="00A3279D" w:rsidRDefault="00A318A6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2C687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BDE6384" w14:textId="01E2D882" w:rsidR="00A318A6" w:rsidRPr="00A3279D" w:rsidRDefault="004B3D59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A318A6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А4</w:t>
            </w:r>
            <w:r w:rsidR="002C687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D9C83E2" w14:textId="5A70CB5B" w:rsidR="00A318A6" w:rsidRPr="00A3279D" w:rsidRDefault="004B3D59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A318A6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А4</w:t>
            </w:r>
            <w:r w:rsidR="002C687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6" w:type="pct"/>
            <w:tcBorders>
              <w:top w:val="single" w:sz="4" w:space="0" w:color="auto"/>
            </w:tcBorders>
            <w:hideMark/>
          </w:tcPr>
          <w:p w14:paraId="287C7980" w14:textId="3B38E1A3" w:rsidR="00A318A6" w:rsidRPr="00A3279D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386" w:type="pct"/>
            <w:tcBorders>
              <w:top w:val="single" w:sz="4" w:space="0" w:color="auto"/>
            </w:tcBorders>
            <w:hideMark/>
          </w:tcPr>
          <w:p w14:paraId="4A4DFBD7" w14:textId="77777777" w:rsidR="00A318A6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Персональное использование</w:t>
            </w:r>
          </w:p>
          <w:p w14:paraId="2CC346DE" w14:textId="77777777" w:rsidR="00A318A6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A826B5E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585DE23E" w14:textId="439C8865" w:rsidR="00A318A6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A318A6" w:rsidRPr="00055297" w14:paraId="35E71B95" w14:textId="77777777" w:rsidTr="001E4D60">
        <w:trPr>
          <w:trHeight w:val="340"/>
        </w:trPr>
        <w:tc>
          <w:tcPr>
            <w:tcW w:w="1436" w:type="pct"/>
            <w:hideMark/>
          </w:tcPr>
          <w:p w14:paraId="1FDB72A8" w14:textId="77777777" w:rsidR="00A318A6" w:rsidRPr="00A3279D" w:rsidRDefault="00A318A6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Сканер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локальный</w:t>
            </w:r>
          </w:p>
        </w:tc>
        <w:tc>
          <w:tcPr>
            <w:tcW w:w="1386" w:type="pct"/>
            <w:hideMark/>
          </w:tcPr>
          <w:p w14:paraId="40CA4C15" w14:textId="16A7B626" w:rsidR="00A318A6" w:rsidRPr="00A3279D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386" w:type="pct"/>
            <w:hideMark/>
          </w:tcPr>
          <w:p w14:paraId="2BD58C2F" w14:textId="77777777" w:rsidR="00A318A6" w:rsidRPr="00A3279D" w:rsidRDefault="00A318A6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</w:tcPr>
          <w:p w14:paraId="3A6FB6A6" w14:textId="3C52AC70" w:rsidR="00A318A6" w:rsidRPr="00CD63C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3.8.3</w:t>
            </w:r>
          </w:p>
        </w:tc>
      </w:tr>
      <w:tr w:rsidR="00A318A6" w:rsidRPr="00055297" w14:paraId="5D542DB1" w14:textId="77777777" w:rsidTr="001E4D60">
        <w:trPr>
          <w:trHeight w:val="340"/>
        </w:trPr>
        <w:tc>
          <w:tcPr>
            <w:tcW w:w="1436" w:type="pct"/>
            <w:hideMark/>
          </w:tcPr>
          <w:p w14:paraId="7E19E463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Смартфон для руководителя</w:t>
            </w:r>
          </w:p>
        </w:tc>
        <w:tc>
          <w:tcPr>
            <w:tcW w:w="1386" w:type="pct"/>
            <w:hideMark/>
          </w:tcPr>
          <w:p w14:paraId="425BB22F" w14:textId="77777777" w:rsidR="00A318A6" w:rsidRPr="00350DF9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50DF9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6" w:type="pct"/>
            <w:hideMark/>
          </w:tcPr>
          <w:p w14:paraId="52CF979B" w14:textId="77777777" w:rsidR="00A318A6" w:rsidRPr="008030EF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254A38">
              <w:rPr>
                <w:rFonts w:eastAsia="Times New Roman"/>
                <w:sz w:val="20"/>
                <w:szCs w:val="20"/>
                <w:lang w:eastAsia="ru-RU"/>
              </w:rPr>
              <w:t>Платформа IOS / Android,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793" w:type="pct"/>
          </w:tcPr>
          <w:p w14:paraId="00F7E9AF" w14:textId="1406FC07" w:rsidR="00A318A6" w:rsidRPr="00254A38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A318A6" w:rsidRPr="00055297" w14:paraId="34ABFA0A" w14:textId="77777777" w:rsidTr="001E4D60">
        <w:trPr>
          <w:trHeight w:val="340"/>
        </w:trPr>
        <w:tc>
          <w:tcPr>
            <w:tcW w:w="1436" w:type="pct"/>
            <w:hideMark/>
          </w:tcPr>
          <w:p w14:paraId="0169C402" w14:textId="77777777" w:rsidR="00A318A6" w:rsidRPr="00A3279D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Планшет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ный компьютер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для руководителя</w:t>
            </w:r>
          </w:p>
        </w:tc>
        <w:tc>
          <w:tcPr>
            <w:tcW w:w="1386" w:type="pct"/>
            <w:hideMark/>
          </w:tcPr>
          <w:p w14:paraId="519138FF" w14:textId="77777777" w:rsidR="00A318A6" w:rsidRPr="00350DF9" w:rsidRDefault="00A318A6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50DF9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6" w:type="pct"/>
            <w:hideMark/>
          </w:tcPr>
          <w:p w14:paraId="4B447849" w14:textId="77777777" w:rsidR="00A318A6" w:rsidRPr="008030EF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254A38">
              <w:rPr>
                <w:rFonts w:eastAsia="Times New Roman"/>
                <w:sz w:val="20"/>
                <w:szCs w:val="20"/>
                <w:lang w:eastAsia="ru-RU"/>
              </w:rPr>
              <w:t>Платформа IOS / Android,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793" w:type="pct"/>
          </w:tcPr>
          <w:p w14:paraId="1CC7722C" w14:textId="633BBDA3" w:rsidR="00A318A6" w:rsidRPr="008030EF" w:rsidRDefault="00807F9F" w:rsidP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3.9.3</w:t>
            </w:r>
          </w:p>
        </w:tc>
      </w:tr>
      <w:tr w:rsidR="00A318A6" w:rsidRPr="00055297" w14:paraId="2CFAA7A1" w14:textId="77777777" w:rsidTr="001E4D60">
        <w:trPr>
          <w:trHeight w:val="340"/>
        </w:trPr>
        <w:tc>
          <w:tcPr>
            <w:tcW w:w="1436" w:type="pct"/>
            <w:tcBorders>
              <w:bottom w:val="single" w:sz="6" w:space="0" w:color="auto"/>
            </w:tcBorders>
            <w:hideMark/>
          </w:tcPr>
          <w:p w14:paraId="44A4222E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Персональная система видеоконференцсвязи</w:t>
            </w:r>
          </w:p>
        </w:tc>
        <w:tc>
          <w:tcPr>
            <w:tcW w:w="1386" w:type="pct"/>
            <w:tcBorders>
              <w:bottom w:val="single" w:sz="6" w:space="0" w:color="auto"/>
            </w:tcBorders>
            <w:hideMark/>
          </w:tcPr>
          <w:p w14:paraId="67C022AA" w14:textId="32948127" w:rsidR="00A318A6" w:rsidRPr="00A3279D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386" w:type="pct"/>
            <w:tcBorders>
              <w:bottom w:val="single" w:sz="6" w:space="0" w:color="auto"/>
            </w:tcBorders>
            <w:hideMark/>
          </w:tcPr>
          <w:p w14:paraId="338B8E01" w14:textId="77777777" w:rsidR="00E56517" w:rsidRDefault="00E56517" w:rsidP="00E5651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из следующих вариантов:</w:t>
            </w:r>
          </w:p>
          <w:p w14:paraId="0BD39D06" w14:textId="77777777" w:rsidR="00E56517" w:rsidRDefault="00E56517" w:rsidP="00E56517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Настольная система видеоконференсвязи</w:t>
            </w:r>
          </w:p>
          <w:p w14:paraId="50FEB96F" w14:textId="4E534023" w:rsidR="00A318A6" w:rsidRPr="00A3279D" w:rsidRDefault="00E56517" w:rsidP="00E5651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Напольная система видеконференцсвязи</w:t>
            </w:r>
          </w:p>
        </w:tc>
        <w:tc>
          <w:tcPr>
            <w:tcW w:w="793" w:type="pct"/>
            <w:tcBorders>
              <w:bottom w:val="single" w:sz="6" w:space="0" w:color="auto"/>
            </w:tcBorders>
          </w:tcPr>
          <w:p w14:paraId="571CC3D2" w14:textId="08F88ABA" w:rsidR="00A318A6" w:rsidRDefault="00807F9F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3.10.1</w:t>
            </w:r>
          </w:p>
        </w:tc>
      </w:tr>
      <w:tr w:rsidR="001E4D60" w:rsidRPr="00055297" w14:paraId="4C87237F" w14:textId="77777777" w:rsidTr="001E4D60">
        <w:trPr>
          <w:trHeight w:val="340"/>
        </w:trPr>
        <w:tc>
          <w:tcPr>
            <w:tcW w:w="1436" w:type="pct"/>
            <w:tcBorders>
              <w:top w:val="single" w:sz="6" w:space="0" w:color="auto"/>
              <w:bottom w:val="single" w:sz="4" w:space="0" w:color="auto"/>
            </w:tcBorders>
          </w:tcPr>
          <w:p w14:paraId="26FD83E9" w14:textId="77777777" w:rsidR="001E4D60" w:rsidRPr="00E23D17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1386" w:type="pct"/>
            <w:tcBorders>
              <w:top w:val="single" w:sz="6" w:space="0" w:color="auto"/>
              <w:bottom w:val="single" w:sz="4" w:space="0" w:color="auto"/>
            </w:tcBorders>
          </w:tcPr>
          <w:p w14:paraId="66BA52DD" w14:textId="1557CB6C" w:rsidR="001E4D60" w:rsidRPr="00E23D17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 для каждого рабочего места, находящегося в здании с отсутствующим гарантированным питанием.</w:t>
            </w:r>
          </w:p>
        </w:tc>
        <w:tc>
          <w:tcPr>
            <w:tcW w:w="1386" w:type="pct"/>
            <w:tcBorders>
              <w:top w:val="single" w:sz="6" w:space="0" w:color="auto"/>
              <w:bottom w:val="single" w:sz="4" w:space="0" w:color="auto"/>
            </w:tcBorders>
          </w:tcPr>
          <w:p w14:paraId="1509E498" w14:textId="46B78C83" w:rsidR="001E4D60" w:rsidRPr="00E23D17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top w:val="single" w:sz="6" w:space="0" w:color="auto"/>
              <w:bottom w:val="single" w:sz="4" w:space="0" w:color="auto"/>
            </w:tcBorders>
          </w:tcPr>
          <w:p w14:paraId="37935BCF" w14:textId="7BBBB503" w:rsidR="001E4D60" w:rsidRDefault="00807F9F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3.11</w:t>
            </w:r>
          </w:p>
        </w:tc>
      </w:tr>
      <w:tr w:rsidR="00A318A6" w:rsidRPr="00055297" w14:paraId="5057E5BB" w14:textId="77777777" w:rsidTr="001E4D60">
        <w:trPr>
          <w:trHeight w:val="340"/>
        </w:trPr>
        <w:tc>
          <w:tcPr>
            <w:tcW w:w="1436" w:type="pct"/>
            <w:tcBorders>
              <w:top w:val="single" w:sz="4" w:space="0" w:color="auto"/>
            </w:tcBorders>
            <w:hideMark/>
          </w:tcPr>
          <w:p w14:paraId="7769A88F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персональн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ого файлового каталога</w:t>
            </w:r>
          </w:p>
        </w:tc>
        <w:tc>
          <w:tcPr>
            <w:tcW w:w="1386" w:type="pct"/>
            <w:tcBorders>
              <w:top w:val="single" w:sz="4" w:space="0" w:color="auto"/>
            </w:tcBorders>
            <w:hideMark/>
          </w:tcPr>
          <w:p w14:paraId="2B746598" w14:textId="6EE5962A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До 4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86" w:type="pct"/>
            <w:tcBorders>
              <w:top w:val="single" w:sz="4" w:space="0" w:color="auto"/>
            </w:tcBorders>
            <w:hideMark/>
          </w:tcPr>
          <w:p w14:paraId="2B6A4492" w14:textId="14F4AE39" w:rsidR="00A318A6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Начальный объем персонального файлового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каталога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6D57267" w14:textId="77777777" w:rsidR="00A318A6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5929954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44112965" w14:textId="357EE271" w:rsidR="00A318A6" w:rsidRDefault="00807F9F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</w:tr>
      <w:tr w:rsidR="00A318A6" w:rsidRPr="00055297" w14:paraId="63CE6D63" w14:textId="77777777" w:rsidTr="001E4D60">
        <w:trPr>
          <w:trHeight w:val="340"/>
        </w:trPr>
        <w:tc>
          <w:tcPr>
            <w:tcW w:w="1436" w:type="pct"/>
          </w:tcPr>
          <w:p w14:paraId="57151FE8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SIM-карта</w:t>
            </w:r>
          </w:p>
        </w:tc>
        <w:tc>
          <w:tcPr>
            <w:tcW w:w="1386" w:type="pct"/>
          </w:tcPr>
          <w:p w14:paraId="6075F37A" w14:textId="691F76D7" w:rsidR="00A318A6" w:rsidRPr="004002D0" w:rsidRDefault="0098189A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 выдаваемых работнику:</w:t>
            </w:r>
          </w:p>
          <w:p w14:paraId="280A7440" w14:textId="77777777" w:rsidR="00A318A6" w:rsidRPr="004002D0" w:rsidRDefault="00A318A6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341A886D" w14:textId="77777777" w:rsidR="00A318A6" w:rsidRPr="004002D0" w:rsidRDefault="00A318A6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смартфонов,</w:t>
            </w:r>
          </w:p>
          <w:p w14:paraId="78F09AE1" w14:textId="77777777" w:rsidR="00A318A6" w:rsidRPr="004002D0" w:rsidRDefault="00A318A6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планшетных компьютеров,</w:t>
            </w:r>
          </w:p>
          <w:p w14:paraId="4172AF69" w14:textId="77777777" w:rsidR="00A318A6" w:rsidRPr="00350DF9" w:rsidRDefault="00A318A6" w:rsidP="002C687A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устройств мобильного доступа в Интернет или ПК переносных со встроенным GSM/LTE модемом.</w:t>
            </w:r>
          </w:p>
        </w:tc>
        <w:tc>
          <w:tcPr>
            <w:tcW w:w="1386" w:type="pct"/>
          </w:tcPr>
          <w:p w14:paraId="67C02AC8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</w:tcPr>
          <w:p w14:paraId="52361A1D" w14:textId="03FFBCAD" w:rsidR="00A318A6" w:rsidRPr="004002D0" w:rsidRDefault="001214C9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A318A6" w:rsidRPr="00055297" w14:paraId="7D1058D7" w14:textId="77777777" w:rsidTr="001E4D60">
        <w:trPr>
          <w:trHeight w:val="340"/>
        </w:trPr>
        <w:tc>
          <w:tcPr>
            <w:tcW w:w="1436" w:type="pct"/>
          </w:tcPr>
          <w:p w14:paraId="0147594B" w14:textId="343643B1" w:rsidR="00A318A6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Модуль (консоль</w:t>
            </w:r>
            <w:r w:rsidRPr="00E23D17">
              <w:rPr>
                <w:rFonts w:eastAsia="Times New Roman"/>
                <w:sz w:val="20"/>
                <w:szCs w:val="20"/>
                <w:lang w:eastAsia="ru-RU"/>
              </w:rPr>
              <w:t xml:space="preserve"> расширения</w:t>
            </w: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Pr="00E23D17">
              <w:rPr>
                <w:rFonts w:eastAsia="Times New Roman"/>
                <w:sz w:val="20"/>
                <w:szCs w:val="20"/>
                <w:lang w:eastAsia="ru-RU"/>
              </w:rPr>
              <w:t xml:space="preserve"> абонентских телефонных терминалов</w:t>
            </w:r>
          </w:p>
        </w:tc>
        <w:tc>
          <w:tcPr>
            <w:tcW w:w="1386" w:type="pct"/>
          </w:tcPr>
          <w:p w14:paraId="29394786" w14:textId="367C825D" w:rsidR="00A318A6" w:rsidRDefault="00A318A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2C687A">
              <w:rPr>
                <w:rFonts w:eastAsia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3 шт</w:t>
            </w:r>
            <w:r w:rsidRPr="00E23D17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20D92">
              <w:rPr>
                <w:rFonts w:eastAsia="Times New Roman"/>
                <w:sz w:val="20"/>
                <w:szCs w:val="20"/>
                <w:lang w:eastAsia="ru-RU"/>
              </w:rPr>
              <w:t>для каждого рабочего места</w:t>
            </w:r>
          </w:p>
        </w:tc>
        <w:tc>
          <w:tcPr>
            <w:tcW w:w="1386" w:type="pct"/>
          </w:tcPr>
          <w:p w14:paraId="157998C7" w14:textId="77777777" w:rsidR="00A318A6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23D1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</w:tcPr>
          <w:p w14:paraId="74E6D901" w14:textId="68E09E6C" w:rsidR="00A318A6" w:rsidRPr="00E23D17" w:rsidRDefault="001214C9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A318A6" w:rsidRPr="00055297" w14:paraId="5082512F" w14:textId="77777777" w:rsidTr="001E4D60">
        <w:trPr>
          <w:trHeight w:val="340"/>
        </w:trPr>
        <w:tc>
          <w:tcPr>
            <w:tcW w:w="1436" w:type="pct"/>
          </w:tcPr>
          <w:p w14:paraId="772D2A16" w14:textId="53DF59E8" w:rsidR="00A318A6" w:rsidRPr="00A3279D" w:rsidRDefault="00A572BD" w:rsidP="00A572B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Токен (э</w:t>
            </w:r>
            <w:r w:rsidR="00A318A6" w:rsidRPr="00AD2D03">
              <w:rPr>
                <w:rFonts w:eastAsia="Times New Roman"/>
                <w:sz w:val="20"/>
                <w:szCs w:val="20"/>
                <w:lang w:eastAsia="ru-RU"/>
              </w:rPr>
              <w:t>лектронный USB-ключ</w:t>
            </w:r>
            <w:r w:rsidR="00A318A6" w:rsidRPr="00A650D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318A6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6" w:type="pct"/>
          </w:tcPr>
          <w:p w14:paraId="1AB4831C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1шт./ 1 комплект</w:t>
            </w:r>
          </w:p>
        </w:tc>
        <w:tc>
          <w:tcPr>
            <w:tcW w:w="1386" w:type="pct"/>
          </w:tcPr>
          <w:p w14:paraId="1A16790E" w14:textId="77777777" w:rsidR="00A318A6" w:rsidRPr="00A3279D" w:rsidRDefault="00A318A6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</w:tcPr>
          <w:p w14:paraId="6B2EC42F" w14:textId="3FA9C46A" w:rsidR="00A318A6" w:rsidRDefault="001214C9" w:rsidP="00D9312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7E9DABC1" w14:textId="77777777" w:rsidR="008248C1" w:rsidRPr="00055297" w:rsidRDefault="008248C1" w:rsidP="005604F0">
      <w:pPr>
        <w:pStyle w:val="S4"/>
      </w:pPr>
    </w:p>
    <w:p w14:paraId="6CEBEDCE" w14:textId="2C85D633" w:rsidR="006D27CF" w:rsidRPr="00BF49F7" w:rsidRDefault="006D27CF" w:rsidP="00BF49F7"/>
    <w:p w14:paraId="10660710" w14:textId="5A4EAB07" w:rsidR="005604F0" w:rsidRPr="002C687A" w:rsidRDefault="00462331" w:rsidP="002C687A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0" w:name="_Toc45123380"/>
      <w:r w:rsidRPr="002C687A">
        <w:rPr>
          <w:rFonts w:eastAsia="Calibri"/>
          <w:caps w:val="0"/>
        </w:rPr>
        <w:t>ОТП</w:t>
      </w:r>
      <w:r w:rsidR="005604F0" w:rsidRPr="002C687A">
        <w:rPr>
          <w:rFonts w:eastAsia="Calibri"/>
          <w:caps w:val="0"/>
        </w:rPr>
        <w:t xml:space="preserve"> «</w:t>
      </w:r>
      <w:r w:rsidR="0094272F">
        <w:rPr>
          <w:caps w:val="0"/>
        </w:rPr>
        <w:t xml:space="preserve">РУКОВОДИТЕЛЬ </w:t>
      </w:r>
      <w:r w:rsidR="005604F0" w:rsidRPr="00803A7E">
        <w:t>(</w:t>
      </w:r>
      <w:r w:rsidR="00F15918">
        <w:t>БАЗОВЫЙ</w:t>
      </w:r>
      <w:r w:rsidR="005604F0" w:rsidRPr="002C687A">
        <w:rPr>
          <w:rFonts w:eastAsia="Calibri"/>
          <w:caps w:val="0"/>
        </w:rPr>
        <w:t>)»</w:t>
      </w:r>
      <w:bookmarkEnd w:id="110"/>
    </w:p>
    <w:p w14:paraId="6AC09DEB" w14:textId="00ECDAE4" w:rsidR="008248C1" w:rsidRDefault="008248C1" w:rsidP="002C687A">
      <w:pPr>
        <w:pStyle w:val="S4"/>
      </w:pPr>
    </w:p>
    <w:p w14:paraId="25E66211" w14:textId="3F87DDA4" w:rsidR="008248C1" w:rsidRDefault="008248C1" w:rsidP="008248C1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FE7464">
        <w:t>Р</w:t>
      </w:r>
      <w:r w:rsidR="00FE7464" w:rsidRPr="00FE7464">
        <w:t>уководитель (базовый)</w:t>
      </w:r>
      <w:r w:rsidR="00FE7464">
        <w:t xml:space="preserve">» </w:t>
      </w:r>
      <w:r>
        <w:t>представлена в Таблице</w:t>
      </w:r>
      <w:r w:rsidR="002C687A">
        <w:t> </w:t>
      </w:r>
      <w:r w:rsidR="00FE7464">
        <w:t>7</w:t>
      </w:r>
      <w:r>
        <w:t>.</w:t>
      </w:r>
    </w:p>
    <w:p w14:paraId="65009FA5" w14:textId="77777777" w:rsidR="00C1705B" w:rsidRDefault="00C1705B" w:rsidP="008248C1">
      <w:pPr>
        <w:pStyle w:val="S4"/>
      </w:pPr>
    </w:p>
    <w:p w14:paraId="610733A0" w14:textId="4C63E274" w:rsidR="0078166D" w:rsidRPr="00055297" w:rsidRDefault="0078166D" w:rsidP="0078166D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2C687A">
        <w:rPr>
          <w:noProof/>
        </w:rPr>
        <w:t>7</w:t>
      </w:r>
      <w:r>
        <w:rPr>
          <w:noProof/>
        </w:rPr>
        <w:fldChar w:fldCharType="end"/>
      </w:r>
    </w:p>
    <w:p w14:paraId="6C5467D9" w14:textId="4FB9C439" w:rsidR="0078166D" w:rsidRPr="00A3279D" w:rsidRDefault="0078166D" w:rsidP="0078166D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FE7464">
        <w:t>Р</w:t>
      </w:r>
      <w:r w:rsidR="00FE7464" w:rsidRPr="00FE7464">
        <w:t>уководитель (базовый)</w:t>
      </w:r>
      <w:r w:rsidRPr="00A3279D">
        <w:rPr>
          <w:rFonts w:eastAsia="Calibri"/>
        </w:rPr>
        <w:t>»</w:t>
      </w:r>
    </w:p>
    <w:tbl>
      <w:tblPr>
        <w:tblW w:w="499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7"/>
        <w:gridCol w:w="2731"/>
        <w:gridCol w:w="2730"/>
        <w:gridCol w:w="1562"/>
      </w:tblGrid>
      <w:tr w:rsidR="000F42BF" w:rsidRPr="00055297" w14:paraId="480A5400" w14:textId="77777777" w:rsidTr="002C687A">
        <w:trPr>
          <w:trHeight w:val="199"/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64479C1" w14:textId="77777777" w:rsidR="000F42BF" w:rsidRPr="002C687A" w:rsidRDefault="000F42BF" w:rsidP="002C687A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BFFC9A4" w14:textId="2847C1C5" w:rsidR="000F42BF" w:rsidRPr="002C687A" w:rsidRDefault="005E0C3D" w:rsidP="002C687A">
            <w:pPr>
              <w:pStyle w:val="S12"/>
              <w:rPr>
                <w:b w:val="0"/>
              </w:rPr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EE75B0A" w14:textId="77777777" w:rsidR="000F42BF" w:rsidRPr="002C687A" w:rsidRDefault="000F42BF" w:rsidP="002C687A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6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C9C6CE4" w14:textId="6717D723" w:rsidR="000F42BF" w:rsidRPr="002C687A" w:rsidRDefault="000F42BF" w:rsidP="002C687A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 w:rsidR="00465390">
              <w:t>/ ПУНКТ НАСТОЯЩИХ МЕТОДИЧЕСКИХ УКАЗАНИЙ</w:t>
            </w:r>
          </w:p>
        </w:tc>
      </w:tr>
      <w:tr w:rsidR="000F42BF" w:rsidRPr="00055297" w14:paraId="7341AC8B" w14:textId="77777777" w:rsidTr="006D2194">
        <w:trPr>
          <w:trHeight w:val="71"/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455080" w14:textId="77777777" w:rsidR="000F42BF" w:rsidRPr="00055297" w:rsidRDefault="000F42BF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2E29CC" w14:textId="77777777" w:rsidR="000F42BF" w:rsidRPr="00055297" w:rsidRDefault="000F42BF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065525" w14:textId="77777777" w:rsidR="000F42BF" w:rsidRPr="00055297" w:rsidRDefault="000F42BF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4FD44B5" w14:textId="77777777" w:rsidR="000F42BF" w:rsidRDefault="000F42BF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0F42BF" w:rsidRPr="00055297" w14:paraId="0A5047D8" w14:textId="77777777" w:rsidTr="006D2194">
        <w:trPr>
          <w:trHeight w:val="109"/>
        </w:trPr>
        <w:tc>
          <w:tcPr>
            <w:tcW w:w="1489" w:type="pct"/>
            <w:tcBorders>
              <w:top w:val="single" w:sz="12" w:space="0" w:color="auto"/>
            </w:tcBorders>
            <w:hideMark/>
          </w:tcPr>
          <w:p w14:paraId="398533B4" w14:textId="77777777" w:rsidR="000F42BF" w:rsidRPr="00131DB3" w:rsidRDefault="000F42BF" w:rsidP="0046539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ПК офисный</w:t>
            </w:r>
          </w:p>
          <w:p w14:paraId="461D46C0" w14:textId="77777777" w:rsidR="000F42BF" w:rsidRPr="00131DB3" w:rsidRDefault="000F42BF" w:rsidP="0046539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440" w:type="pct"/>
            <w:tcBorders>
              <w:top w:val="single" w:sz="12" w:space="0" w:color="auto"/>
            </w:tcBorders>
            <w:hideMark/>
          </w:tcPr>
          <w:p w14:paraId="6C2FFCBA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439" w:type="pct"/>
            <w:tcBorders>
              <w:top w:val="single" w:sz="12" w:space="0" w:color="auto"/>
            </w:tcBorders>
            <w:hideMark/>
          </w:tcPr>
          <w:p w14:paraId="07FF68A1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устройств.</w:t>
            </w:r>
          </w:p>
        </w:tc>
        <w:tc>
          <w:tcPr>
            <w:tcW w:w="633" w:type="pct"/>
            <w:tcBorders>
              <w:top w:val="single" w:sz="12" w:space="0" w:color="auto"/>
            </w:tcBorders>
          </w:tcPr>
          <w:p w14:paraId="6C5DA21B" w14:textId="28D73CC8" w:rsidR="000F42BF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3.2.2</w:t>
            </w:r>
          </w:p>
          <w:p w14:paraId="5F20D9CC" w14:textId="0FE80E0A" w:rsidR="000F42BF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0F42BF" w:rsidRPr="00055297" w14:paraId="3644955D" w14:textId="77777777" w:rsidTr="006D2194">
        <w:trPr>
          <w:trHeight w:val="340"/>
        </w:trPr>
        <w:tc>
          <w:tcPr>
            <w:tcW w:w="1489" w:type="pct"/>
            <w:tcBorders>
              <w:top w:val="single" w:sz="6" w:space="0" w:color="auto"/>
            </w:tcBorders>
            <w:hideMark/>
          </w:tcPr>
          <w:p w14:paraId="44E0F00D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Монитор офисный</w:t>
            </w:r>
          </w:p>
        </w:tc>
        <w:tc>
          <w:tcPr>
            <w:tcW w:w="1440" w:type="pct"/>
            <w:tcBorders>
              <w:top w:val="single" w:sz="6" w:space="0" w:color="auto"/>
            </w:tcBorders>
            <w:hideMark/>
          </w:tcPr>
          <w:p w14:paraId="0466009D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 2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439" w:type="pct"/>
            <w:hideMark/>
          </w:tcPr>
          <w:p w14:paraId="58322B00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3" w:type="pct"/>
          </w:tcPr>
          <w:p w14:paraId="17A88009" w14:textId="4B3515C7" w:rsidR="000F42BF" w:rsidRPr="00131DB3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0F42BF" w:rsidRPr="00055297" w14:paraId="23187B3E" w14:textId="77777777" w:rsidTr="006D2194">
        <w:trPr>
          <w:trHeight w:val="340"/>
        </w:trPr>
        <w:tc>
          <w:tcPr>
            <w:tcW w:w="1489" w:type="pct"/>
            <w:hideMark/>
          </w:tcPr>
          <w:p w14:paraId="0022DE31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 мышь проводная или беспроводная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и клавиатура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проводная</w:t>
            </w:r>
          </w:p>
        </w:tc>
        <w:tc>
          <w:tcPr>
            <w:tcW w:w="1440" w:type="pct"/>
            <w:hideMark/>
          </w:tcPr>
          <w:p w14:paraId="54B2A344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439" w:type="pct"/>
            <w:hideMark/>
          </w:tcPr>
          <w:p w14:paraId="642E3AA6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3" w:type="pct"/>
          </w:tcPr>
          <w:p w14:paraId="5C8CDD73" w14:textId="35BC34DF" w:rsidR="000F42BF" w:rsidRPr="00131DB3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0F42BF" w:rsidRPr="00055297" w14:paraId="652A723B" w14:textId="77777777" w:rsidTr="006D2194">
        <w:trPr>
          <w:trHeight w:val="340"/>
        </w:trPr>
        <w:tc>
          <w:tcPr>
            <w:tcW w:w="1489" w:type="pct"/>
            <w:hideMark/>
          </w:tcPr>
          <w:p w14:paraId="7D3CB3AA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терминал проводной</w:t>
            </w:r>
          </w:p>
        </w:tc>
        <w:tc>
          <w:tcPr>
            <w:tcW w:w="1440" w:type="pct"/>
            <w:hideMark/>
          </w:tcPr>
          <w:p w14:paraId="1CC57F2A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439" w:type="pct"/>
            <w:hideMark/>
          </w:tcPr>
          <w:p w14:paraId="5FAC3237" w14:textId="77777777" w:rsidR="000F42BF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АТС мо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  <w:r w:rsidRPr="00131DB3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 или аналоговый телефонный терминал</w:t>
            </w:r>
          </w:p>
          <w:p w14:paraId="6C0F5E84" w14:textId="77777777" w:rsidR="000F42BF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4A9D56E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C512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Тип предоставляемого абонентского телефонного терминала (IP,  цифровой, аналоговый) определяется с учетом  технических возможностей и складских запасов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3" w:type="pct"/>
          </w:tcPr>
          <w:p w14:paraId="226DB0F5" w14:textId="47291148" w:rsidR="000F42BF" w:rsidRPr="00131DB3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3.7</w:t>
            </w:r>
          </w:p>
        </w:tc>
      </w:tr>
      <w:tr w:rsidR="000F42BF" w:rsidRPr="00055297" w14:paraId="22AC68A9" w14:textId="77777777" w:rsidTr="006D2194">
        <w:trPr>
          <w:trHeight w:val="2590"/>
        </w:trPr>
        <w:tc>
          <w:tcPr>
            <w:tcW w:w="1489" w:type="pct"/>
            <w:hideMark/>
          </w:tcPr>
          <w:p w14:paraId="286D295C" w14:textId="18A53F8C" w:rsidR="000F42BF" w:rsidRPr="00EE3D2D" w:rsidRDefault="000F42BF" w:rsidP="0046539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ринтер цветной печати формат A4</w:t>
            </w:r>
            <w:r w:rsidR="0046539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ED885C9" w14:textId="16838B92" w:rsidR="000F42BF" w:rsidRPr="00EE3D2D" w:rsidRDefault="000F42BF" w:rsidP="0046539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46539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53916847" w14:textId="59D76716" w:rsidR="000F42BF" w:rsidRPr="00EE3D2D" w:rsidRDefault="00D41BB3" w:rsidP="0046539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0F42BF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А4</w:t>
            </w:r>
            <w:r w:rsidR="0046539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C5A5A2A" w14:textId="43CC3DD9" w:rsidR="000F42BF" w:rsidRPr="00EE3D2D" w:rsidRDefault="00D41BB3" w:rsidP="0046539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0F42BF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А4</w:t>
            </w:r>
            <w:r w:rsidR="0046539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0" w:type="pct"/>
            <w:hideMark/>
          </w:tcPr>
          <w:p w14:paraId="0141C618" w14:textId="77777777" w:rsidR="000F42BF" w:rsidRPr="00A3279D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устанавливаемых устройств определяется Службой поддержки пользователей.</w:t>
            </w:r>
          </w:p>
        </w:tc>
        <w:tc>
          <w:tcPr>
            <w:tcW w:w="1439" w:type="pct"/>
            <w:hideMark/>
          </w:tcPr>
          <w:p w14:paraId="5359291C" w14:textId="77777777" w:rsidR="000F42BF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Групповое использование в открытых офисных пространствах и кабинетах в случае отсутствия принтеров и МФУ формата А3.</w:t>
            </w:r>
          </w:p>
          <w:p w14:paraId="1E8AFF53" w14:textId="77777777" w:rsidR="000F42BF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571E486" w14:textId="77777777" w:rsidR="000F42BF" w:rsidRPr="00A3279D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</w:tcPr>
          <w:p w14:paraId="0D58CC90" w14:textId="56814464" w:rsidR="000F42BF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0F42BF" w:rsidRPr="00055297" w14:paraId="2FF3B103" w14:textId="77777777" w:rsidTr="006D2194">
        <w:trPr>
          <w:trHeight w:val="340"/>
        </w:trPr>
        <w:tc>
          <w:tcPr>
            <w:tcW w:w="1489" w:type="pct"/>
            <w:tcBorders>
              <w:bottom w:val="single" w:sz="12" w:space="0" w:color="auto"/>
            </w:tcBorders>
            <w:hideMark/>
          </w:tcPr>
          <w:p w14:paraId="4B37E5A6" w14:textId="77777777" w:rsidR="000F42BF" w:rsidRPr="00131DB3" w:rsidRDefault="000F42B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440" w:type="pct"/>
            <w:tcBorders>
              <w:bottom w:val="single" w:sz="12" w:space="0" w:color="auto"/>
            </w:tcBorders>
            <w:hideMark/>
          </w:tcPr>
          <w:p w14:paraId="3A71EB5F" w14:textId="03201CB0" w:rsidR="000F42BF" w:rsidRPr="00131DB3" w:rsidRDefault="000F42BF" w:rsidP="006B6C02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</w:t>
            </w:r>
            <w:r w:rsidR="00E4794D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439" w:type="pct"/>
            <w:tcBorders>
              <w:bottom w:val="single" w:sz="12" w:space="0" w:color="auto"/>
            </w:tcBorders>
            <w:hideMark/>
          </w:tcPr>
          <w:p w14:paraId="3F5F5BBA" w14:textId="52E16C65" w:rsidR="000F42BF" w:rsidRDefault="000F42BF" w:rsidP="00D87B57">
            <w:pPr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почтового ящика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84EBB99" w14:textId="77777777" w:rsidR="000F42BF" w:rsidRPr="00B518B2" w:rsidRDefault="000F42BF" w:rsidP="00D87B57">
            <w:pPr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</w:t>
            </w:r>
          </w:p>
        </w:tc>
        <w:tc>
          <w:tcPr>
            <w:tcW w:w="633" w:type="pct"/>
            <w:tcBorders>
              <w:bottom w:val="single" w:sz="12" w:space="0" w:color="auto"/>
            </w:tcBorders>
          </w:tcPr>
          <w:p w14:paraId="0F7FABEF" w14:textId="57985AB0" w:rsidR="000F42BF" w:rsidRDefault="000F42BF" w:rsidP="00D87B57">
            <w:pPr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24CEDF6" w14:textId="77777777" w:rsidR="008248C1" w:rsidRDefault="008248C1" w:rsidP="008248C1">
      <w:pPr>
        <w:pStyle w:val="S4"/>
      </w:pPr>
    </w:p>
    <w:p w14:paraId="2C51AA4B" w14:textId="3AAACF05" w:rsidR="008248C1" w:rsidRDefault="008248C1" w:rsidP="008248C1">
      <w:pPr>
        <w:pStyle w:val="S4"/>
      </w:pPr>
      <w:r>
        <w:t>Конфигурация дополнительных ИТ-активов ОТП «</w:t>
      </w:r>
      <w:r w:rsidR="00617A5A">
        <w:t>Р</w:t>
      </w:r>
      <w:r w:rsidR="00617A5A" w:rsidRPr="00FE7464">
        <w:t>уководитель (базовый)</w:t>
      </w:r>
      <w:r>
        <w:t xml:space="preserve">» представлена в Таблице </w:t>
      </w:r>
      <w:r w:rsidR="00617A5A">
        <w:t>8</w:t>
      </w:r>
      <w:r>
        <w:t xml:space="preserve">. </w:t>
      </w:r>
    </w:p>
    <w:p w14:paraId="45D4D220" w14:textId="77777777" w:rsidR="007175A8" w:rsidRDefault="007175A8" w:rsidP="008248C1">
      <w:pPr>
        <w:pStyle w:val="S4"/>
      </w:pPr>
    </w:p>
    <w:p w14:paraId="0CAE6840" w14:textId="20F3C11C" w:rsidR="0078166D" w:rsidRPr="00A3279D" w:rsidRDefault="0078166D" w:rsidP="0078166D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8</w:t>
      </w:r>
      <w:r>
        <w:rPr>
          <w:noProof/>
        </w:rPr>
        <w:fldChar w:fldCharType="end"/>
      </w:r>
    </w:p>
    <w:p w14:paraId="19E22144" w14:textId="36C02EB6" w:rsidR="0078166D" w:rsidRPr="00A3279D" w:rsidRDefault="0078166D" w:rsidP="0078166D">
      <w:pPr>
        <w:pStyle w:val="Se"/>
        <w:spacing w:after="60"/>
        <w:rPr>
          <w:rFonts w:eastAsia="Calibri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617A5A">
        <w:t>Р</w:t>
      </w:r>
      <w:r w:rsidR="00617A5A" w:rsidRPr="00FE7464">
        <w:t>уководитель (базовый)</w:t>
      </w:r>
      <w:r w:rsidRPr="00A3279D">
        <w:rPr>
          <w:rFonts w:eastAsia="Calibri"/>
        </w:rPr>
        <w:t>»</w:t>
      </w:r>
    </w:p>
    <w:tbl>
      <w:tblPr>
        <w:tblW w:w="499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4"/>
        <w:gridCol w:w="2730"/>
        <w:gridCol w:w="2732"/>
        <w:gridCol w:w="1562"/>
      </w:tblGrid>
      <w:tr w:rsidR="00196FBD" w:rsidRPr="00055297" w14:paraId="23055671" w14:textId="77777777" w:rsidTr="001E4D60">
        <w:trPr>
          <w:trHeight w:val="33"/>
          <w:tblHeader/>
        </w:trPr>
        <w:tc>
          <w:tcPr>
            <w:tcW w:w="14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FDE3106" w14:textId="77777777" w:rsidR="00196FBD" w:rsidRPr="002C687A" w:rsidRDefault="00196FBD" w:rsidP="002C687A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A0B8D8A" w14:textId="6FBFFCAE" w:rsidR="00196FBD" w:rsidRPr="002C687A" w:rsidRDefault="005E0C3D" w:rsidP="002C687A">
            <w:pPr>
              <w:pStyle w:val="S12"/>
              <w:rPr>
                <w:b w:val="0"/>
              </w:rPr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841E995" w14:textId="77777777" w:rsidR="00196FBD" w:rsidRPr="002C687A" w:rsidRDefault="00196FBD" w:rsidP="002C687A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73AADC08" w14:textId="536414A9" w:rsidR="00196FBD" w:rsidRPr="002C687A" w:rsidRDefault="00196FBD" w:rsidP="002C687A">
            <w:pPr>
              <w:pStyle w:val="S12"/>
              <w:rPr>
                <w:b w:val="0"/>
              </w:rPr>
            </w:pPr>
            <w:r>
              <w:t xml:space="preserve">подраздел </w:t>
            </w:r>
            <w:r w:rsidR="005E0C3D">
              <w:t>/ ПУНКТ НАСТОЯЩИХ МЕТОДИЧЕСКИХ УКАЗАНИЙ</w:t>
            </w:r>
          </w:p>
        </w:tc>
      </w:tr>
      <w:tr w:rsidR="00196FBD" w:rsidRPr="00055297" w14:paraId="645F9CC0" w14:textId="77777777" w:rsidTr="001E4D60">
        <w:trPr>
          <w:trHeight w:val="71"/>
          <w:tblHeader/>
        </w:trPr>
        <w:tc>
          <w:tcPr>
            <w:tcW w:w="14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D1E2ED" w14:textId="77777777" w:rsidR="00196FBD" w:rsidRPr="00055297" w:rsidRDefault="00196FBD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FB6893" w14:textId="77777777" w:rsidR="00196FBD" w:rsidRPr="00055297" w:rsidRDefault="00196FBD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E7BE5E" w14:textId="77777777" w:rsidR="00196FBD" w:rsidRPr="00055297" w:rsidRDefault="00196FBD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47F1CCD" w14:textId="77777777" w:rsidR="00196FBD" w:rsidRDefault="00196FBD" w:rsidP="00D87B5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63994" w:rsidRPr="00055297" w14:paraId="3EB502A1" w14:textId="77777777" w:rsidTr="001E4D60">
        <w:trPr>
          <w:trHeight w:val="231"/>
        </w:trPr>
        <w:tc>
          <w:tcPr>
            <w:tcW w:w="1434" w:type="pct"/>
            <w:tcBorders>
              <w:bottom w:val="single" w:sz="6" w:space="0" w:color="auto"/>
            </w:tcBorders>
          </w:tcPr>
          <w:p w14:paraId="430D6477" w14:textId="3BFD755E" w:rsidR="00163994" w:rsidRPr="00131DB3" w:rsidRDefault="00163994" w:rsidP="0016399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6D2C45">
              <w:rPr>
                <w:rFonts w:eastAsia="Times New Roman"/>
                <w:sz w:val="20"/>
                <w:szCs w:val="20"/>
                <w:lang w:eastAsia="ru-RU"/>
              </w:rPr>
              <w:t>ПК переносной стандартный</w:t>
            </w:r>
          </w:p>
        </w:tc>
        <w:tc>
          <w:tcPr>
            <w:tcW w:w="1386" w:type="pct"/>
            <w:tcBorders>
              <w:bottom w:val="single" w:sz="6" w:space="0" w:color="auto"/>
            </w:tcBorders>
          </w:tcPr>
          <w:p w14:paraId="73D40697" w14:textId="058C581D" w:rsidR="00163994" w:rsidRPr="00131DB3" w:rsidRDefault="00163994" w:rsidP="0016399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7" w:type="pct"/>
            <w:tcBorders>
              <w:bottom w:val="single" w:sz="6" w:space="0" w:color="auto"/>
            </w:tcBorders>
          </w:tcPr>
          <w:p w14:paraId="280DB522" w14:textId="741D1684" w:rsidR="00163994" w:rsidRPr="00131DB3" w:rsidRDefault="00163994" w:rsidP="0016399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bottom w:val="single" w:sz="6" w:space="0" w:color="auto"/>
            </w:tcBorders>
          </w:tcPr>
          <w:p w14:paraId="30EAB0F2" w14:textId="2F35C7CF" w:rsidR="00163994" w:rsidRPr="00A3279D" w:rsidRDefault="00807F9F" w:rsidP="0016399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3.3.2</w:t>
            </w:r>
          </w:p>
        </w:tc>
      </w:tr>
      <w:tr w:rsidR="0090246F" w:rsidRPr="00055297" w14:paraId="3B270F17" w14:textId="77777777" w:rsidTr="001E4D60">
        <w:trPr>
          <w:trHeight w:val="231"/>
        </w:trPr>
        <w:tc>
          <w:tcPr>
            <w:tcW w:w="1434" w:type="pct"/>
            <w:tcBorders>
              <w:bottom w:val="single" w:sz="6" w:space="0" w:color="auto"/>
            </w:tcBorders>
          </w:tcPr>
          <w:p w14:paraId="55B0F9DF" w14:textId="0D3E2E44" w:rsidR="0090246F" w:rsidRDefault="0090246F" w:rsidP="0090246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 мышь проводная или беспроводная</w:t>
            </w:r>
          </w:p>
        </w:tc>
        <w:tc>
          <w:tcPr>
            <w:tcW w:w="1386" w:type="pct"/>
            <w:tcBorders>
              <w:bottom w:val="single" w:sz="6" w:space="0" w:color="auto"/>
            </w:tcBorders>
          </w:tcPr>
          <w:p w14:paraId="016EC82B" w14:textId="25818F17" w:rsidR="0090246F" w:rsidRDefault="0090246F" w:rsidP="0090246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7" w:type="pct"/>
            <w:tcBorders>
              <w:bottom w:val="single" w:sz="6" w:space="0" w:color="auto"/>
            </w:tcBorders>
          </w:tcPr>
          <w:p w14:paraId="1201B92B" w14:textId="765B3B85" w:rsidR="0090246F" w:rsidRPr="00A3279D" w:rsidRDefault="0090246F" w:rsidP="0090246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Дополнительная компьютерная мышь для ПК переносного</w:t>
            </w:r>
          </w:p>
        </w:tc>
        <w:tc>
          <w:tcPr>
            <w:tcW w:w="793" w:type="pct"/>
            <w:tcBorders>
              <w:bottom w:val="single" w:sz="6" w:space="0" w:color="auto"/>
            </w:tcBorders>
          </w:tcPr>
          <w:p w14:paraId="67296C27" w14:textId="3856F4AC" w:rsidR="0090246F" w:rsidRDefault="00807F9F" w:rsidP="0090246F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652AEA" w:rsidRPr="00055297" w14:paraId="04E3E650" w14:textId="77777777" w:rsidTr="001E4D60">
        <w:trPr>
          <w:trHeight w:val="231"/>
        </w:trPr>
        <w:tc>
          <w:tcPr>
            <w:tcW w:w="1434" w:type="pct"/>
            <w:tcBorders>
              <w:bottom w:val="single" w:sz="6" w:space="0" w:color="auto"/>
            </w:tcBorders>
          </w:tcPr>
          <w:p w14:paraId="00EFF940" w14:textId="27172734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СМНИ</w:t>
            </w:r>
          </w:p>
        </w:tc>
        <w:tc>
          <w:tcPr>
            <w:tcW w:w="1386" w:type="pct"/>
            <w:tcBorders>
              <w:bottom w:val="single" w:sz="6" w:space="0" w:color="auto"/>
            </w:tcBorders>
          </w:tcPr>
          <w:p w14:paraId="1139AA87" w14:textId="3E47C910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387" w:type="pct"/>
            <w:tcBorders>
              <w:bottom w:val="single" w:sz="6" w:space="0" w:color="auto"/>
            </w:tcBorders>
          </w:tcPr>
          <w:p w14:paraId="6C4FA736" w14:textId="62F9361D" w:rsidR="00652AEA" w:rsidRPr="00A3279D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Флеш-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накопитель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USB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</w:t>
            </w:r>
            <w:r w:rsidRPr="008212E1">
              <w:rPr>
                <w:rFonts w:eastAsia="Times New Roman"/>
                <w:sz w:val="20"/>
                <w:szCs w:val="20"/>
                <w:lang w:eastAsia="ru-RU"/>
              </w:rPr>
              <w:t>нешний жесткий диск или твердотельный накопитель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93" w:type="pct"/>
            <w:tcBorders>
              <w:bottom w:val="single" w:sz="6" w:space="0" w:color="auto"/>
            </w:tcBorders>
          </w:tcPr>
          <w:p w14:paraId="46CEC18C" w14:textId="2C96097C" w:rsidR="00652AEA" w:rsidRDefault="00807F9F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3.6.3</w:t>
            </w:r>
          </w:p>
        </w:tc>
      </w:tr>
      <w:tr w:rsidR="00652AEA" w:rsidRPr="00055297" w14:paraId="18FCE04F" w14:textId="77777777" w:rsidTr="001E4D60">
        <w:trPr>
          <w:trHeight w:val="340"/>
        </w:trPr>
        <w:tc>
          <w:tcPr>
            <w:tcW w:w="1434" w:type="pct"/>
            <w:tcBorders>
              <w:top w:val="single" w:sz="6" w:space="0" w:color="auto"/>
              <w:bottom w:val="single" w:sz="4" w:space="0" w:color="auto"/>
            </w:tcBorders>
          </w:tcPr>
          <w:p w14:paraId="41329D79" w14:textId="77777777" w:rsidR="00652AEA" w:rsidRPr="00793129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цифровой терминал беспроводной</w:t>
            </w:r>
            <w:r w:rsidRPr="0034171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DECT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Wi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Fi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6" w:type="pct"/>
            <w:tcBorders>
              <w:top w:val="single" w:sz="6" w:space="0" w:color="auto"/>
              <w:bottom w:val="single" w:sz="4" w:space="0" w:color="auto"/>
            </w:tcBorders>
          </w:tcPr>
          <w:p w14:paraId="4DD013A2" w14:textId="77777777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7" w:type="pct"/>
            <w:tcBorders>
              <w:top w:val="single" w:sz="6" w:space="0" w:color="auto"/>
              <w:bottom w:val="single" w:sz="4" w:space="0" w:color="auto"/>
            </w:tcBorders>
          </w:tcPr>
          <w:p w14:paraId="428DFE2D" w14:textId="77777777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top w:val="single" w:sz="6" w:space="0" w:color="auto"/>
              <w:bottom w:val="single" w:sz="4" w:space="0" w:color="auto"/>
            </w:tcBorders>
          </w:tcPr>
          <w:p w14:paraId="5C5CD365" w14:textId="19778A25" w:rsidR="00652AEA" w:rsidRDefault="00807F9F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652AEA" w:rsidRPr="00055297" w14:paraId="02C5C060" w14:textId="77777777" w:rsidTr="001E4D60">
        <w:trPr>
          <w:trHeight w:val="340"/>
        </w:trPr>
        <w:tc>
          <w:tcPr>
            <w:tcW w:w="1434" w:type="pct"/>
            <w:tcBorders>
              <w:top w:val="single" w:sz="4" w:space="0" w:color="auto"/>
            </w:tcBorders>
            <w:hideMark/>
          </w:tcPr>
          <w:p w14:paraId="3835F56A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Смартфон стандартный</w:t>
            </w:r>
          </w:p>
        </w:tc>
        <w:tc>
          <w:tcPr>
            <w:tcW w:w="1386" w:type="pct"/>
            <w:tcBorders>
              <w:top w:val="single" w:sz="4" w:space="0" w:color="auto"/>
            </w:tcBorders>
            <w:hideMark/>
          </w:tcPr>
          <w:p w14:paraId="0914BEA0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7" w:type="pct"/>
            <w:tcBorders>
              <w:top w:val="single" w:sz="4" w:space="0" w:color="auto"/>
            </w:tcBorders>
            <w:hideMark/>
          </w:tcPr>
          <w:p w14:paraId="7BE1AECD" w14:textId="77777777" w:rsidR="00652AEA" w:rsidRPr="008030EF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 w:rsidRPr="00D978B7">
              <w:rPr>
                <w:rFonts w:eastAsia="Times New Roman"/>
                <w:sz w:val="20"/>
                <w:szCs w:val="20"/>
                <w:lang w:eastAsia="ru-RU"/>
              </w:rPr>
              <w:t>Android,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1BFBF4E6" w14:textId="5DE41078" w:rsidR="00652AEA" w:rsidRDefault="00807F9F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652AEA" w:rsidRPr="00055297" w14:paraId="7A16F08E" w14:textId="77777777" w:rsidTr="001E4D60">
        <w:trPr>
          <w:trHeight w:val="340"/>
        </w:trPr>
        <w:tc>
          <w:tcPr>
            <w:tcW w:w="1434" w:type="pct"/>
            <w:hideMark/>
          </w:tcPr>
          <w:p w14:paraId="7771E196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Планшет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ный компьютер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стандартный</w:t>
            </w:r>
          </w:p>
        </w:tc>
        <w:tc>
          <w:tcPr>
            <w:tcW w:w="1386" w:type="pct"/>
            <w:hideMark/>
          </w:tcPr>
          <w:p w14:paraId="66E838F8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87" w:type="pct"/>
          </w:tcPr>
          <w:p w14:paraId="75DE6E36" w14:textId="77777777" w:rsidR="00652AEA" w:rsidRPr="008030EF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 w:rsidRPr="00D978B7">
              <w:rPr>
                <w:rFonts w:eastAsia="Times New Roman"/>
                <w:sz w:val="20"/>
                <w:szCs w:val="20"/>
                <w:lang w:eastAsia="ru-RU"/>
              </w:rPr>
              <w:t>Android,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 пределах параметров, указанных в актуальной версии Бюллетеня.</w:t>
            </w:r>
          </w:p>
        </w:tc>
        <w:tc>
          <w:tcPr>
            <w:tcW w:w="793" w:type="pct"/>
          </w:tcPr>
          <w:p w14:paraId="713711F0" w14:textId="14223EB8" w:rsidR="00652AEA" w:rsidRDefault="00807F9F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3.9.3</w:t>
            </w:r>
          </w:p>
        </w:tc>
      </w:tr>
      <w:tr w:rsidR="001E4D60" w:rsidRPr="00055297" w14:paraId="2BC3ACFC" w14:textId="77777777" w:rsidTr="001E4D60">
        <w:trPr>
          <w:trHeight w:val="44"/>
        </w:trPr>
        <w:tc>
          <w:tcPr>
            <w:tcW w:w="1434" w:type="pct"/>
            <w:tcBorders>
              <w:top w:val="single" w:sz="6" w:space="0" w:color="auto"/>
              <w:bottom w:val="single" w:sz="4" w:space="0" w:color="auto"/>
            </w:tcBorders>
          </w:tcPr>
          <w:p w14:paraId="5D177F81" w14:textId="77777777" w:rsidR="001E4D60" w:rsidRPr="00C77E5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1386" w:type="pct"/>
            <w:tcBorders>
              <w:top w:val="single" w:sz="6" w:space="0" w:color="auto"/>
              <w:bottom w:val="single" w:sz="4" w:space="0" w:color="auto"/>
            </w:tcBorders>
          </w:tcPr>
          <w:p w14:paraId="698364E2" w14:textId="6BCB82A8" w:rsidR="001E4D60" w:rsidRPr="00C77E5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 для каждого рабочего места, находящегося в здании с отсутствующим гарантированным питанием.</w:t>
            </w:r>
          </w:p>
        </w:tc>
        <w:tc>
          <w:tcPr>
            <w:tcW w:w="1387" w:type="pct"/>
            <w:tcBorders>
              <w:top w:val="single" w:sz="6" w:space="0" w:color="auto"/>
              <w:bottom w:val="single" w:sz="4" w:space="0" w:color="auto"/>
            </w:tcBorders>
          </w:tcPr>
          <w:p w14:paraId="70C216F4" w14:textId="013A47FF" w:rsidR="001E4D60" w:rsidRPr="00C77E5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top w:val="single" w:sz="6" w:space="0" w:color="auto"/>
              <w:bottom w:val="single" w:sz="4" w:space="0" w:color="auto"/>
            </w:tcBorders>
          </w:tcPr>
          <w:p w14:paraId="60F77B36" w14:textId="4CE0EAC9" w:rsidR="001E4D60" w:rsidRDefault="00807F9F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3.11</w:t>
            </w:r>
          </w:p>
        </w:tc>
      </w:tr>
      <w:tr w:rsidR="00652AEA" w:rsidRPr="00055297" w14:paraId="4A990856" w14:textId="77777777" w:rsidTr="001E4D60">
        <w:trPr>
          <w:trHeight w:val="340"/>
        </w:trPr>
        <w:tc>
          <w:tcPr>
            <w:tcW w:w="1434" w:type="pct"/>
            <w:tcBorders>
              <w:top w:val="single" w:sz="4" w:space="0" w:color="auto"/>
            </w:tcBorders>
          </w:tcPr>
          <w:p w14:paraId="0CD01A97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персональн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ого файлового каталога</w:t>
            </w:r>
          </w:p>
        </w:tc>
        <w:tc>
          <w:tcPr>
            <w:tcW w:w="1386" w:type="pct"/>
            <w:tcBorders>
              <w:top w:val="single" w:sz="4" w:space="0" w:color="auto"/>
            </w:tcBorders>
          </w:tcPr>
          <w:p w14:paraId="2698BA92" w14:textId="5CEB1108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2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87" w:type="pct"/>
            <w:tcBorders>
              <w:top w:val="single" w:sz="4" w:space="0" w:color="auto"/>
            </w:tcBorders>
          </w:tcPr>
          <w:p w14:paraId="4C3A30DB" w14:textId="27E4A7D0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персонального файлового каталога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F7115C7" w14:textId="77777777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05D536D" w14:textId="77777777" w:rsidR="00652AEA" w:rsidRPr="00353601" w:rsidRDefault="00652AEA" w:rsidP="00652AEA">
            <w:pPr>
              <w:jc w:val="left"/>
              <w:rPr>
                <w:sz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7756583B" w14:textId="5C9A0889" w:rsidR="00652AEA" w:rsidRDefault="00807F9F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3.13</w:t>
            </w:r>
          </w:p>
        </w:tc>
      </w:tr>
      <w:tr w:rsidR="00652AEA" w:rsidRPr="00055297" w14:paraId="6245510B" w14:textId="77777777" w:rsidTr="001E4D60">
        <w:trPr>
          <w:trHeight w:val="340"/>
        </w:trPr>
        <w:tc>
          <w:tcPr>
            <w:tcW w:w="1434" w:type="pct"/>
          </w:tcPr>
          <w:p w14:paraId="6BE1B065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SIM-карта</w:t>
            </w:r>
          </w:p>
        </w:tc>
        <w:tc>
          <w:tcPr>
            <w:tcW w:w="1386" w:type="pct"/>
          </w:tcPr>
          <w:p w14:paraId="4C38F4C6" w14:textId="1DEBAFDE" w:rsidR="00652AEA" w:rsidRPr="004002D0" w:rsidRDefault="0098189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 выдаваемых работнику:</w:t>
            </w:r>
          </w:p>
          <w:p w14:paraId="401320ED" w14:textId="77777777" w:rsidR="00652AEA" w:rsidRPr="004002D0" w:rsidRDefault="00652AEA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38E30B80" w14:textId="77777777" w:rsidR="00652AEA" w:rsidRPr="004002D0" w:rsidRDefault="00652AEA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смартфонов,</w:t>
            </w:r>
          </w:p>
          <w:p w14:paraId="793CFA73" w14:textId="77777777" w:rsidR="00652AEA" w:rsidRPr="00131DB3" w:rsidRDefault="00652AEA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планшетных компьютеров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7" w:type="pct"/>
          </w:tcPr>
          <w:p w14:paraId="3360FC86" w14:textId="77777777" w:rsidR="00652AEA" w:rsidRPr="004002D0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Допускается выдача 2 SIM-карт на устройство класса Dual-SIM</w:t>
            </w:r>
          </w:p>
          <w:p w14:paraId="2AC46624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</w:tcPr>
          <w:p w14:paraId="4B8F352A" w14:textId="77777777" w:rsidR="00652AEA" w:rsidRPr="004002D0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52AEA" w:rsidRPr="00055297" w14:paraId="63BADE4E" w14:textId="77777777" w:rsidTr="001E4D60">
        <w:trPr>
          <w:trHeight w:val="44"/>
        </w:trPr>
        <w:tc>
          <w:tcPr>
            <w:tcW w:w="1434" w:type="pct"/>
            <w:tcBorders>
              <w:bottom w:val="single" w:sz="6" w:space="0" w:color="auto"/>
            </w:tcBorders>
          </w:tcPr>
          <w:p w14:paraId="184303EA" w14:textId="77777777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Модуль (консоль</w:t>
            </w:r>
            <w:r w:rsidRPr="00C77E50">
              <w:rPr>
                <w:rFonts w:eastAsia="Times New Roman"/>
                <w:sz w:val="20"/>
                <w:szCs w:val="20"/>
                <w:lang w:eastAsia="ru-RU"/>
              </w:rPr>
              <w:t xml:space="preserve"> расширения</w:t>
            </w: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Pr="00C77E50">
              <w:rPr>
                <w:rFonts w:eastAsia="Times New Roman"/>
                <w:sz w:val="20"/>
                <w:szCs w:val="20"/>
                <w:lang w:eastAsia="ru-RU"/>
              </w:rPr>
              <w:t xml:space="preserve"> абонентских телефонных терминалов</w:t>
            </w:r>
          </w:p>
        </w:tc>
        <w:tc>
          <w:tcPr>
            <w:tcW w:w="1386" w:type="pct"/>
            <w:tcBorders>
              <w:bottom w:val="single" w:sz="6" w:space="0" w:color="auto"/>
            </w:tcBorders>
          </w:tcPr>
          <w:p w14:paraId="5DF9F795" w14:textId="77777777" w:rsidR="00652AEA" w:rsidRPr="00203F6E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1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87" w:type="pct"/>
            <w:tcBorders>
              <w:bottom w:val="single" w:sz="6" w:space="0" w:color="auto"/>
            </w:tcBorders>
          </w:tcPr>
          <w:p w14:paraId="599BE538" w14:textId="77777777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77E5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  <w:tcBorders>
              <w:bottom w:val="single" w:sz="6" w:space="0" w:color="auto"/>
            </w:tcBorders>
          </w:tcPr>
          <w:p w14:paraId="4CB58A3B" w14:textId="77777777" w:rsidR="00652AEA" w:rsidRPr="00C77E50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52AEA" w:rsidRPr="00055297" w14:paraId="745F55B3" w14:textId="77777777" w:rsidTr="001E4D60">
        <w:trPr>
          <w:trHeight w:val="771"/>
        </w:trPr>
        <w:tc>
          <w:tcPr>
            <w:tcW w:w="1434" w:type="pct"/>
          </w:tcPr>
          <w:p w14:paraId="12EF38DF" w14:textId="0BBAB397" w:rsidR="00652AEA" w:rsidRPr="00131DB3" w:rsidRDefault="00A572BD" w:rsidP="00A572B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Токен (э</w:t>
            </w:r>
            <w:r w:rsidR="00652AEA" w:rsidRPr="00AD2D03">
              <w:rPr>
                <w:rFonts w:eastAsia="Times New Roman"/>
                <w:sz w:val="20"/>
                <w:szCs w:val="20"/>
                <w:lang w:eastAsia="ru-RU"/>
              </w:rPr>
              <w:t>лектронный USB</w:t>
            </w:r>
            <w:r w:rsidR="00652AEA">
              <w:rPr>
                <w:rFonts w:eastAsia="Times New Roman"/>
                <w:sz w:val="20"/>
                <w:szCs w:val="20"/>
                <w:lang w:eastAsia="ru-RU"/>
              </w:rPr>
              <w:t xml:space="preserve">-ключ </w:t>
            </w:r>
            <w:r w:rsidR="00652AEA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6" w:type="pct"/>
          </w:tcPr>
          <w:p w14:paraId="7E657104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1шт./ 1 комплект</w:t>
            </w:r>
          </w:p>
        </w:tc>
        <w:tc>
          <w:tcPr>
            <w:tcW w:w="1387" w:type="pct"/>
          </w:tcPr>
          <w:p w14:paraId="14AD9487" w14:textId="77777777" w:rsidR="00652AEA" w:rsidRPr="00131DB3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3" w:type="pct"/>
          </w:tcPr>
          <w:p w14:paraId="6227AC13" w14:textId="77777777" w:rsidR="00652AEA" w:rsidRDefault="00652AEA" w:rsidP="00652AEA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5ECF31FF" w14:textId="6D62F982" w:rsidR="005604F0" w:rsidRDefault="005604F0" w:rsidP="005604F0">
      <w:pPr>
        <w:pStyle w:val="S4"/>
      </w:pPr>
    </w:p>
    <w:p w14:paraId="090AEB7D" w14:textId="77777777" w:rsidR="005E0C3D" w:rsidRDefault="005E0C3D" w:rsidP="005604F0">
      <w:pPr>
        <w:pStyle w:val="S4"/>
      </w:pPr>
    </w:p>
    <w:p w14:paraId="094AD2F6" w14:textId="0C74A815" w:rsidR="005604F0" w:rsidRPr="005E0C3D" w:rsidRDefault="00462331" w:rsidP="005E0C3D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1" w:name="_Toc45123381"/>
      <w:r w:rsidRPr="005E0C3D">
        <w:rPr>
          <w:rFonts w:eastAsia="Calibri"/>
          <w:caps w:val="0"/>
        </w:rPr>
        <w:t>ОТП</w:t>
      </w:r>
      <w:r w:rsidR="005604F0" w:rsidRPr="005E0C3D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ПОМОЩНИК</w:t>
      </w:r>
      <w:r w:rsidR="005604F0" w:rsidRPr="005E0C3D">
        <w:rPr>
          <w:rFonts w:eastAsia="Calibri"/>
          <w:caps w:val="0"/>
        </w:rPr>
        <w:t>»</w:t>
      </w:r>
      <w:bookmarkEnd w:id="111"/>
    </w:p>
    <w:p w14:paraId="25181AEE" w14:textId="1CFE7DD0" w:rsidR="008248C1" w:rsidRDefault="008248C1" w:rsidP="005E0C3D">
      <w:pPr>
        <w:pStyle w:val="S4"/>
      </w:pPr>
    </w:p>
    <w:p w14:paraId="1C380EBD" w14:textId="788BCA23" w:rsidR="0058431C" w:rsidRDefault="0058431C" w:rsidP="0058431C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4B15B2" w:rsidRPr="004B15B2">
        <w:t>Помощник</w:t>
      </w:r>
      <w:r>
        <w:t xml:space="preserve">» представлена в Таблице </w:t>
      </w:r>
      <w:r w:rsidR="004B15B2">
        <w:t>9</w:t>
      </w:r>
      <w:r>
        <w:t>.</w:t>
      </w:r>
    </w:p>
    <w:p w14:paraId="6903A72F" w14:textId="77777777" w:rsidR="00BE0823" w:rsidRDefault="00BE0823" w:rsidP="0058431C">
      <w:pPr>
        <w:pStyle w:val="S4"/>
      </w:pPr>
    </w:p>
    <w:p w14:paraId="2D9A1D30" w14:textId="277D4E8E" w:rsidR="0058431C" w:rsidRPr="00055297" w:rsidRDefault="0058431C" w:rsidP="0058431C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9</w:t>
      </w:r>
      <w:r>
        <w:rPr>
          <w:noProof/>
        </w:rPr>
        <w:fldChar w:fldCharType="end"/>
      </w:r>
    </w:p>
    <w:p w14:paraId="0C5E7A94" w14:textId="648C65C4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4B15B2">
        <w:rPr>
          <w:rFonts w:eastAsia="Calibri"/>
        </w:rPr>
        <w:t>П</w:t>
      </w:r>
      <w:r w:rsidR="004B15B2" w:rsidRPr="004B15B2">
        <w:t>омощник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584"/>
        <w:gridCol w:w="2694"/>
        <w:gridCol w:w="1642"/>
      </w:tblGrid>
      <w:tr w:rsidR="0076126B" w:rsidRPr="00055297" w14:paraId="62094ABB" w14:textId="77777777" w:rsidTr="00C157EF">
        <w:trPr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4EE2BE0" w14:textId="77777777" w:rsidR="0076126B" w:rsidRPr="005E0C3D" w:rsidRDefault="0076126B" w:rsidP="005E0C3D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015E4AD" w14:textId="47CA2453" w:rsidR="0076126B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2F29272" w14:textId="77777777" w:rsidR="0076126B" w:rsidRPr="005E0C3D" w:rsidRDefault="0076126B" w:rsidP="005E0C3D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EE8F1D6" w14:textId="409EE478" w:rsidR="0076126B" w:rsidRPr="005E0C3D" w:rsidRDefault="0076126B" w:rsidP="005E0C3D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 w:rsidR="005E0C3D">
              <w:t>/ ПУНКТ НАСТОЯЩИХ МЕТОДИЧЕСКИХ УКАЗАНИЙ</w:t>
            </w:r>
          </w:p>
        </w:tc>
      </w:tr>
      <w:tr w:rsidR="0076126B" w:rsidRPr="00055297" w14:paraId="3B90400F" w14:textId="77777777" w:rsidTr="00C157EF">
        <w:trPr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84DDCC" w14:textId="77777777" w:rsidR="0076126B" w:rsidRPr="005E0C3D" w:rsidRDefault="0076126B" w:rsidP="005E0C3D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3DAA3D" w14:textId="77777777" w:rsidR="0076126B" w:rsidRPr="005E0C3D" w:rsidRDefault="0076126B" w:rsidP="005E0C3D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B89271" w14:textId="77777777" w:rsidR="0076126B" w:rsidRPr="005E0C3D" w:rsidRDefault="0076126B" w:rsidP="005E0C3D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CD6E04D" w14:textId="77777777" w:rsidR="0076126B" w:rsidRPr="005E0C3D" w:rsidRDefault="0076126B" w:rsidP="005E0C3D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76126B" w:rsidRPr="00131DB3" w14:paraId="4585ABCF" w14:textId="77777777" w:rsidTr="00C157EF">
        <w:trPr>
          <w:trHeight w:val="490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27F66222" w14:textId="77777777" w:rsidR="0076126B" w:rsidRPr="00131DB3" w:rsidRDefault="0076126B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ПК офисный</w:t>
            </w:r>
          </w:p>
          <w:p w14:paraId="321F6E4C" w14:textId="77777777" w:rsidR="0076126B" w:rsidRPr="00131DB3" w:rsidRDefault="0076126B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311" w:type="pct"/>
            <w:tcBorders>
              <w:top w:val="single" w:sz="12" w:space="0" w:color="auto"/>
            </w:tcBorders>
            <w:hideMark/>
          </w:tcPr>
          <w:p w14:paraId="7AD71912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1367" w:type="pct"/>
            <w:tcBorders>
              <w:top w:val="single" w:sz="12" w:space="0" w:color="auto"/>
            </w:tcBorders>
            <w:hideMark/>
          </w:tcPr>
          <w:p w14:paraId="28E9C1F9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устройств.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2AC33FCE" w14:textId="51FB1AE4" w:rsidR="0076126B" w:rsidRDefault="00807F9F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3.2.2</w:t>
            </w:r>
          </w:p>
          <w:p w14:paraId="1F738D37" w14:textId="1E377842" w:rsidR="0076126B" w:rsidRDefault="00807F9F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76126B" w:rsidRPr="00131DB3" w14:paraId="7535653E" w14:textId="77777777" w:rsidTr="00C157EF">
        <w:tc>
          <w:tcPr>
            <w:tcW w:w="1488" w:type="pct"/>
            <w:hideMark/>
          </w:tcPr>
          <w:p w14:paraId="341CF6D9" w14:textId="77777777" w:rsidR="0076126B" w:rsidRPr="00131DB3" w:rsidRDefault="0076126B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Монитор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офисный</w:t>
            </w:r>
          </w:p>
        </w:tc>
        <w:tc>
          <w:tcPr>
            <w:tcW w:w="1311" w:type="pct"/>
            <w:hideMark/>
          </w:tcPr>
          <w:p w14:paraId="5636A3B8" w14:textId="77777777" w:rsidR="0076126B" w:rsidRPr="00131DB3" w:rsidRDefault="0076126B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 2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1367" w:type="pct"/>
            <w:hideMark/>
          </w:tcPr>
          <w:p w14:paraId="0933AF3A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1ED5EE55" w14:textId="046629D9" w:rsidR="0076126B" w:rsidRPr="00131DB3" w:rsidRDefault="00807F9F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76126B" w:rsidRPr="00131DB3" w14:paraId="2D758771" w14:textId="77777777" w:rsidTr="00C157EF">
        <w:tc>
          <w:tcPr>
            <w:tcW w:w="1488" w:type="pct"/>
            <w:hideMark/>
          </w:tcPr>
          <w:p w14:paraId="1C79E866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Абонентски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й телефонный терминал проводной</w:t>
            </w:r>
          </w:p>
        </w:tc>
        <w:tc>
          <w:tcPr>
            <w:tcW w:w="1311" w:type="pct"/>
            <w:hideMark/>
          </w:tcPr>
          <w:p w14:paraId="0BD541B0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1367" w:type="pct"/>
            <w:hideMark/>
          </w:tcPr>
          <w:p w14:paraId="0F45ABFF" w14:textId="10B05FD8" w:rsidR="0076126B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АТС мо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  <w:r w:rsidRPr="00131DB3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или аналоговый телефонный терминал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EE40BCE" w14:textId="77777777" w:rsidR="0076126B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DA5EA8E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C512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Тип предоставляемого абонентского телефонного терминала (IP,  цифровой, аналоговый) определяется с учетом  технических возможностей и складских запасов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312401DC" w14:textId="27E3F64A" w:rsidR="0076126B" w:rsidRPr="00131DB3" w:rsidRDefault="00807F9F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3.7</w:t>
            </w:r>
          </w:p>
        </w:tc>
      </w:tr>
      <w:tr w:rsidR="0076126B" w:rsidRPr="00131DB3" w14:paraId="34FEBE6B" w14:textId="77777777" w:rsidTr="00C157EF">
        <w:tc>
          <w:tcPr>
            <w:tcW w:w="1488" w:type="pct"/>
            <w:hideMark/>
          </w:tcPr>
          <w:p w14:paraId="10D9B9E5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мышь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проводная или беспроводная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и клавиатура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проводная</w:t>
            </w:r>
          </w:p>
        </w:tc>
        <w:tc>
          <w:tcPr>
            <w:tcW w:w="1311" w:type="pct"/>
            <w:hideMark/>
          </w:tcPr>
          <w:p w14:paraId="0BBD3061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367" w:type="pct"/>
            <w:hideMark/>
          </w:tcPr>
          <w:p w14:paraId="73F5B6D4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3473C8B2" w14:textId="23BC9E71" w:rsidR="0076126B" w:rsidRPr="00131DB3" w:rsidRDefault="00807F9F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76126B" w:rsidRPr="00131DB3" w14:paraId="40F45D1B" w14:textId="77777777" w:rsidTr="00C157EF">
        <w:tc>
          <w:tcPr>
            <w:tcW w:w="1488" w:type="pct"/>
          </w:tcPr>
          <w:p w14:paraId="2BDBEDCF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311" w:type="pct"/>
          </w:tcPr>
          <w:p w14:paraId="2F3ED6FF" w14:textId="207F6330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67" w:type="pct"/>
          </w:tcPr>
          <w:p w14:paraId="18CAC257" w14:textId="005BB680" w:rsidR="0076126B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почтового ящика составляет 2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358E44F2" w14:textId="77777777" w:rsidR="0076126B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DF7BA60" w14:textId="77777777" w:rsidR="0076126B" w:rsidRPr="00131DB3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833" w:type="pct"/>
          </w:tcPr>
          <w:p w14:paraId="13B5D323" w14:textId="77777777" w:rsidR="0076126B" w:rsidRDefault="0076126B" w:rsidP="00044B86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3308320" w14:textId="77777777" w:rsidR="0058431C" w:rsidRDefault="0058431C" w:rsidP="0058431C">
      <w:pPr>
        <w:pStyle w:val="S4"/>
      </w:pPr>
    </w:p>
    <w:p w14:paraId="17232371" w14:textId="766061D5" w:rsidR="0058431C" w:rsidRDefault="0058431C" w:rsidP="0058431C">
      <w:pPr>
        <w:pStyle w:val="S4"/>
      </w:pPr>
      <w:r>
        <w:t>Конфигурация дополнительных ИТ-активов ОТП «</w:t>
      </w:r>
      <w:r w:rsidR="004B15B2" w:rsidRPr="004B15B2">
        <w:t>Помощник</w:t>
      </w:r>
      <w:r>
        <w:t xml:space="preserve">» представлена в Таблице </w:t>
      </w:r>
      <w:r w:rsidR="00BE0823">
        <w:t>10.</w:t>
      </w:r>
    </w:p>
    <w:p w14:paraId="65CD225C" w14:textId="77777777" w:rsidR="00BE0823" w:rsidRDefault="00BE0823" w:rsidP="0058431C">
      <w:pPr>
        <w:pStyle w:val="S4"/>
      </w:pPr>
    </w:p>
    <w:p w14:paraId="3A135E19" w14:textId="057B3556" w:rsidR="0058431C" w:rsidRPr="00A3279D" w:rsidRDefault="0058431C" w:rsidP="0058431C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10</w:t>
      </w:r>
      <w:r>
        <w:rPr>
          <w:noProof/>
        </w:rPr>
        <w:fldChar w:fldCharType="end"/>
      </w:r>
    </w:p>
    <w:p w14:paraId="140DB9D4" w14:textId="78BAF9D3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4B15B2" w:rsidRPr="004B15B2">
        <w:t>Помощник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300"/>
        <w:gridCol w:w="2978"/>
        <w:gridCol w:w="1642"/>
      </w:tblGrid>
      <w:tr w:rsidR="00BC1B78" w:rsidRPr="00055297" w14:paraId="11A5A005" w14:textId="77777777" w:rsidTr="001E4D60">
        <w:trPr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2A01F3D" w14:textId="77777777" w:rsidR="00BC1B78" w:rsidRPr="005E0C3D" w:rsidRDefault="00BC1B78" w:rsidP="005E0C3D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1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3DB33AA" w14:textId="43C0E657" w:rsidR="00BC1B78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>КОЛ</w:t>
            </w:r>
            <w:r>
              <w:t>ИЧЕСТВО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B59C5B1" w14:textId="77777777" w:rsidR="00BC1B78" w:rsidRPr="005E0C3D" w:rsidRDefault="00BC1B78" w:rsidP="005E0C3D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E01F557" w14:textId="73F40C74" w:rsidR="00BC1B78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BC1B78" w:rsidRPr="00055297" w14:paraId="531FC465" w14:textId="77777777" w:rsidTr="001E4D60">
        <w:trPr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F89CA9" w14:textId="77777777" w:rsidR="00BC1B78" w:rsidRPr="005E0C3D" w:rsidRDefault="00BC1B78" w:rsidP="005E0C3D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1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9EC5C0" w14:textId="77777777" w:rsidR="00BC1B78" w:rsidRPr="005E0C3D" w:rsidRDefault="00BC1B78" w:rsidP="005E0C3D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154617" w14:textId="77777777" w:rsidR="00BC1B78" w:rsidRPr="005E0C3D" w:rsidRDefault="00BC1B78" w:rsidP="005E0C3D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22EDD90" w14:textId="77777777" w:rsidR="00BC1B78" w:rsidRPr="005E0C3D" w:rsidRDefault="00BC1B78" w:rsidP="005E0C3D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BC1B78" w:rsidRPr="00131DB3" w14:paraId="4A416B5E" w14:textId="77777777" w:rsidTr="001E4D60">
        <w:tc>
          <w:tcPr>
            <w:tcW w:w="1489" w:type="pct"/>
            <w:tcBorders>
              <w:top w:val="single" w:sz="6" w:space="0" w:color="auto"/>
            </w:tcBorders>
            <w:hideMark/>
          </w:tcPr>
          <w:p w14:paraId="04BE382D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ПК переносной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облегченный</w:t>
            </w:r>
          </w:p>
        </w:tc>
        <w:tc>
          <w:tcPr>
            <w:tcW w:w="1167" w:type="pct"/>
            <w:tcBorders>
              <w:top w:val="single" w:sz="6" w:space="0" w:color="auto"/>
            </w:tcBorders>
            <w:hideMark/>
          </w:tcPr>
          <w:p w14:paraId="107DD5E4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511" w:type="pct"/>
            <w:hideMark/>
          </w:tcPr>
          <w:p w14:paraId="46834081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</w:tcPr>
          <w:p w14:paraId="344E62F1" w14:textId="0D66EC71" w:rsidR="00BC1B78" w:rsidRPr="00131DB3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3.3.3</w:t>
            </w:r>
          </w:p>
        </w:tc>
      </w:tr>
      <w:tr w:rsidR="00BC1B78" w:rsidRPr="008212E1" w14:paraId="58615571" w14:textId="77777777" w:rsidTr="001E4D60">
        <w:tc>
          <w:tcPr>
            <w:tcW w:w="1489" w:type="pct"/>
          </w:tcPr>
          <w:p w14:paraId="4AC0D548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 мышь проводная или беспроводная</w:t>
            </w:r>
          </w:p>
        </w:tc>
        <w:tc>
          <w:tcPr>
            <w:tcW w:w="1167" w:type="pct"/>
          </w:tcPr>
          <w:p w14:paraId="62C306B8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511" w:type="pct"/>
          </w:tcPr>
          <w:p w14:paraId="6EE59955" w14:textId="77777777" w:rsidR="00BC1B78" w:rsidRPr="008212E1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Дополнительная компьютерная мышь для ПК переносного</w:t>
            </w:r>
          </w:p>
        </w:tc>
        <w:tc>
          <w:tcPr>
            <w:tcW w:w="833" w:type="pct"/>
          </w:tcPr>
          <w:p w14:paraId="79383F92" w14:textId="71A2EB36" w:rsidR="00BC1B78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BC1B78" w:rsidRPr="00131DB3" w14:paraId="05DE66B5" w14:textId="77777777" w:rsidTr="001E4D60">
        <w:tc>
          <w:tcPr>
            <w:tcW w:w="1489" w:type="pct"/>
            <w:hideMark/>
          </w:tcPr>
          <w:p w14:paraId="2917BBE0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СМНИ</w:t>
            </w:r>
          </w:p>
        </w:tc>
        <w:tc>
          <w:tcPr>
            <w:tcW w:w="1167" w:type="pct"/>
            <w:hideMark/>
          </w:tcPr>
          <w:p w14:paraId="0E8F4277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511" w:type="pct"/>
            <w:hideMark/>
          </w:tcPr>
          <w:p w14:paraId="28F58AA6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Флеш-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накопитель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USB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</w:t>
            </w:r>
            <w:r w:rsidRPr="008212E1">
              <w:rPr>
                <w:rFonts w:eastAsia="Times New Roman"/>
                <w:sz w:val="20"/>
                <w:szCs w:val="20"/>
                <w:lang w:eastAsia="ru-RU"/>
              </w:rPr>
              <w:t>нешний жесткий диск или твердотельный накопитель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6ED4DDB7" w14:textId="6744B812" w:rsidR="00BC1B78" w:rsidRPr="00A3279D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3.6.3</w:t>
            </w:r>
          </w:p>
        </w:tc>
      </w:tr>
      <w:tr w:rsidR="00BC1B78" w:rsidRPr="00131DB3" w14:paraId="029F4C97" w14:textId="77777777" w:rsidTr="001E4D60">
        <w:tc>
          <w:tcPr>
            <w:tcW w:w="1489" w:type="pct"/>
            <w:tcBorders>
              <w:bottom w:val="single" w:sz="6" w:space="0" w:color="auto"/>
            </w:tcBorders>
            <w:hideMark/>
          </w:tcPr>
          <w:p w14:paraId="4016E487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Устройства мобильного доступа в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167" w:type="pct"/>
            <w:tcBorders>
              <w:bottom w:val="single" w:sz="6" w:space="0" w:color="auto"/>
            </w:tcBorders>
            <w:hideMark/>
          </w:tcPr>
          <w:p w14:paraId="4949E06A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511" w:type="pct"/>
            <w:tcBorders>
              <w:bottom w:val="single" w:sz="6" w:space="0" w:color="auto"/>
            </w:tcBorders>
            <w:hideMark/>
          </w:tcPr>
          <w:p w14:paraId="32332663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  <w:tcBorders>
              <w:bottom w:val="single" w:sz="6" w:space="0" w:color="auto"/>
            </w:tcBorders>
          </w:tcPr>
          <w:p w14:paraId="6F5482AC" w14:textId="5A272E73" w:rsidR="00BC1B78" w:rsidRPr="00131DB3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3.6.4</w:t>
            </w:r>
          </w:p>
        </w:tc>
      </w:tr>
      <w:tr w:rsidR="00BC1B78" w:rsidRPr="00131DB3" w14:paraId="0A20FA52" w14:textId="77777777" w:rsidTr="001E4D60">
        <w:tc>
          <w:tcPr>
            <w:tcW w:w="1489" w:type="pct"/>
            <w:tcBorders>
              <w:top w:val="single" w:sz="6" w:space="0" w:color="auto"/>
              <w:bottom w:val="single" w:sz="4" w:space="0" w:color="auto"/>
            </w:tcBorders>
          </w:tcPr>
          <w:p w14:paraId="3449DDAD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цифровой терминал беспроводной</w:t>
            </w:r>
            <w:r w:rsidRPr="0034171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DECT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Wi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Fi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7" w:type="pct"/>
            <w:tcBorders>
              <w:top w:val="single" w:sz="6" w:space="0" w:color="auto"/>
              <w:bottom w:val="single" w:sz="4" w:space="0" w:color="auto"/>
            </w:tcBorders>
          </w:tcPr>
          <w:p w14:paraId="10C9FEC2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4" w:space="0" w:color="auto"/>
            </w:tcBorders>
          </w:tcPr>
          <w:p w14:paraId="303F18D7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</w:tcPr>
          <w:p w14:paraId="7FA8CB11" w14:textId="740E9C63" w:rsidR="00BC1B78" w:rsidRPr="00131DB3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BC1B78" w:rsidRPr="00131DB3" w14:paraId="6B2C78F5" w14:textId="77777777" w:rsidTr="001E4D60">
        <w:trPr>
          <w:trHeight w:val="2435"/>
        </w:trPr>
        <w:tc>
          <w:tcPr>
            <w:tcW w:w="1489" w:type="pct"/>
            <w:tcBorders>
              <w:top w:val="single" w:sz="4" w:space="0" w:color="auto"/>
            </w:tcBorders>
            <w:hideMark/>
          </w:tcPr>
          <w:p w14:paraId="2E2FD03E" w14:textId="01524E2A" w:rsidR="00BC1B78" w:rsidRPr="00131DB3" w:rsidRDefault="00BC1B78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ринтер цветной печати формат A4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B5493B1" w14:textId="15297D67" w:rsidR="00BC1B78" w:rsidRPr="00131DB3" w:rsidRDefault="00BC1B78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6B2DDD7" w14:textId="3CB5D1C5" w:rsidR="00BC1B78" w:rsidRPr="00131DB3" w:rsidRDefault="003E178A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BC1B78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6F57AB7" w14:textId="1963DB0D" w:rsidR="00BC1B78" w:rsidRPr="00131DB3" w:rsidRDefault="003E178A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BC1B78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7" w:type="pct"/>
            <w:tcBorders>
              <w:top w:val="single" w:sz="4" w:space="0" w:color="auto"/>
            </w:tcBorders>
            <w:hideMark/>
          </w:tcPr>
          <w:p w14:paraId="527190D3" w14:textId="77777777" w:rsidR="00BC1B78" w:rsidRPr="00131DB3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1511" w:type="pct"/>
            <w:tcBorders>
              <w:top w:val="single" w:sz="4" w:space="0" w:color="auto"/>
            </w:tcBorders>
            <w:hideMark/>
          </w:tcPr>
          <w:p w14:paraId="69CDE064" w14:textId="77777777" w:rsidR="00BC1B78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Персональное использование</w:t>
            </w:r>
          </w:p>
          <w:p w14:paraId="1A265231" w14:textId="77777777" w:rsidR="00BC1B78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B2BF0ED" w14:textId="77777777" w:rsidR="00BC1B78" w:rsidRPr="00131DB3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</w:p>
        </w:tc>
        <w:tc>
          <w:tcPr>
            <w:tcW w:w="833" w:type="pct"/>
            <w:tcBorders>
              <w:top w:val="single" w:sz="4" w:space="0" w:color="auto"/>
            </w:tcBorders>
          </w:tcPr>
          <w:p w14:paraId="6FC686BE" w14:textId="603FB878" w:rsidR="00BC1B78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BC1B78" w:rsidRPr="00131DB3" w14:paraId="0AB46AB1" w14:textId="77777777" w:rsidTr="001E4D60">
        <w:tc>
          <w:tcPr>
            <w:tcW w:w="1489" w:type="pct"/>
            <w:hideMark/>
          </w:tcPr>
          <w:p w14:paraId="24292D91" w14:textId="77777777" w:rsidR="00BC1B78" w:rsidRPr="00131DB3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Сканер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локальный</w:t>
            </w:r>
          </w:p>
        </w:tc>
        <w:tc>
          <w:tcPr>
            <w:tcW w:w="1167" w:type="pct"/>
            <w:hideMark/>
          </w:tcPr>
          <w:p w14:paraId="5AC5D024" w14:textId="77777777" w:rsidR="00BC1B78" w:rsidRPr="00131DB3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рабочего места</w:t>
            </w:r>
          </w:p>
        </w:tc>
        <w:tc>
          <w:tcPr>
            <w:tcW w:w="1511" w:type="pct"/>
            <w:hideMark/>
          </w:tcPr>
          <w:p w14:paraId="71CEE551" w14:textId="77777777" w:rsidR="00BC1B78" w:rsidRPr="00131DB3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29405860" w14:textId="726E97B6" w:rsidR="00BC1B78" w:rsidRPr="00CD63C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3.8.3</w:t>
            </w:r>
          </w:p>
        </w:tc>
      </w:tr>
      <w:tr w:rsidR="00BC1B78" w:rsidRPr="00131DB3" w14:paraId="16096510" w14:textId="77777777" w:rsidTr="001E4D60">
        <w:tc>
          <w:tcPr>
            <w:tcW w:w="1489" w:type="pct"/>
            <w:hideMark/>
          </w:tcPr>
          <w:p w14:paraId="466DBEC6" w14:textId="77777777" w:rsidR="00BC1B78" w:rsidRPr="00092BFD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Смартфон для руководителя</w:t>
            </w:r>
          </w:p>
        </w:tc>
        <w:tc>
          <w:tcPr>
            <w:tcW w:w="1167" w:type="pct"/>
            <w:hideMark/>
          </w:tcPr>
          <w:p w14:paraId="7B3C8DCA" w14:textId="77777777" w:rsidR="00BC1B78" w:rsidRPr="00092BFD" w:rsidRDefault="00BC1B7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511" w:type="pct"/>
            <w:hideMark/>
          </w:tcPr>
          <w:p w14:paraId="0DF6E6AD" w14:textId="1AB5253A" w:rsidR="00BC1B78" w:rsidRPr="00131DB3" w:rsidRDefault="00BC1B78" w:rsidP="005E0C3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IOS</w:t>
            </w:r>
            <w:r w:rsidRPr="00F92250">
              <w:rPr>
                <w:rFonts w:eastAsia="Times New Roman"/>
                <w:sz w:val="20"/>
                <w:szCs w:val="20"/>
                <w:lang w:eastAsia="ru-RU"/>
              </w:rPr>
              <w:t xml:space="preserve"> /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Android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833" w:type="pct"/>
          </w:tcPr>
          <w:p w14:paraId="53FC33CB" w14:textId="18E16A63" w:rsidR="00BC1B78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BC1B78" w:rsidRPr="008030EF" w14:paraId="54DC7901" w14:textId="77777777" w:rsidTr="001E4D60">
        <w:tc>
          <w:tcPr>
            <w:tcW w:w="1489" w:type="pct"/>
            <w:tcBorders>
              <w:bottom w:val="single" w:sz="6" w:space="0" w:color="auto"/>
            </w:tcBorders>
            <w:hideMark/>
          </w:tcPr>
          <w:p w14:paraId="0176DA07" w14:textId="77777777" w:rsidR="00BC1B78" w:rsidRPr="00092BFD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Планшетный компьютер для руководителя</w:t>
            </w:r>
          </w:p>
        </w:tc>
        <w:tc>
          <w:tcPr>
            <w:tcW w:w="1167" w:type="pct"/>
            <w:tcBorders>
              <w:bottom w:val="single" w:sz="6" w:space="0" w:color="auto"/>
            </w:tcBorders>
            <w:hideMark/>
          </w:tcPr>
          <w:p w14:paraId="4796EF65" w14:textId="77777777" w:rsidR="00BC1B78" w:rsidRPr="00092BFD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511" w:type="pct"/>
            <w:tcBorders>
              <w:bottom w:val="single" w:sz="6" w:space="0" w:color="auto"/>
            </w:tcBorders>
            <w:hideMark/>
          </w:tcPr>
          <w:p w14:paraId="1320D518" w14:textId="6ED9498D" w:rsidR="00BC1B78" w:rsidRPr="008030EF" w:rsidRDefault="00BC1B78" w:rsidP="005E0C3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IOS</w:t>
            </w:r>
            <w:r w:rsidRPr="00F92250">
              <w:rPr>
                <w:rFonts w:eastAsia="Times New Roman"/>
                <w:sz w:val="20"/>
                <w:szCs w:val="20"/>
                <w:lang w:eastAsia="ru-RU"/>
              </w:rPr>
              <w:t xml:space="preserve"> /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Android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833" w:type="pct"/>
            <w:tcBorders>
              <w:bottom w:val="single" w:sz="6" w:space="0" w:color="auto"/>
            </w:tcBorders>
          </w:tcPr>
          <w:p w14:paraId="6D9BB2D0" w14:textId="14AA201D" w:rsidR="00BC1B78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3.9.3</w:t>
            </w:r>
          </w:p>
        </w:tc>
      </w:tr>
      <w:tr w:rsidR="001E4D60" w:rsidRPr="000F77D6" w14:paraId="19C2F3DD" w14:textId="77777777" w:rsidTr="001E4D60">
        <w:tc>
          <w:tcPr>
            <w:tcW w:w="1489" w:type="pct"/>
            <w:tcBorders>
              <w:top w:val="single" w:sz="6" w:space="0" w:color="auto"/>
              <w:bottom w:val="single" w:sz="4" w:space="0" w:color="auto"/>
            </w:tcBorders>
          </w:tcPr>
          <w:p w14:paraId="291B0CA8" w14:textId="77777777" w:rsidR="001E4D60" w:rsidRPr="000F77D6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1167" w:type="pct"/>
            <w:tcBorders>
              <w:top w:val="single" w:sz="6" w:space="0" w:color="auto"/>
              <w:bottom w:val="single" w:sz="4" w:space="0" w:color="auto"/>
            </w:tcBorders>
          </w:tcPr>
          <w:p w14:paraId="0DC15516" w14:textId="5CB0B54B" w:rsidR="001E4D60" w:rsidRPr="000F77D6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 для каждого рабочего места, находящегося в здании с отсутствующим гарантированным питанием.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4" w:space="0" w:color="auto"/>
            </w:tcBorders>
          </w:tcPr>
          <w:p w14:paraId="4CE9EE7B" w14:textId="5179490C" w:rsidR="001E4D60" w:rsidRPr="000F77D6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</w:tcPr>
          <w:p w14:paraId="456EB515" w14:textId="2D02CC33" w:rsidR="001E4D60" w:rsidRDefault="00807F9F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3.11</w:t>
            </w:r>
          </w:p>
        </w:tc>
      </w:tr>
      <w:tr w:rsidR="00BC1B78" w:rsidRPr="00131DB3" w14:paraId="1432E167" w14:textId="77777777" w:rsidTr="001E4D60">
        <w:tc>
          <w:tcPr>
            <w:tcW w:w="1489" w:type="pct"/>
            <w:tcBorders>
              <w:top w:val="single" w:sz="4" w:space="0" w:color="auto"/>
            </w:tcBorders>
            <w:hideMark/>
          </w:tcPr>
          <w:p w14:paraId="67122AAB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персональн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ого файлового каталога</w:t>
            </w:r>
          </w:p>
        </w:tc>
        <w:tc>
          <w:tcPr>
            <w:tcW w:w="1167" w:type="pct"/>
            <w:tcBorders>
              <w:top w:val="single" w:sz="4" w:space="0" w:color="auto"/>
            </w:tcBorders>
            <w:hideMark/>
          </w:tcPr>
          <w:p w14:paraId="3EFBC39A" w14:textId="220597B5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131DB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511" w:type="pct"/>
            <w:tcBorders>
              <w:top w:val="single" w:sz="4" w:space="0" w:color="auto"/>
            </w:tcBorders>
            <w:hideMark/>
          </w:tcPr>
          <w:p w14:paraId="5B8BD0D9" w14:textId="76059760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персонального файлового каталога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DD7EFDF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01A0C17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833" w:type="pct"/>
            <w:tcBorders>
              <w:top w:val="single" w:sz="4" w:space="0" w:color="auto"/>
            </w:tcBorders>
          </w:tcPr>
          <w:p w14:paraId="024E8C2D" w14:textId="1787BFE7" w:rsidR="00BC1B78" w:rsidRDefault="00807F9F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3.13</w:t>
            </w:r>
          </w:p>
        </w:tc>
      </w:tr>
      <w:tr w:rsidR="00BC1B78" w:rsidRPr="00131DB3" w14:paraId="14D8BDAB" w14:textId="77777777" w:rsidTr="001E4D60">
        <w:tc>
          <w:tcPr>
            <w:tcW w:w="1489" w:type="pct"/>
          </w:tcPr>
          <w:p w14:paraId="7EFDDCEE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31DB3">
              <w:rPr>
                <w:rFonts w:eastAsia="Times New Roman"/>
                <w:sz w:val="20"/>
                <w:szCs w:val="20"/>
                <w:lang w:eastAsia="ru-RU"/>
              </w:rPr>
              <w:t>SIM-карта</w:t>
            </w:r>
          </w:p>
        </w:tc>
        <w:tc>
          <w:tcPr>
            <w:tcW w:w="1167" w:type="pct"/>
          </w:tcPr>
          <w:p w14:paraId="6C119AF8" w14:textId="5C22FCB7" w:rsidR="00BC1B78" w:rsidRPr="004002D0" w:rsidRDefault="0098189A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 выдаваемых работнику:</w:t>
            </w:r>
          </w:p>
          <w:p w14:paraId="7A73121A" w14:textId="77777777" w:rsidR="00BC1B78" w:rsidRPr="004002D0" w:rsidRDefault="00BC1B78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2B8A72F2" w14:textId="77777777" w:rsidR="00BC1B78" w:rsidRPr="004002D0" w:rsidRDefault="00BC1B78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смартфонов,</w:t>
            </w:r>
          </w:p>
          <w:p w14:paraId="79687F5C" w14:textId="77777777" w:rsidR="00BC1B78" w:rsidRPr="004002D0" w:rsidRDefault="00BC1B78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планшетных компьютеров,</w:t>
            </w:r>
          </w:p>
          <w:p w14:paraId="38EAD745" w14:textId="77777777" w:rsidR="00BC1B78" w:rsidRPr="00092BFD" w:rsidRDefault="00BC1B78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устройств мобильного доступа в Интернет или ПК переносных со встроенным GSM/LTE модемом.</w:t>
            </w:r>
          </w:p>
        </w:tc>
        <w:tc>
          <w:tcPr>
            <w:tcW w:w="1511" w:type="pct"/>
          </w:tcPr>
          <w:p w14:paraId="24514CCE" w14:textId="77777777" w:rsidR="00BC1B78" w:rsidRPr="004002D0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Допускается выдача 2 SIM-карт на устройство класса Dual-SIM</w:t>
            </w:r>
          </w:p>
          <w:p w14:paraId="5DFC5366" w14:textId="77777777" w:rsidR="00BC1B78" w:rsidRPr="004002D0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41864B8" w14:textId="0ACDF632" w:rsidR="00BC1B78" w:rsidRPr="00131DB3" w:rsidRDefault="00BC1B78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-карта для ПК переносных со встроенным </w:t>
            </w: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GSM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LTE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 модемом выдается только в случае наличия в </w:t>
            </w:r>
            <w:r w:rsidR="00160FC3">
              <w:rPr>
                <w:rFonts w:eastAsia="Times New Roman"/>
                <w:sz w:val="20"/>
                <w:szCs w:val="20"/>
                <w:lang w:eastAsia="ru-RU"/>
              </w:rPr>
              <w:t>ОТП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F66DCD">
              <w:rPr>
                <w:rFonts w:eastAsia="Times New Roman"/>
                <w:sz w:val="20"/>
                <w:szCs w:val="20"/>
                <w:lang w:eastAsia="ru-RU"/>
              </w:rPr>
              <w:t>работника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 устройства мобильного доступа в Интернет. </w:t>
            </w: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-карта выдается только на одно из устройств.</w:t>
            </w:r>
          </w:p>
        </w:tc>
        <w:tc>
          <w:tcPr>
            <w:tcW w:w="833" w:type="pct"/>
          </w:tcPr>
          <w:p w14:paraId="26DCB991" w14:textId="77777777" w:rsidR="00BC1B78" w:rsidRPr="004002D0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BC1B78" w14:paraId="559DD980" w14:textId="77777777" w:rsidTr="001E4D60">
        <w:tc>
          <w:tcPr>
            <w:tcW w:w="1489" w:type="pct"/>
          </w:tcPr>
          <w:p w14:paraId="59F0F3E7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Модуль (консоль</w:t>
            </w:r>
            <w:r w:rsidRPr="000F77D6">
              <w:rPr>
                <w:rFonts w:eastAsia="Times New Roman"/>
                <w:sz w:val="20"/>
                <w:szCs w:val="20"/>
                <w:lang w:eastAsia="ru-RU"/>
              </w:rPr>
              <w:t xml:space="preserve"> расширения</w:t>
            </w:r>
            <w:r w:rsidRPr="00F87CCE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Pr="000F77D6">
              <w:rPr>
                <w:rFonts w:eastAsia="Times New Roman"/>
                <w:sz w:val="20"/>
                <w:szCs w:val="20"/>
                <w:lang w:eastAsia="ru-RU"/>
              </w:rPr>
              <w:t xml:space="preserve"> абонентских телефонных терминалов</w:t>
            </w:r>
          </w:p>
        </w:tc>
        <w:tc>
          <w:tcPr>
            <w:tcW w:w="1167" w:type="pct"/>
          </w:tcPr>
          <w:p w14:paraId="0BC9DA42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 для каждого рабочего места</w:t>
            </w:r>
          </w:p>
        </w:tc>
        <w:tc>
          <w:tcPr>
            <w:tcW w:w="1511" w:type="pct"/>
          </w:tcPr>
          <w:p w14:paraId="59C6DAAF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F77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3CC05B11" w14:textId="77777777" w:rsidR="00BC1B78" w:rsidRPr="000F77D6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BC1B78" w:rsidRPr="00131DB3" w14:paraId="564147A9" w14:textId="77777777" w:rsidTr="001E4D60">
        <w:tc>
          <w:tcPr>
            <w:tcW w:w="1489" w:type="pct"/>
          </w:tcPr>
          <w:p w14:paraId="23ADF146" w14:textId="627F0915" w:rsidR="00BC1B78" w:rsidRPr="00131DB3" w:rsidRDefault="00A572BD" w:rsidP="00A572B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Токен (э</w:t>
            </w:r>
            <w:r w:rsidR="00BC1B78" w:rsidRPr="00AD2D03">
              <w:rPr>
                <w:rFonts w:eastAsia="Times New Roman"/>
                <w:sz w:val="20"/>
                <w:szCs w:val="20"/>
                <w:lang w:eastAsia="ru-RU"/>
              </w:rPr>
              <w:t>лектронный USB</w:t>
            </w:r>
            <w:r w:rsidR="00BC1B78">
              <w:rPr>
                <w:rFonts w:eastAsia="Times New Roman"/>
                <w:sz w:val="20"/>
                <w:szCs w:val="20"/>
                <w:lang w:eastAsia="ru-RU"/>
              </w:rPr>
              <w:t xml:space="preserve">-ключ </w:t>
            </w:r>
            <w:r w:rsidR="00BC1B78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7" w:type="pct"/>
          </w:tcPr>
          <w:p w14:paraId="630DC1E0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1шт./ 1 комплект</w:t>
            </w:r>
          </w:p>
        </w:tc>
        <w:tc>
          <w:tcPr>
            <w:tcW w:w="1511" w:type="pct"/>
          </w:tcPr>
          <w:p w14:paraId="21D3981A" w14:textId="77777777" w:rsidR="00BC1B78" w:rsidRPr="00131DB3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4D7EDC3C" w14:textId="77777777" w:rsidR="00BC1B78" w:rsidRDefault="00BC1B78" w:rsidP="00DA5D7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5B31D225" w14:textId="52BA992B" w:rsidR="005604F0" w:rsidRDefault="005604F0" w:rsidP="00AC5F02">
      <w:pPr>
        <w:pStyle w:val="S4"/>
      </w:pPr>
    </w:p>
    <w:p w14:paraId="5B92F0CB" w14:textId="77777777" w:rsidR="005E0C3D" w:rsidRPr="00AC5F02" w:rsidRDefault="005E0C3D" w:rsidP="00AC5F02">
      <w:pPr>
        <w:pStyle w:val="S4"/>
      </w:pPr>
    </w:p>
    <w:p w14:paraId="2157B414" w14:textId="5AE20C0A" w:rsidR="005604F0" w:rsidRPr="005E0C3D" w:rsidRDefault="00B921B1" w:rsidP="005E0C3D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2" w:name="_Toc45123382"/>
      <w:r w:rsidRPr="005E0C3D">
        <w:rPr>
          <w:rFonts w:eastAsia="Calibri"/>
          <w:caps w:val="0"/>
        </w:rPr>
        <w:t>ОТП</w:t>
      </w:r>
      <w:r w:rsidR="005604F0" w:rsidRPr="005E0C3D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ОФИСНЫЙ РАБОТНИК (РАСШИРЕННЫЙ</w:t>
      </w:r>
      <w:r w:rsidR="005604F0" w:rsidRPr="005E0C3D">
        <w:rPr>
          <w:rFonts w:eastAsia="Calibri"/>
          <w:caps w:val="0"/>
        </w:rPr>
        <w:t>)»</w:t>
      </w:r>
      <w:bookmarkEnd w:id="112"/>
    </w:p>
    <w:p w14:paraId="27F5C192" w14:textId="5F1D66FA" w:rsidR="008248C1" w:rsidRDefault="008248C1" w:rsidP="005E0C3D">
      <w:pPr>
        <w:pStyle w:val="S4"/>
      </w:pPr>
    </w:p>
    <w:p w14:paraId="2F792463" w14:textId="590B203D" w:rsidR="0058431C" w:rsidRDefault="0058431C" w:rsidP="0058431C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4B15B2" w:rsidRPr="004B15B2">
        <w:t xml:space="preserve">Офисный работник </w:t>
      </w:r>
      <w:r w:rsidRPr="005E0C3D">
        <w:t>(расширенный)</w:t>
      </w:r>
      <w:r>
        <w:t xml:space="preserve">» представлена в Таблице </w:t>
      </w:r>
      <w:r w:rsidR="00BE0823">
        <w:t>11</w:t>
      </w:r>
      <w:r>
        <w:t>.</w:t>
      </w:r>
    </w:p>
    <w:p w14:paraId="10A8D7BC" w14:textId="77777777" w:rsidR="00BE0823" w:rsidRDefault="00BE0823" w:rsidP="0058431C">
      <w:pPr>
        <w:pStyle w:val="S4"/>
      </w:pPr>
    </w:p>
    <w:p w14:paraId="5575A66E" w14:textId="0FA5D845" w:rsidR="0058431C" w:rsidRPr="00055297" w:rsidRDefault="0058431C" w:rsidP="0058431C">
      <w:pPr>
        <w:pStyle w:val="Se"/>
        <w:widowControl/>
      </w:pPr>
      <w:r>
        <w:lastRenderedPageBreak/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11</w:t>
      </w:r>
      <w:r>
        <w:rPr>
          <w:noProof/>
        </w:rPr>
        <w:fldChar w:fldCharType="end"/>
      </w:r>
    </w:p>
    <w:p w14:paraId="1D7EBA35" w14:textId="58E13C61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4B15B2" w:rsidRPr="00482C05">
        <w:t>Офисный работник (расширенный)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584"/>
        <w:gridCol w:w="2694"/>
        <w:gridCol w:w="1642"/>
      </w:tblGrid>
      <w:tr w:rsidR="00C23CD5" w:rsidRPr="00055297" w14:paraId="71A6676B" w14:textId="77777777" w:rsidTr="00C157EF">
        <w:trPr>
          <w:trHeight w:val="275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1487F5D" w14:textId="77777777" w:rsidR="00C23CD5" w:rsidRPr="005E0C3D" w:rsidRDefault="00C23CD5" w:rsidP="005E0C3D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54AEB6C" w14:textId="65A3D738" w:rsidR="00C23CD5" w:rsidRPr="005E0C3D" w:rsidRDefault="00C23CD5" w:rsidP="005E0C3D">
            <w:pPr>
              <w:pStyle w:val="S12"/>
              <w:rPr>
                <w:b w:val="0"/>
              </w:rPr>
            </w:pPr>
            <w:r w:rsidRPr="00803A7E">
              <w:t>КОЛ</w:t>
            </w:r>
            <w:r w:rsidR="005E0C3D">
              <w:t>ИЧЕСТВО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63689DF" w14:textId="77777777" w:rsidR="00C23CD5" w:rsidRPr="005E0C3D" w:rsidRDefault="00C23CD5" w:rsidP="005E0C3D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7553D83F" w14:textId="7997767F" w:rsidR="00C23CD5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C23CD5" w:rsidRPr="00055297" w14:paraId="0006571B" w14:textId="77777777" w:rsidTr="00C157EF">
        <w:trPr>
          <w:trHeight w:val="113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DA56A1" w14:textId="77777777" w:rsidR="00C23CD5" w:rsidRPr="005E0C3D" w:rsidRDefault="00C23CD5" w:rsidP="005E0C3D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E3A218D" w14:textId="77777777" w:rsidR="00C23CD5" w:rsidRPr="005E0C3D" w:rsidRDefault="00C23CD5" w:rsidP="005E0C3D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25E782" w14:textId="77777777" w:rsidR="00C23CD5" w:rsidRPr="005E0C3D" w:rsidRDefault="00C23CD5" w:rsidP="005E0C3D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42F0C10" w14:textId="77777777" w:rsidR="00C23CD5" w:rsidRPr="005E0C3D" w:rsidRDefault="00C23CD5" w:rsidP="005E0C3D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C23CD5" w:rsidRPr="00055297" w14:paraId="473B5BAA" w14:textId="77777777" w:rsidTr="00C157EF">
        <w:trPr>
          <w:trHeight w:val="33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0E485737" w14:textId="77777777" w:rsidR="00C23CD5" w:rsidRPr="00D92575" w:rsidRDefault="00C23CD5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ПК офисный</w:t>
            </w:r>
          </w:p>
          <w:p w14:paraId="08469980" w14:textId="77777777" w:rsidR="00C23CD5" w:rsidRPr="00D92575" w:rsidRDefault="00C23CD5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311" w:type="pct"/>
            <w:tcBorders>
              <w:top w:val="single" w:sz="12" w:space="0" w:color="auto"/>
            </w:tcBorders>
            <w:hideMark/>
          </w:tcPr>
          <w:p w14:paraId="177B6D55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tcBorders>
              <w:top w:val="single" w:sz="12" w:space="0" w:color="auto"/>
            </w:tcBorders>
            <w:hideMark/>
          </w:tcPr>
          <w:p w14:paraId="751E0F24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1D37C7BE" w14:textId="3420F5E8" w:rsidR="00C23CD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3.2.2</w:t>
            </w:r>
          </w:p>
          <w:p w14:paraId="7FF6886E" w14:textId="1A459D6E" w:rsidR="00C23CD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C23CD5" w:rsidRPr="00055297" w14:paraId="6A65AA1A" w14:textId="77777777" w:rsidTr="00C157EF">
        <w:trPr>
          <w:trHeight w:val="340"/>
        </w:trPr>
        <w:tc>
          <w:tcPr>
            <w:tcW w:w="1488" w:type="pct"/>
            <w:tcBorders>
              <w:top w:val="single" w:sz="6" w:space="0" w:color="auto"/>
            </w:tcBorders>
            <w:hideMark/>
          </w:tcPr>
          <w:p w14:paraId="4B385EED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Монитор офисный</w:t>
            </w:r>
          </w:p>
        </w:tc>
        <w:tc>
          <w:tcPr>
            <w:tcW w:w="1311" w:type="pct"/>
            <w:tcBorders>
              <w:top w:val="single" w:sz="6" w:space="0" w:color="auto"/>
            </w:tcBorders>
            <w:hideMark/>
          </w:tcPr>
          <w:p w14:paraId="4C9E7F97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 2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367" w:type="pct"/>
            <w:hideMark/>
          </w:tcPr>
          <w:p w14:paraId="7791A75B" w14:textId="77777777" w:rsidR="00C23CD5" w:rsidRPr="00CA3DA1" w:rsidRDefault="00C23CD5" w:rsidP="00D87B57">
            <w:pPr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29CE56A8" w14:textId="71A1F999" w:rsidR="00C23CD5" w:rsidRPr="00CD63C5" w:rsidRDefault="00807F9F" w:rsidP="00D87B57">
            <w:pPr>
              <w:widowControl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C23CD5" w:rsidRPr="00055297" w14:paraId="219E40A8" w14:textId="77777777" w:rsidTr="00C157EF">
        <w:trPr>
          <w:trHeight w:val="340"/>
        </w:trPr>
        <w:tc>
          <w:tcPr>
            <w:tcW w:w="1488" w:type="pct"/>
            <w:hideMark/>
          </w:tcPr>
          <w:p w14:paraId="593B9BA8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мышь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проводная или беспроводная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и клавиатура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проводная</w:t>
            </w:r>
          </w:p>
        </w:tc>
        <w:tc>
          <w:tcPr>
            <w:tcW w:w="1311" w:type="pct"/>
            <w:hideMark/>
          </w:tcPr>
          <w:p w14:paraId="5ECF71AB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367" w:type="pct"/>
            <w:hideMark/>
          </w:tcPr>
          <w:p w14:paraId="57488DB4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15711167" w14:textId="60730A3F" w:rsidR="00C23CD5" w:rsidRPr="00D9257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C23CD5" w:rsidRPr="00055297" w14:paraId="777C4D75" w14:textId="77777777" w:rsidTr="00C157EF">
        <w:trPr>
          <w:trHeight w:val="340"/>
        </w:trPr>
        <w:tc>
          <w:tcPr>
            <w:tcW w:w="1488" w:type="pct"/>
            <w:hideMark/>
          </w:tcPr>
          <w:p w14:paraId="4F232EBE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терминал проводной</w:t>
            </w:r>
          </w:p>
        </w:tc>
        <w:tc>
          <w:tcPr>
            <w:tcW w:w="1311" w:type="pct"/>
            <w:hideMark/>
          </w:tcPr>
          <w:p w14:paraId="13C51454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hideMark/>
          </w:tcPr>
          <w:p w14:paraId="0AA9A42C" w14:textId="77777777" w:rsidR="00C23CD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АТС мо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D92575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- или аналоговый телефонный терминал</w:t>
            </w:r>
          </w:p>
          <w:p w14:paraId="290BF4AB" w14:textId="77777777" w:rsidR="00C23CD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AB5FEF1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C5125">
              <w:rPr>
                <w:rFonts w:eastAsia="Times New Roman"/>
                <w:sz w:val="20"/>
                <w:szCs w:val="20"/>
                <w:lang w:eastAsia="ru-RU"/>
              </w:rPr>
              <w:t>Тип предоставляемого абонентского телефонного терминала (IP,  цифровой, аналоговый) определяется с учетом  технических возможностей и складских запасов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43022D94" w14:textId="6436BC19" w:rsidR="00C23CD5" w:rsidRPr="00D9257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C23CD5" w:rsidRPr="00055297" w14:paraId="0B2D545C" w14:textId="77777777" w:rsidTr="00C157EF">
        <w:trPr>
          <w:trHeight w:val="3050"/>
        </w:trPr>
        <w:tc>
          <w:tcPr>
            <w:tcW w:w="1488" w:type="pct"/>
            <w:hideMark/>
          </w:tcPr>
          <w:p w14:paraId="76B473C4" w14:textId="46EE844A" w:rsidR="00C23CD5" w:rsidRPr="00EE3D2D" w:rsidRDefault="00C23CD5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ринтер цветной печати формат A4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3CA268F" w14:textId="15A07233" w:rsidR="00C23CD5" w:rsidRPr="00EE3D2D" w:rsidRDefault="00C23CD5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D35F544" w14:textId="044F012D" w:rsidR="00C23CD5" w:rsidRPr="00EE3D2D" w:rsidRDefault="00FC2276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C23CD5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A0F302F" w14:textId="4B148BD0" w:rsidR="00C23CD5" w:rsidRPr="00EE3D2D" w:rsidRDefault="00FC2276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C23CD5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1" w:type="pct"/>
            <w:hideMark/>
          </w:tcPr>
          <w:p w14:paraId="53B845ED" w14:textId="77777777" w:rsidR="00C23CD5" w:rsidRPr="00A3279D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устанавливаемых устройств определяется Службой поддержки пользователей.</w:t>
            </w:r>
          </w:p>
        </w:tc>
        <w:tc>
          <w:tcPr>
            <w:tcW w:w="1367" w:type="pct"/>
            <w:hideMark/>
          </w:tcPr>
          <w:p w14:paraId="5C5D0B9E" w14:textId="1FB53FD8" w:rsidR="00C23CD5" w:rsidRPr="00A3279D" w:rsidRDefault="00C23CD5" w:rsidP="005E0C3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Групповое использование в открытых офисных пространствах и кабинетах в случае отсутствия принтеров и МФУ формата А3.</w:t>
            </w:r>
          </w:p>
        </w:tc>
        <w:tc>
          <w:tcPr>
            <w:tcW w:w="833" w:type="pct"/>
          </w:tcPr>
          <w:p w14:paraId="789385EF" w14:textId="3B171A2A" w:rsidR="00C23CD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C23CD5" w:rsidRPr="00055297" w14:paraId="4001F8A1" w14:textId="77777777" w:rsidTr="00C157EF">
        <w:trPr>
          <w:trHeight w:val="340"/>
        </w:trPr>
        <w:tc>
          <w:tcPr>
            <w:tcW w:w="1488" w:type="pct"/>
            <w:hideMark/>
          </w:tcPr>
          <w:p w14:paraId="650A01B8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311" w:type="pct"/>
            <w:hideMark/>
          </w:tcPr>
          <w:p w14:paraId="4BF0E7CE" w14:textId="29419B9B" w:rsidR="00C23CD5" w:rsidRPr="00D92575" w:rsidRDefault="00C23CD5" w:rsidP="006B6C02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</w:t>
            </w:r>
            <w:r w:rsidR="00F9121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67" w:type="pct"/>
            <w:hideMark/>
          </w:tcPr>
          <w:p w14:paraId="73F99C41" w14:textId="5D7A1DC8" w:rsidR="00C23CD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почтового ящика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9EC6253" w14:textId="77777777" w:rsidR="00C23CD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C84D59C" w14:textId="77777777" w:rsidR="00C23CD5" w:rsidRPr="00D9257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833" w:type="pct"/>
          </w:tcPr>
          <w:p w14:paraId="5F0371C6" w14:textId="77777777" w:rsidR="00C23CD5" w:rsidRDefault="00C23CD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00622F25" w14:textId="77777777" w:rsidR="0058431C" w:rsidRDefault="0058431C" w:rsidP="0058431C">
      <w:pPr>
        <w:pStyle w:val="S4"/>
      </w:pPr>
    </w:p>
    <w:p w14:paraId="51B7433B" w14:textId="798A77F2" w:rsidR="0058431C" w:rsidRDefault="0058431C" w:rsidP="0058431C">
      <w:pPr>
        <w:pStyle w:val="S4"/>
      </w:pPr>
      <w:r>
        <w:t>Конфигурация дополнительных ИТ-активов ОТП «</w:t>
      </w:r>
      <w:r w:rsidR="004B15B2" w:rsidRPr="00482C05">
        <w:t>Офисный работник (расширенный)</w:t>
      </w:r>
      <w:r>
        <w:t xml:space="preserve">» представлена в Таблице </w:t>
      </w:r>
      <w:r w:rsidR="00BE0823">
        <w:t>12</w:t>
      </w:r>
      <w:r>
        <w:t xml:space="preserve">. </w:t>
      </w:r>
    </w:p>
    <w:p w14:paraId="74B1F568" w14:textId="77777777" w:rsidR="00121FD1" w:rsidRDefault="00121FD1" w:rsidP="0058431C">
      <w:pPr>
        <w:pStyle w:val="S4"/>
      </w:pPr>
    </w:p>
    <w:p w14:paraId="7E9B0F64" w14:textId="377BF2D8" w:rsidR="0058431C" w:rsidRPr="00A3279D" w:rsidRDefault="0058431C" w:rsidP="0058431C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12</w:t>
      </w:r>
      <w:r>
        <w:rPr>
          <w:noProof/>
        </w:rPr>
        <w:fldChar w:fldCharType="end"/>
      </w:r>
    </w:p>
    <w:p w14:paraId="1DAA5934" w14:textId="12198561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4B15B2" w:rsidRPr="00482C05">
        <w:t>Офисный работник (расширенный)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584"/>
        <w:gridCol w:w="2694"/>
        <w:gridCol w:w="1642"/>
      </w:tblGrid>
      <w:tr w:rsidR="0009546E" w:rsidRPr="00055297" w14:paraId="127B3825" w14:textId="77777777" w:rsidTr="001E4D60">
        <w:trPr>
          <w:trHeight w:val="275"/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B0DBA40" w14:textId="77777777" w:rsidR="0009546E" w:rsidRPr="005E0C3D" w:rsidRDefault="0009546E" w:rsidP="005E0C3D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8AEDEAC" w14:textId="59622446" w:rsidR="0009546E" w:rsidRPr="005E0C3D" w:rsidRDefault="0009546E" w:rsidP="005E0C3D">
            <w:pPr>
              <w:pStyle w:val="S12"/>
              <w:rPr>
                <w:b w:val="0"/>
              </w:rPr>
            </w:pPr>
            <w:r w:rsidRPr="00803A7E">
              <w:t>КОЛ</w:t>
            </w:r>
            <w:r w:rsidR="005E0C3D">
              <w:t>ИЧЕСТ</w:t>
            </w:r>
            <w:r w:rsidRPr="00803A7E">
              <w:t>ВО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7A159E1" w14:textId="77777777" w:rsidR="0009546E" w:rsidRPr="005E0C3D" w:rsidRDefault="0009546E" w:rsidP="005E0C3D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401EE12" w14:textId="39093162" w:rsidR="0009546E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09546E" w:rsidRPr="00055297" w14:paraId="34171EF0" w14:textId="77777777" w:rsidTr="001E4D60">
        <w:trPr>
          <w:trHeight w:val="113"/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25B0C5" w14:textId="77777777" w:rsidR="0009546E" w:rsidRPr="005E0C3D" w:rsidRDefault="0009546E" w:rsidP="005E0C3D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FB3A6C" w14:textId="77777777" w:rsidR="0009546E" w:rsidRPr="005E0C3D" w:rsidRDefault="0009546E" w:rsidP="005E0C3D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FD3EA9" w14:textId="77777777" w:rsidR="0009546E" w:rsidRPr="005E0C3D" w:rsidRDefault="0009546E" w:rsidP="005E0C3D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A59DC4C" w14:textId="77777777" w:rsidR="0009546E" w:rsidRPr="005E0C3D" w:rsidRDefault="0009546E" w:rsidP="005E0C3D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09546E" w:rsidRPr="00055297" w14:paraId="3576B34B" w14:textId="77777777" w:rsidTr="001E4D60">
        <w:trPr>
          <w:trHeight w:val="340"/>
        </w:trPr>
        <w:tc>
          <w:tcPr>
            <w:tcW w:w="1489" w:type="pct"/>
            <w:hideMark/>
          </w:tcPr>
          <w:p w14:paraId="760AB4C7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СМНИ</w:t>
            </w:r>
          </w:p>
        </w:tc>
        <w:tc>
          <w:tcPr>
            <w:tcW w:w="1311" w:type="pct"/>
            <w:hideMark/>
          </w:tcPr>
          <w:p w14:paraId="13C61D19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367" w:type="pct"/>
            <w:hideMark/>
          </w:tcPr>
          <w:p w14:paraId="325703A7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Флеш-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накопитель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USB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</w:t>
            </w:r>
            <w:r w:rsidRPr="00542492">
              <w:rPr>
                <w:rFonts w:eastAsia="Times New Roman"/>
                <w:sz w:val="20"/>
                <w:szCs w:val="20"/>
                <w:lang w:eastAsia="ru-RU"/>
              </w:rPr>
              <w:t>нешний жесткий диск или твердотельный накопитель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4F33E0A7" w14:textId="1E3235CA" w:rsidR="0009546E" w:rsidRPr="00A3279D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3.6.3</w:t>
            </w:r>
          </w:p>
        </w:tc>
      </w:tr>
      <w:tr w:rsidR="0009546E" w:rsidRPr="00055297" w14:paraId="5A1354D8" w14:textId="77777777" w:rsidTr="001E4D60">
        <w:trPr>
          <w:trHeight w:val="340"/>
        </w:trPr>
        <w:tc>
          <w:tcPr>
            <w:tcW w:w="1489" w:type="pct"/>
            <w:tcBorders>
              <w:bottom w:val="single" w:sz="6" w:space="0" w:color="auto"/>
            </w:tcBorders>
            <w:hideMark/>
          </w:tcPr>
          <w:p w14:paraId="25C9134C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Смартфон стандартный</w:t>
            </w:r>
          </w:p>
        </w:tc>
        <w:tc>
          <w:tcPr>
            <w:tcW w:w="1311" w:type="pct"/>
            <w:tcBorders>
              <w:bottom w:val="single" w:sz="6" w:space="0" w:color="auto"/>
            </w:tcBorders>
            <w:hideMark/>
          </w:tcPr>
          <w:p w14:paraId="2DF6164A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tcBorders>
              <w:bottom w:val="single" w:sz="6" w:space="0" w:color="auto"/>
            </w:tcBorders>
            <w:hideMark/>
          </w:tcPr>
          <w:p w14:paraId="54C1D9E4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Платформа </w:t>
            </w:r>
            <w:r w:rsidRPr="00D978B7">
              <w:rPr>
                <w:rFonts w:eastAsia="Times New Roman"/>
                <w:sz w:val="20"/>
                <w:szCs w:val="20"/>
                <w:lang w:eastAsia="ru-RU"/>
              </w:rPr>
              <w:t>Android, габариты выбираются в соответствии с потребностями пользователя</w:t>
            </w:r>
            <w:r w:rsidRPr="00005AF5"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 пределах параметров, указанных в актуальной версии Бюллетеня.</w:t>
            </w:r>
          </w:p>
        </w:tc>
        <w:tc>
          <w:tcPr>
            <w:tcW w:w="833" w:type="pct"/>
            <w:tcBorders>
              <w:bottom w:val="single" w:sz="6" w:space="0" w:color="auto"/>
            </w:tcBorders>
          </w:tcPr>
          <w:p w14:paraId="2BD0E4D5" w14:textId="2B93F394" w:rsidR="0009546E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1E4D60" w:rsidRPr="00055297" w14:paraId="4390B0D8" w14:textId="77777777" w:rsidTr="001E4D60">
        <w:trPr>
          <w:trHeight w:val="44"/>
        </w:trPr>
        <w:tc>
          <w:tcPr>
            <w:tcW w:w="1489" w:type="pct"/>
            <w:tcBorders>
              <w:top w:val="single" w:sz="6" w:space="0" w:color="auto"/>
              <w:bottom w:val="single" w:sz="4" w:space="0" w:color="auto"/>
            </w:tcBorders>
          </w:tcPr>
          <w:p w14:paraId="32AAC227" w14:textId="77777777" w:rsidR="001E4D6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1311" w:type="pct"/>
            <w:tcBorders>
              <w:top w:val="single" w:sz="6" w:space="0" w:color="auto"/>
              <w:bottom w:val="single" w:sz="4" w:space="0" w:color="auto"/>
            </w:tcBorders>
          </w:tcPr>
          <w:p w14:paraId="5BE72A48" w14:textId="6E7A5188" w:rsidR="001E4D6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 для каждого рабочего места, находящегося в здании с отсутствующим гарантированным питанием.</w:t>
            </w:r>
          </w:p>
        </w:tc>
        <w:tc>
          <w:tcPr>
            <w:tcW w:w="1367" w:type="pct"/>
            <w:tcBorders>
              <w:top w:val="single" w:sz="6" w:space="0" w:color="auto"/>
              <w:bottom w:val="single" w:sz="4" w:space="0" w:color="auto"/>
            </w:tcBorders>
          </w:tcPr>
          <w:p w14:paraId="4E4DFD5F" w14:textId="617916C5" w:rsidR="001E4D6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</w:tcPr>
          <w:p w14:paraId="20FE10F6" w14:textId="64AFAD90" w:rsidR="001E4D60" w:rsidRDefault="00807F9F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3.11</w:t>
            </w:r>
          </w:p>
        </w:tc>
      </w:tr>
      <w:tr w:rsidR="0009546E" w:rsidRPr="00055297" w14:paraId="6DCBE8EF" w14:textId="77777777" w:rsidTr="001E4D60">
        <w:trPr>
          <w:trHeight w:val="340"/>
        </w:trPr>
        <w:tc>
          <w:tcPr>
            <w:tcW w:w="1489" w:type="pct"/>
            <w:tcBorders>
              <w:top w:val="single" w:sz="4" w:space="0" w:color="auto"/>
            </w:tcBorders>
          </w:tcPr>
          <w:p w14:paraId="20DD2803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персональн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ого файлового каталога</w:t>
            </w:r>
          </w:p>
        </w:tc>
        <w:tc>
          <w:tcPr>
            <w:tcW w:w="1311" w:type="pct"/>
            <w:tcBorders>
              <w:top w:val="single" w:sz="4" w:space="0" w:color="auto"/>
            </w:tcBorders>
          </w:tcPr>
          <w:p w14:paraId="5F54B0E3" w14:textId="406F4C9B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До 2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67" w:type="pct"/>
            <w:tcBorders>
              <w:top w:val="single" w:sz="4" w:space="0" w:color="auto"/>
            </w:tcBorders>
          </w:tcPr>
          <w:p w14:paraId="4F12DE57" w14:textId="108BEFAA" w:rsidR="0009546E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персонального файлового каталога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1E87C56" w14:textId="77777777" w:rsidR="0009546E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EF6A2B7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833" w:type="pct"/>
            <w:tcBorders>
              <w:top w:val="single" w:sz="4" w:space="0" w:color="auto"/>
            </w:tcBorders>
          </w:tcPr>
          <w:p w14:paraId="06CD3E85" w14:textId="67A7484B" w:rsidR="0009546E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3.13</w:t>
            </w:r>
          </w:p>
        </w:tc>
      </w:tr>
      <w:tr w:rsidR="0009546E" w:rsidRPr="00055297" w14:paraId="70F89537" w14:textId="77777777" w:rsidTr="001E4D60">
        <w:trPr>
          <w:trHeight w:val="191"/>
        </w:trPr>
        <w:tc>
          <w:tcPr>
            <w:tcW w:w="1489" w:type="pct"/>
          </w:tcPr>
          <w:p w14:paraId="42B402B3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SIM-карта</w:t>
            </w:r>
          </w:p>
        </w:tc>
        <w:tc>
          <w:tcPr>
            <w:tcW w:w="1311" w:type="pct"/>
          </w:tcPr>
          <w:p w14:paraId="0ED859D5" w14:textId="354D7F77" w:rsidR="0009546E" w:rsidRPr="004002D0" w:rsidRDefault="0098189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 выдаваемых работнику:</w:t>
            </w:r>
          </w:p>
          <w:p w14:paraId="1CFAFAD3" w14:textId="77777777" w:rsidR="0009546E" w:rsidRPr="004002D0" w:rsidRDefault="0009546E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63753E34" w14:textId="77777777" w:rsidR="0009546E" w:rsidRPr="004002D0" w:rsidRDefault="0009546E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смартфонов,</w:t>
            </w:r>
          </w:p>
          <w:p w14:paraId="23E02AA8" w14:textId="77777777" w:rsidR="0009546E" w:rsidRPr="00D92575" w:rsidRDefault="0009546E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планшетных компьютеров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7" w:type="pct"/>
          </w:tcPr>
          <w:p w14:paraId="1AA0BECF" w14:textId="40C749CB" w:rsidR="0009546E" w:rsidRPr="00D92575" w:rsidRDefault="0009546E" w:rsidP="005E0C3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Допускается выдача 2 SIM-карт на устройство класса Dual-SIM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23C4D90D" w14:textId="77777777" w:rsidR="0009546E" w:rsidRPr="004002D0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09546E" w:rsidRPr="00055297" w14:paraId="071673D9" w14:textId="77777777" w:rsidTr="001E4D60">
        <w:trPr>
          <w:trHeight w:val="753"/>
        </w:trPr>
        <w:tc>
          <w:tcPr>
            <w:tcW w:w="1489" w:type="pct"/>
            <w:tcBorders>
              <w:bottom w:val="single" w:sz="6" w:space="0" w:color="auto"/>
            </w:tcBorders>
          </w:tcPr>
          <w:p w14:paraId="0B81645B" w14:textId="70789A14" w:rsidR="0009546E" w:rsidRPr="00D92575" w:rsidRDefault="00A572BD" w:rsidP="00A572B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Токен (э</w:t>
            </w:r>
            <w:r w:rsidR="0009546E" w:rsidRPr="00AD2D03">
              <w:rPr>
                <w:rFonts w:eastAsia="Times New Roman"/>
                <w:sz w:val="20"/>
                <w:szCs w:val="20"/>
                <w:lang w:eastAsia="ru-RU"/>
              </w:rPr>
              <w:t>лектронный USB</w:t>
            </w:r>
            <w:r w:rsidR="0009546E">
              <w:rPr>
                <w:rFonts w:eastAsia="Times New Roman"/>
                <w:sz w:val="20"/>
                <w:szCs w:val="20"/>
                <w:lang w:eastAsia="ru-RU"/>
              </w:rPr>
              <w:t xml:space="preserve">-ключ </w:t>
            </w:r>
            <w:r w:rsidR="0009546E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11" w:type="pct"/>
            <w:tcBorders>
              <w:bottom w:val="single" w:sz="6" w:space="0" w:color="auto"/>
            </w:tcBorders>
          </w:tcPr>
          <w:p w14:paraId="7DF3B6D2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1шт./ 1 комплект</w:t>
            </w:r>
          </w:p>
        </w:tc>
        <w:tc>
          <w:tcPr>
            <w:tcW w:w="1367" w:type="pct"/>
            <w:tcBorders>
              <w:bottom w:val="single" w:sz="6" w:space="0" w:color="auto"/>
            </w:tcBorders>
          </w:tcPr>
          <w:p w14:paraId="09B9863C" w14:textId="77777777" w:rsidR="0009546E" w:rsidRPr="00D92575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  <w:tcBorders>
              <w:bottom w:val="single" w:sz="6" w:space="0" w:color="auto"/>
            </w:tcBorders>
          </w:tcPr>
          <w:p w14:paraId="2D5F6DA9" w14:textId="77777777" w:rsidR="0009546E" w:rsidRDefault="0009546E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047408BB" w14:textId="1733AA1C" w:rsidR="005604F0" w:rsidRPr="005E0C3D" w:rsidRDefault="005604F0" w:rsidP="005E0C3D"/>
    <w:p w14:paraId="3411B31D" w14:textId="77777777" w:rsidR="005E0C3D" w:rsidRDefault="005E0C3D" w:rsidP="005604F0">
      <w:pPr>
        <w:pStyle w:val="S4"/>
      </w:pPr>
    </w:p>
    <w:p w14:paraId="727F9531" w14:textId="5CF65C6A" w:rsidR="005604F0" w:rsidRPr="005E0C3D" w:rsidRDefault="00B921B1" w:rsidP="005E0C3D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3" w:name="_Toc45123383"/>
      <w:r w:rsidRPr="005E0C3D">
        <w:rPr>
          <w:rFonts w:eastAsia="Calibri"/>
          <w:caps w:val="0"/>
        </w:rPr>
        <w:t>ОТП</w:t>
      </w:r>
      <w:r w:rsidR="005604F0" w:rsidRPr="005E0C3D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ОФИСНЫЙ РАБОТНИК (БАЗОВЫЙ</w:t>
      </w:r>
      <w:r w:rsidR="005604F0" w:rsidRPr="005E0C3D">
        <w:rPr>
          <w:rFonts w:eastAsia="Calibri"/>
          <w:caps w:val="0"/>
        </w:rPr>
        <w:t>)»</w:t>
      </w:r>
      <w:bookmarkEnd w:id="113"/>
    </w:p>
    <w:p w14:paraId="0BEA2FA2" w14:textId="7DB5323C" w:rsidR="008248C1" w:rsidRDefault="008248C1" w:rsidP="005E0C3D">
      <w:pPr>
        <w:pStyle w:val="S4"/>
      </w:pPr>
    </w:p>
    <w:p w14:paraId="56354773" w14:textId="524359BF" w:rsidR="0058431C" w:rsidRDefault="0058431C" w:rsidP="0058431C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451CEE" w:rsidRPr="00CD5687">
        <w:t>Офисный работник (базовый</w:t>
      </w:r>
      <w:r w:rsidR="00451CEE" w:rsidRPr="00482C05">
        <w:rPr>
          <w:rFonts w:eastAsia="Calibri"/>
          <w:b/>
        </w:rPr>
        <w:t>)</w:t>
      </w:r>
      <w:r w:rsidR="00451CEE">
        <w:t xml:space="preserve">» </w:t>
      </w:r>
      <w:r>
        <w:t xml:space="preserve">представлена в Таблице </w:t>
      </w:r>
      <w:r w:rsidR="00BE0823">
        <w:t>13</w:t>
      </w:r>
      <w:r>
        <w:t>.</w:t>
      </w:r>
    </w:p>
    <w:p w14:paraId="1B668EB9" w14:textId="77777777" w:rsidR="00121FD1" w:rsidRDefault="00121FD1" w:rsidP="0058431C">
      <w:pPr>
        <w:pStyle w:val="S4"/>
      </w:pPr>
    </w:p>
    <w:p w14:paraId="5502EA22" w14:textId="6B7CE356" w:rsidR="0058431C" w:rsidRPr="00055297" w:rsidRDefault="0058431C" w:rsidP="0058431C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13</w:t>
      </w:r>
      <w:r>
        <w:rPr>
          <w:noProof/>
        </w:rPr>
        <w:fldChar w:fldCharType="end"/>
      </w:r>
    </w:p>
    <w:p w14:paraId="6BDCEEA5" w14:textId="3A19923D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451CEE" w:rsidRPr="00CD5687">
        <w:t>Офисный работник (базовый</w:t>
      </w:r>
      <w:r w:rsidR="00451CEE" w:rsidRPr="00482C05">
        <w:rPr>
          <w:rFonts w:eastAsia="Calibri"/>
          <w:b w:val="0"/>
        </w:rPr>
        <w:t>)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584"/>
        <w:gridCol w:w="2694"/>
        <w:gridCol w:w="1642"/>
      </w:tblGrid>
      <w:tr w:rsidR="00121FD1" w:rsidRPr="00055297" w14:paraId="0D08EB2B" w14:textId="77777777" w:rsidTr="00C157EF">
        <w:trPr>
          <w:trHeight w:val="257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94BBFE2" w14:textId="77777777" w:rsidR="00121FD1" w:rsidRPr="005E0C3D" w:rsidRDefault="00121FD1" w:rsidP="005E0C3D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A0D1877" w14:textId="3240404C" w:rsidR="00121FD1" w:rsidRPr="005E0C3D" w:rsidRDefault="00121FD1" w:rsidP="005E0C3D">
            <w:pPr>
              <w:pStyle w:val="S12"/>
              <w:rPr>
                <w:b w:val="0"/>
              </w:rPr>
            </w:pPr>
            <w:r w:rsidRPr="00803A7E">
              <w:t>КОЛ</w:t>
            </w:r>
            <w:r w:rsidR="005E0C3D">
              <w:t>ИЧЕСТ</w:t>
            </w:r>
            <w:r w:rsidRPr="00803A7E">
              <w:t>ВО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370857D" w14:textId="77777777" w:rsidR="00121FD1" w:rsidRPr="005E0C3D" w:rsidRDefault="00121FD1" w:rsidP="005E0C3D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EBDFAC7" w14:textId="659445A6" w:rsidR="00121FD1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121FD1" w:rsidRPr="00055297" w14:paraId="2D6C8748" w14:textId="77777777" w:rsidTr="00C157EF">
        <w:trPr>
          <w:trHeight w:val="197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329269" w14:textId="77777777" w:rsidR="00121FD1" w:rsidRPr="005E0C3D" w:rsidRDefault="00121FD1" w:rsidP="005E0C3D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278C0D" w14:textId="77777777" w:rsidR="00121FD1" w:rsidRPr="005E0C3D" w:rsidRDefault="00121FD1" w:rsidP="005E0C3D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34BA9F" w14:textId="77777777" w:rsidR="00121FD1" w:rsidRPr="005E0C3D" w:rsidRDefault="00121FD1" w:rsidP="005E0C3D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2E82ED2" w14:textId="77777777" w:rsidR="00121FD1" w:rsidRPr="005E0C3D" w:rsidRDefault="00121FD1" w:rsidP="005E0C3D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121FD1" w:rsidRPr="00055297" w14:paraId="3C085C5D" w14:textId="77777777" w:rsidTr="00C157EF">
        <w:trPr>
          <w:trHeight w:val="490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378E9C30" w14:textId="77777777" w:rsidR="00121FD1" w:rsidRPr="00D92575" w:rsidRDefault="00121FD1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ПК офисный</w:t>
            </w:r>
          </w:p>
          <w:p w14:paraId="750ABEC4" w14:textId="77777777" w:rsidR="00121FD1" w:rsidRPr="00D92575" w:rsidRDefault="00121FD1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311" w:type="pct"/>
            <w:tcBorders>
              <w:top w:val="single" w:sz="12" w:space="0" w:color="auto"/>
            </w:tcBorders>
            <w:hideMark/>
          </w:tcPr>
          <w:p w14:paraId="38456388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tcBorders>
              <w:top w:val="single" w:sz="12" w:space="0" w:color="auto"/>
            </w:tcBorders>
            <w:hideMark/>
          </w:tcPr>
          <w:p w14:paraId="59083BD6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устройств.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2BEC5C02" w14:textId="23FE7B08" w:rsidR="00121FD1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3.2.2</w:t>
            </w:r>
          </w:p>
          <w:p w14:paraId="25927558" w14:textId="34626EEE" w:rsidR="00121FD1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121FD1" w:rsidRPr="00055297" w14:paraId="692C775E" w14:textId="77777777" w:rsidTr="00C157EF">
        <w:trPr>
          <w:trHeight w:val="150"/>
        </w:trPr>
        <w:tc>
          <w:tcPr>
            <w:tcW w:w="1488" w:type="pct"/>
            <w:tcBorders>
              <w:top w:val="single" w:sz="6" w:space="0" w:color="auto"/>
            </w:tcBorders>
            <w:hideMark/>
          </w:tcPr>
          <w:p w14:paraId="27CC316E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Монитор офисный</w:t>
            </w:r>
          </w:p>
        </w:tc>
        <w:tc>
          <w:tcPr>
            <w:tcW w:w="1311" w:type="pct"/>
            <w:tcBorders>
              <w:top w:val="single" w:sz="6" w:space="0" w:color="auto"/>
            </w:tcBorders>
            <w:hideMark/>
          </w:tcPr>
          <w:p w14:paraId="5F91140A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 2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367" w:type="pct"/>
            <w:hideMark/>
          </w:tcPr>
          <w:p w14:paraId="5BBA9D9F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213DBC5F" w14:textId="09DDBB0B" w:rsidR="00121FD1" w:rsidRPr="00D9257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121FD1" w:rsidRPr="00055297" w14:paraId="5D6D6973" w14:textId="77777777" w:rsidTr="00C157EF">
        <w:trPr>
          <w:trHeight w:val="340"/>
        </w:trPr>
        <w:tc>
          <w:tcPr>
            <w:tcW w:w="1488" w:type="pct"/>
            <w:hideMark/>
          </w:tcPr>
          <w:p w14:paraId="69EC3C38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Компьютерная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 мышь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проводная или беспроводная 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и 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клавиатура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проводная</w:t>
            </w:r>
          </w:p>
        </w:tc>
        <w:tc>
          <w:tcPr>
            <w:tcW w:w="1311" w:type="pct"/>
            <w:hideMark/>
          </w:tcPr>
          <w:p w14:paraId="26CF1FD7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367" w:type="pct"/>
            <w:hideMark/>
          </w:tcPr>
          <w:p w14:paraId="7305395E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2A76C92E" w14:textId="05EECFF0" w:rsidR="00121FD1" w:rsidRPr="00D9257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121FD1" w:rsidRPr="00055297" w14:paraId="74B9A485" w14:textId="77777777" w:rsidTr="00C157EF">
        <w:trPr>
          <w:trHeight w:val="340"/>
        </w:trPr>
        <w:tc>
          <w:tcPr>
            <w:tcW w:w="1488" w:type="pct"/>
            <w:hideMark/>
          </w:tcPr>
          <w:p w14:paraId="49734242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терминал проводной</w:t>
            </w:r>
          </w:p>
        </w:tc>
        <w:tc>
          <w:tcPr>
            <w:tcW w:w="1311" w:type="pct"/>
            <w:hideMark/>
          </w:tcPr>
          <w:p w14:paraId="65C1C3E1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hideMark/>
          </w:tcPr>
          <w:p w14:paraId="558469C6" w14:textId="0133FFD5" w:rsidR="00121FD1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АТС мо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  <w:r w:rsidRPr="00D92575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- или аналоговый телефонный терминал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53DAC55E" w14:textId="77777777" w:rsidR="00121FD1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AD28B55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C5125">
              <w:rPr>
                <w:rFonts w:eastAsia="Times New Roman"/>
                <w:sz w:val="20"/>
                <w:szCs w:val="20"/>
                <w:lang w:eastAsia="ru-RU"/>
              </w:rPr>
              <w:t>Тип предоставляемого абонентского телефонного терминала (IP,  цифровой, аналоговый) определяется с учетом  технических возможностей и складских запасов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4A37E9BC" w14:textId="1C8BFE22" w:rsidR="00121FD1" w:rsidRPr="00D92575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121FD1" w:rsidRPr="00055297" w14:paraId="5FB92E37" w14:textId="77777777" w:rsidTr="00C157EF">
        <w:trPr>
          <w:trHeight w:val="2392"/>
        </w:trPr>
        <w:tc>
          <w:tcPr>
            <w:tcW w:w="1488" w:type="pct"/>
            <w:hideMark/>
          </w:tcPr>
          <w:p w14:paraId="10E9812C" w14:textId="7A686C19" w:rsidR="00121FD1" w:rsidRPr="00EE3D2D" w:rsidRDefault="00121FD1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ринтер цветной печати формат A4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90D3C64" w14:textId="6B636EDD" w:rsidR="00121FD1" w:rsidRPr="00EE3D2D" w:rsidRDefault="00121FD1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3BD2A624" w14:textId="5567574A" w:rsidR="00121FD1" w:rsidRPr="00EE3D2D" w:rsidRDefault="000F7FAC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121FD1">
              <w:rPr>
                <w:rFonts w:eastAsia="Times New Roman"/>
                <w:sz w:val="20"/>
                <w:szCs w:val="20"/>
                <w:lang w:eastAsia="ru-RU"/>
              </w:rPr>
              <w:t xml:space="preserve"> цветной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B3C7671" w14:textId="41CAD609" w:rsidR="00121FD1" w:rsidRPr="00EE3D2D" w:rsidRDefault="000F7FAC" w:rsidP="005E0C3D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МФУ</w:t>
            </w:r>
            <w:r w:rsidR="00121FD1">
              <w:rPr>
                <w:rFonts w:eastAsia="Times New Roman"/>
                <w:sz w:val="20"/>
                <w:szCs w:val="20"/>
                <w:lang w:eastAsia="ru-RU"/>
              </w:rPr>
              <w:t xml:space="preserve"> ч/б печати формат А4</w:t>
            </w:r>
            <w:r w:rsidR="005E0C3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1" w:type="pct"/>
          </w:tcPr>
          <w:p w14:paraId="79988BD6" w14:textId="77777777" w:rsidR="00121FD1" w:rsidRPr="00A3279D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устанавливаемых устройств определяется Службой поддержки пользователей.</w:t>
            </w:r>
          </w:p>
        </w:tc>
        <w:tc>
          <w:tcPr>
            <w:tcW w:w="1367" w:type="pct"/>
            <w:hideMark/>
          </w:tcPr>
          <w:p w14:paraId="0FDC64CE" w14:textId="1416B383" w:rsidR="00121FD1" w:rsidRPr="00A3279D" w:rsidRDefault="00121FD1" w:rsidP="005E0C3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Групповое использование в открытых офисных пространствах и кабинетах в случае отсутствия принтеров и МФУ формата А3.</w:t>
            </w:r>
          </w:p>
        </w:tc>
        <w:tc>
          <w:tcPr>
            <w:tcW w:w="833" w:type="pct"/>
          </w:tcPr>
          <w:p w14:paraId="1513E078" w14:textId="5B77E0B6" w:rsidR="00121FD1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121FD1" w:rsidRPr="00055297" w14:paraId="6345932B" w14:textId="77777777" w:rsidTr="00C157EF">
        <w:trPr>
          <w:trHeight w:val="1198"/>
        </w:trPr>
        <w:tc>
          <w:tcPr>
            <w:tcW w:w="1488" w:type="pct"/>
            <w:hideMark/>
          </w:tcPr>
          <w:p w14:paraId="5E2ECB58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311" w:type="pct"/>
            <w:hideMark/>
          </w:tcPr>
          <w:p w14:paraId="443BE73B" w14:textId="46A81BE1" w:rsidR="00121FD1" w:rsidRPr="00D92575" w:rsidRDefault="00121FD1" w:rsidP="006B6C02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CD63C5">
              <w:rPr>
                <w:rFonts w:eastAsia="Times New Roman"/>
                <w:sz w:val="20"/>
                <w:szCs w:val="20"/>
                <w:lang w:eastAsia="ru-RU"/>
              </w:rPr>
              <w:t xml:space="preserve">о </w:t>
            </w:r>
            <w:r w:rsidR="00F9121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67" w:type="pct"/>
            <w:hideMark/>
          </w:tcPr>
          <w:p w14:paraId="49228A5D" w14:textId="489F1FCE" w:rsidR="00121FD1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почтового ящика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D22FA03" w14:textId="77777777" w:rsidR="00121FD1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1DE11F7" w14:textId="77777777" w:rsidR="00121FD1" w:rsidRPr="00D92575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запросам.</w:t>
            </w:r>
          </w:p>
        </w:tc>
        <w:tc>
          <w:tcPr>
            <w:tcW w:w="833" w:type="pct"/>
          </w:tcPr>
          <w:p w14:paraId="4F641881" w14:textId="77777777" w:rsidR="00121FD1" w:rsidRDefault="00121FD1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5BC170C" w14:textId="77777777" w:rsidR="0058431C" w:rsidRDefault="0058431C" w:rsidP="0058431C">
      <w:pPr>
        <w:pStyle w:val="S4"/>
      </w:pPr>
    </w:p>
    <w:p w14:paraId="2C98198E" w14:textId="3E2A5CDD" w:rsidR="0058431C" w:rsidRDefault="0058431C" w:rsidP="0058431C">
      <w:pPr>
        <w:pStyle w:val="S4"/>
      </w:pPr>
      <w:r>
        <w:t>Конфигурация дополнительных ИТ-активов ОТП «</w:t>
      </w:r>
      <w:r w:rsidR="001E6FCC" w:rsidRPr="00CD5687">
        <w:t>Офисный работник (базовый</w:t>
      </w:r>
      <w:r w:rsidR="001E6FCC" w:rsidRPr="00482C05">
        <w:rPr>
          <w:rFonts w:eastAsia="Calibri"/>
          <w:b/>
        </w:rPr>
        <w:t>)</w:t>
      </w:r>
      <w:r>
        <w:t xml:space="preserve">» представлена в Таблице </w:t>
      </w:r>
      <w:r w:rsidR="00BE0823">
        <w:t>14</w:t>
      </w:r>
      <w:r>
        <w:t xml:space="preserve">. </w:t>
      </w:r>
    </w:p>
    <w:p w14:paraId="7A395D27" w14:textId="77777777" w:rsidR="005E0C3D" w:rsidRDefault="005E0C3D" w:rsidP="0058431C">
      <w:pPr>
        <w:pStyle w:val="S4"/>
      </w:pPr>
    </w:p>
    <w:p w14:paraId="6219208B" w14:textId="1CF0A0F8" w:rsidR="0058431C" w:rsidRPr="00A3279D" w:rsidRDefault="0058431C" w:rsidP="0058431C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14</w:t>
      </w:r>
      <w:r>
        <w:rPr>
          <w:noProof/>
        </w:rPr>
        <w:fldChar w:fldCharType="end"/>
      </w:r>
    </w:p>
    <w:p w14:paraId="79026B08" w14:textId="44BC68F6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1E6FCC" w:rsidRPr="00CD5687">
        <w:t>Офисный работник (базовый</w:t>
      </w:r>
      <w:r w:rsidR="001E6FCC" w:rsidRPr="00482C05">
        <w:rPr>
          <w:rFonts w:eastAsia="Calibri"/>
          <w:b w:val="0"/>
        </w:rPr>
        <w:t>)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442"/>
        <w:gridCol w:w="2836"/>
        <w:gridCol w:w="1642"/>
      </w:tblGrid>
      <w:tr w:rsidR="008C20E0" w:rsidRPr="00055297" w14:paraId="279EC15E" w14:textId="77777777" w:rsidTr="001E4D60">
        <w:trPr>
          <w:trHeight w:val="257"/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425851F" w14:textId="77777777" w:rsidR="008C20E0" w:rsidRPr="005E0C3D" w:rsidRDefault="008C20E0" w:rsidP="005E0C3D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E70BE1F" w14:textId="279ACCC9" w:rsidR="008C20E0" w:rsidRPr="005E0C3D" w:rsidRDefault="008C20E0" w:rsidP="005E0C3D">
            <w:pPr>
              <w:pStyle w:val="S12"/>
              <w:rPr>
                <w:b w:val="0"/>
              </w:rPr>
            </w:pPr>
            <w:r w:rsidRPr="00803A7E">
              <w:t>КОЛ</w:t>
            </w:r>
            <w:r w:rsidR="005E0C3D">
              <w:t>ИЧЕСТ</w:t>
            </w:r>
            <w:r w:rsidRPr="00803A7E">
              <w:t>ВО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63A6627" w14:textId="77777777" w:rsidR="008C20E0" w:rsidRPr="005E0C3D" w:rsidRDefault="008C20E0" w:rsidP="005E0C3D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96DDD87" w14:textId="1D04680E" w:rsidR="008C20E0" w:rsidRPr="005E0C3D" w:rsidRDefault="005E0C3D" w:rsidP="005E0C3D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8C20E0" w:rsidRPr="00055297" w14:paraId="53BDF907" w14:textId="77777777" w:rsidTr="001E4D60">
        <w:trPr>
          <w:trHeight w:val="197"/>
          <w:tblHeader/>
        </w:trPr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6CFB88" w14:textId="77777777" w:rsidR="008C20E0" w:rsidRPr="005E0C3D" w:rsidRDefault="008C20E0" w:rsidP="005E0C3D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FA55B7" w14:textId="77777777" w:rsidR="008C20E0" w:rsidRPr="005E0C3D" w:rsidRDefault="008C20E0" w:rsidP="005E0C3D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B727FF" w14:textId="77777777" w:rsidR="008C20E0" w:rsidRPr="005E0C3D" w:rsidRDefault="008C20E0" w:rsidP="005E0C3D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A86254B" w14:textId="77777777" w:rsidR="008C20E0" w:rsidRPr="005E0C3D" w:rsidRDefault="008C20E0" w:rsidP="005E0C3D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8C20E0" w:rsidRPr="00055297" w14:paraId="1087D76A" w14:textId="77777777" w:rsidTr="001E4D60">
        <w:trPr>
          <w:trHeight w:val="340"/>
        </w:trPr>
        <w:tc>
          <w:tcPr>
            <w:tcW w:w="1489" w:type="pct"/>
            <w:tcBorders>
              <w:top w:val="single" w:sz="12" w:space="0" w:color="auto"/>
            </w:tcBorders>
            <w:hideMark/>
          </w:tcPr>
          <w:p w14:paraId="3A077143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СМНИ</w:t>
            </w:r>
          </w:p>
        </w:tc>
        <w:tc>
          <w:tcPr>
            <w:tcW w:w="1239" w:type="pct"/>
            <w:tcBorders>
              <w:top w:val="single" w:sz="12" w:space="0" w:color="auto"/>
            </w:tcBorders>
            <w:hideMark/>
          </w:tcPr>
          <w:p w14:paraId="4A90EA83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439" w:type="pct"/>
            <w:tcBorders>
              <w:top w:val="single" w:sz="12" w:space="0" w:color="auto"/>
            </w:tcBorders>
            <w:hideMark/>
          </w:tcPr>
          <w:p w14:paraId="34816EE5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Флеш-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накопитель</w:t>
            </w: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 USB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</w:t>
            </w:r>
            <w:r w:rsidRPr="00A92E38">
              <w:rPr>
                <w:rFonts w:eastAsia="Times New Roman"/>
                <w:sz w:val="20"/>
                <w:szCs w:val="20"/>
                <w:lang w:eastAsia="ru-RU"/>
              </w:rPr>
              <w:t>нешний жесткий диск или твердотельный накопитель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64880FB8" w14:textId="61D76967" w:rsidR="008C20E0" w:rsidRPr="00A3279D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3.6.3</w:t>
            </w:r>
          </w:p>
        </w:tc>
      </w:tr>
      <w:tr w:rsidR="001E4D60" w:rsidRPr="00055297" w14:paraId="7B7AEF27" w14:textId="77777777" w:rsidTr="001E4D60">
        <w:trPr>
          <w:trHeight w:val="340"/>
        </w:trPr>
        <w:tc>
          <w:tcPr>
            <w:tcW w:w="1489" w:type="pct"/>
          </w:tcPr>
          <w:p w14:paraId="465FC1EB" w14:textId="77777777" w:rsidR="001E4D6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1239" w:type="pct"/>
          </w:tcPr>
          <w:p w14:paraId="629F27FD" w14:textId="365F7764" w:rsidR="001E4D6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шт. для каждого рабочего места, находящегося в здании с отсутствующим гарантированным питанием.</w:t>
            </w:r>
          </w:p>
        </w:tc>
        <w:tc>
          <w:tcPr>
            <w:tcW w:w="1439" w:type="pct"/>
          </w:tcPr>
          <w:p w14:paraId="0ECE0A07" w14:textId="0A1CB7CC" w:rsidR="001E4D60" w:rsidRDefault="001E4D60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11635E5A" w14:textId="5BD9291E" w:rsidR="001E4D60" w:rsidRDefault="00807F9F" w:rsidP="001E4D60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3.11</w:t>
            </w:r>
          </w:p>
        </w:tc>
      </w:tr>
      <w:tr w:rsidR="008C20E0" w:rsidRPr="00055297" w14:paraId="17F644F2" w14:textId="77777777" w:rsidTr="001E4D60">
        <w:trPr>
          <w:trHeight w:val="340"/>
        </w:trPr>
        <w:tc>
          <w:tcPr>
            <w:tcW w:w="1489" w:type="pct"/>
          </w:tcPr>
          <w:p w14:paraId="3635B3C3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персональн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ого файлового каталога</w:t>
            </w:r>
          </w:p>
        </w:tc>
        <w:tc>
          <w:tcPr>
            <w:tcW w:w="1239" w:type="pct"/>
          </w:tcPr>
          <w:p w14:paraId="453E1EC6" w14:textId="7246C836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До 2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439" w:type="pct"/>
          </w:tcPr>
          <w:p w14:paraId="7B2F7116" w14:textId="1A1D48EC" w:rsidR="008C20E0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Начальный объем персонального файлового каталога составляет 1 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6124D0E" w14:textId="77777777" w:rsidR="008C20E0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722F9DC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Увеличение осуществляется по отдельным запросам</w:t>
            </w:r>
          </w:p>
        </w:tc>
        <w:tc>
          <w:tcPr>
            <w:tcW w:w="833" w:type="pct"/>
          </w:tcPr>
          <w:p w14:paraId="43D85CB7" w14:textId="0D0F9908" w:rsidR="008C20E0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</w:tr>
      <w:tr w:rsidR="008C20E0" w:rsidRPr="00055297" w14:paraId="2DE78F91" w14:textId="77777777" w:rsidTr="001E4D60">
        <w:trPr>
          <w:trHeight w:val="340"/>
        </w:trPr>
        <w:tc>
          <w:tcPr>
            <w:tcW w:w="1489" w:type="pct"/>
          </w:tcPr>
          <w:p w14:paraId="5DBFC0D1" w14:textId="0A9C569D" w:rsidR="008C20E0" w:rsidRPr="00D92575" w:rsidRDefault="00A572BD" w:rsidP="00A572B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Токен (э</w:t>
            </w:r>
            <w:r w:rsidR="008C20E0" w:rsidRPr="00AD2D03">
              <w:rPr>
                <w:rFonts w:eastAsia="Times New Roman"/>
                <w:sz w:val="20"/>
                <w:szCs w:val="20"/>
                <w:lang w:eastAsia="ru-RU"/>
              </w:rPr>
              <w:t>лектронный USB</w:t>
            </w:r>
            <w:r w:rsidR="008C20E0">
              <w:rPr>
                <w:rFonts w:eastAsia="Times New Roman"/>
                <w:sz w:val="20"/>
                <w:szCs w:val="20"/>
                <w:lang w:eastAsia="ru-RU"/>
              </w:rPr>
              <w:t xml:space="preserve">-ключ </w:t>
            </w:r>
            <w:r w:rsidR="008C20E0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9" w:type="pct"/>
          </w:tcPr>
          <w:p w14:paraId="20550804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1шт./ 1 комплект</w:t>
            </w:r>
          </w:p>
        </w:tc>
        <w:tc>
          <w:tcPr>
            <w:tcW w:w="1439" w:type="pct"/>
          </w:tcPr>
          <w:p w14:paraId="79213F1E" w14:textId="77777777" w:rsidR="008C20E0" w:rsidRPr="00D92575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0B7F4E8C" w14:textId="77777777" w:rsidR="008C20E0" w:rsidRDefault="008C20E0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B5529A6" w14:textId="77777777" w:rsidR="008248C1" w:rsidRPr="005E0C3D" w:rsidRDefault="008248C1" w:rsidP="005E0C3D">
      <w:pPr>
        <w:pStyle w:val="S4"/>
      </w:pPr>
    </w:p>
    <w:p w14:paraId="5B1BBB38" w14:textId="77777777" w:rsidR="005604F0" w:rsidRDefault="005604F0" w:rsidP="005604F0">
      <w:pPr>
        <w:pStyle w:val="S4"/>
      </w:pPr>
    </w:p>
    <w:p w14:paraId="51EA2A2F" w14:textId="7493E026" w:rsidR="005604F0" w:rsidRPr="005E0C3D" w:rsidRDefault="00B921B1" w:rsidP="00BC5073">
      <w:pPr>
        <w:pStyle w:val="S30"/>
        <w:keepLines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4" w:name="_Toc45123384"/>
      <w:r w:rsidRPr="005E0C3D">
        <w:rPr>
          <w:rFonts w:eastAsia="Calibri"/>
          <w:caps w:val="0"/>
        </w:rPr>
        <w:t>ОТП</w:t>
      </w:r>
      <w:r w:rsidR="005604F0" w:rsidRPr="005E0C3D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ВНЕОФИСНЫЙ РАБОТНИК</w:t>
      </w:r>
      <w:r w:rsidR="005604F0" w:rsidRPr="005E0C3D">
        <w:rPr>
          <w:rFonts w:eastAsia="Calibri"/>
          <w:caps w:val="0"/>
        </w:rPr>
        <w:t>»</w:t>
      </w:r>
      <w:bookmarkEnd w:id="114"/>
    </w:p>
    <w:p w14:paraId="5ECD60DC" w14:textId="53E90538" w:rsidR="008248C1" w:rsidRDefault="008248C1" w:rsidP="00BC5073">
      <w:pPr>
        <w:pStyle w:val="S4"/>
        <w:keepNext/>
        <w:keepLines/>
        <w:widowControl/>
      </w:pPr>
    </w:p>
    <w:p w14:paraId="32F04FE0" w14:textId="25F23C94" w:rsidR="0058431C" w:rsidRDefault="0058431C" w:rsidP="00BC5073">
      <w:pPr>
        <w:pStyle w:val="S4"/>
        <w:keepNext/>
        <w:keepLines/>
        <w:widowControl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F619DE" w:rsidRPr="00CD5687">
        <w:t>Внеофисный работник</w:t>
      </w:r>
      <w:r>
        <w:t>» представлена в Таблице</w:t>
      </w:r>
      <w:r w:rsidR="00BC5073">
        <w:t> </w:t>
      </w:r>
      <w:r w:rsidR="00DF52D2">
        <w:t>15</w:t>
      </w:r>
      <w:r>
        <w:t>.</w:t>
      </w:r>
    </w:p>
    <w:p w14:paraId="3E70D3C6" w14:textId="77777777" w:rsidR="006465BA" w:rsidRDefault="006465BA" w:rsidP="0058431C">
      <w:pPr>
        <w:pStyle w:val="S4"/>
      </w:pPr>
    </w:p>
    <w:p w14:paraId="48351F30" w14:textId="672A3D7D" w:rsidR="0058431C" w:rsidRPr="00055297" w:rsidRDefault="0058431C" w:rsidP="0058431C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15</w:t>
      </w:r>
      <w:r>
        <w:rPr>
          <w:noProof/>
        </w:rPr>
        <w:fldChar w:fldCharType="end"/>
      </w:r>
    </w:p>
    <w:p w14:paraId="38FA53F9" w14:textId="57623ADA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F619DE" w:rsidRPr="00CD5687">
        <w:t>Внеофисный работник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442"/>
        <w:gridCol w:w="2836"/>
        <w:gridCol w:w="1642"/>
      </w:tblGrid>
      <w:tr w:rsidR="00744048" w:rsidRPr="00055297" w14:paraId="58E505CB" w14:textId="47C9F8E9" w:rsidTr="00C157EF">
        <w:trPr>
          <w:trHeight w:val="296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754DE0D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DD79794" w14:textId="194BFC91" w:rsidR="00744048" w:rsidRPr="00C60720" w:rsidRDefault="00744048">
            <w:pPr>
              <w:pStyle w:val="S12"/>
              <w:rPr>
                <w:b w:val="0"/>
              </w:rPr>
            </w:pPr>
            <w:r w:rsidRPr="00803A7E">
              <w:t>КОЛ</w:t>
            </w:r>
            <w:r w:rsidR="00C60720">
              <w:t>ИЧЕСТ</w:t>
            </w:r>
            <w:r w:rsidRPr="00803A7E">
              <w:t>ВО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2DED02D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A5EEC25" w14:textId="48BC08AA" w:rsidR="00744048" w:rsidRPr="00C60720" w:rsidRDefault="00C60720" w:rsidP="00C60720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744048" w:rsidRPr="00055297" w14:paraId="22334785" w14:textId="169617B1" w:rsidTr="00C157EF">
        <w:trPr>
          <w:trHeight w:val="170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1C2678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FCAEC0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C8B779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717A962" w14:textId="7B293397" w:rsidR="00744048" w:rsidRPr="00C60720" w:rsidRDefault="00744048" w:rsidP="00C60720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744048" w:rsidRPr="00055297" w14:paraId="297C2A99" w14:textId="01C9E468" w:rsidTr="00C157EF">
        <w:trPr>
          <w:trHeight w:val="191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316D2163" w14:textId="77777777" w:rsidR="00744048" w:rsidRPr="00DD7C3C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Мобильный телефон</w:t>
            </w:r>
          </w:p>
          <w:p w14:paraId="0F083DA4" w14:textId="42A6B306" w:rsidR="00744048" w:rsidRPr="00DD7C3C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Смартфон стандартный</w:t>
            </w:r>
          </w:p>
        </w:tc>
        <w:tc>
          <w:tcPr>
            <w:tcW w:w="1239" w:type="pct"/>
            <w:tcBorders>
              <w:top w:val="single" w:sz="12" w:space="0" w:color="auto"/>
            </w:tcBorders>
            <w:hideMark/>
          </w:tcPr>
          <w:p w14:paraId="4A31857C" w14:textId="77777777" w:rsidR="00744048" w:rsidRPr="00A6732E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39" w:type="pct"/>
            <w:tcBorders>
              <w:top w:val="single" w:sz="12" w:space="0" w:color="auto"/>
            </w:tcBorders>
            <w:hideMark/>
          </w:tcPr>
          <w:p w14:paraId="68DAB5C5" w14:textId="77777777" w:rsidR="00744048" w:rsidRPr="00A24075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27C590EA" w14:textId="6C354820" w:rsidR="00744048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3.9.1</w:t>
            </w:r>
          </w:p>
          <w:p w14:paraId="394C080E" w14:textId="1447F14B" w:rsidR="00DD2259" w:rsidRPr="00DD7C3C" w:rsidRDefault="00807F9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744048" w:rsidRPr="00055297" w14:paraId="6B5DB09A" w14:textId="34DDC340" w:rsidTr="00C157EF">
        <w:trPr>
          <w:trHeight w:val="597"/>
        </w:trPr>
        <w:tc>
          <w:tcPr>
            <w:tcW w:w="1488" w:type="pct"/>
            <w:hideMark/>
          </w:tcPr>
          <w:p w14:paraId="5215E0A3" w14:textId="77777777" w:rsidR="00744048" w:rsidRPr="0018177F" w:rsidRDefault="00744048" w:rsidP="00D87B57">
            <w:pPr>
              <w:widowControl w:val="0"/>
              <w:jc w:val="left"/>
              <w:rPr>
                <w:rFonts w:eastAsia="Times New Roman"/>
                <w:sz w:val="20"/>
                <w:szCs w:val="20"/>
                <w:highlight w:val="cyan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-карта</w:t>
            </w:r>
          </w:p>
        </w:tc>
        <w:tc>
          <w:tcPr>
            <w:tcW w:w="1239" w:type="pct"/>
            <w:hideMark/>
          </w:tcPr>
          <w:p w14:paraId="2C57A75B" w14:textId="17FDEEDD" w:rsidR="00744048" w:rsidRPr="004002D0" w:rsidRDefault="0098189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 выдаваемых работнику</w:t>
            </w:r>
            <w:r w:rsidR="00744048" w:rsidRPr="004002D0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  <w:p w14:paraId="39BC153E" w14:textId="77777777" w:rsidR="00744048" w:rsidRPr="00913B87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13B87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7F87B46D" w14:textId="77777777" w:rsidR="00744048" w:rsidRPr="00913B87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504FA">
              <w:rPr>
                <w:rFonts w:eastAsia="Times New Roman"/>
                <w:sz w:val="20"/>
                <w:szCs w:val="20"/>
                <w:lang w:eastAsia="ru-RU"/>
              </w:rPr>
              <w:t>смартфонов.</w:t>
            </w:r>
          </w:p>
        </w:tc>
        <w:tc>
          <w:tcPr>
            <w:tcW w:w="1439" w:type="pct"/>
            <w:hideMark/>
          </w:tcPr>
          <w:p w14:paraId="1421AFB0" w14:textId="77777777" w:rsidR="00744048" w:rsidRPr="00DD7C3C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Допускается выдача 2 SIM-карт на устройство класса Dual-SIM</w:t>
            </w:r>
          </w:p>
        </w:tc>
        <w:tc>
          <w:tcPr>
            <w:tcW w:w="833" w:type="pct"/>
          </w:tcPr>
          <w:p w14:paraId="3A9847A4" w14:textId="5A5D850C" w:rsidR="00744048" w:rsidRPr="004002D0" w:rsidRDefault="00A770D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665C3DE" w14:textId="04DB921F" w:rsidR="005604F0" w:rsidRDefault="005604F0" w:rsidP="005604F0"/>
    <w:p w14:paraId="768170AC" w14:textId="77777777" w:rsidR="00C60720" w:rsidRDefault="00C60720" w:rsidP="005604F0"/>
    <w:p w14:paraId="2917DB57" w14:textId="5AEBEFA8" w:rsidR="005604F0" w:rsidRPr="00C60720" w:rsidRDefault="00B921B1" w:rsidP="00C60720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5" w:name="_Toc45123385"/>
      <w:r w:rsidRPr="00C60720">
        <w:rPr>
          <w:rFonts w:eastAsia="Calibri"/>
          <w:caps w:val="0"/>
        </w:rPr>
        <w:t>ОТП</w:t>
      </w:r>
      <w:r w:rsidR="005604F0" w:rsidRPr="00C60720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ВНЕШТАТНЫЙ РАБОТНИК</w:t>
      </w:r>
      <w:r w:rsidR="005604F0" w:rsidRPr="00C60720">
        <w:rPr>
          <w:rFonts w:eastAsia="Calibri"/>
          <w:caps w:val="0"/>
        </w:rPr>
        <w:t>»</w:t>
      </w:r>
      <w:bookmarkEnd w:id="115"/>
    </w:p>
    <w:p w14:paraId="2232F8E2" w14:textId="5DDE5C48" w:rsidR="008248C1" w:rsidRDefault="008248C1" w:rsidP="00C60720">
      <w:pPr>
        <w:pStyle w:val="S4"/>
      </w:pPr>
    </w:p>
    <w:p w14:paraId="40C1644B" w14:textId="586E505B" w:rsidR="0058431C" w:rsidRDefault="0058431C" w:rsidP="0058431C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F619DE" w:rsidRPr="00CD5687">
        <w:t>Внештатный работник</w:t>
      </w:r>
      <w:r w:rsidR="00BC5073">
        <w:t>» представлена в Таблице </w:t>
      </w:r>
      <w:r w:rsidR="00DF52D2">
        <w:t>16</w:t>
      </w:r>
      <w:r>
        <w:t>.</w:t>
      </w:r>
    </w:p>
    <w:p w14:paraId="3A2D92D8" w14:textId="77777777" w:rsidR="00AD3728" w:rsidRDefault="00AD3728" w:rsidP="0058431C">
      <w:pPr>
        <w:pStyle w:val="S4"/>
      </w:pPr>
    </w:p>
    <w:p w14:paraId="56315F8C" w14:textId="33B8B146" w:rsidR="0058431C" w:rsidRPr="00055297" w:rsidRDefault="0058431C" w:rsidP="0058431C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16</w:t>
      </w:r>
      <w:r>
        <w:rPr>
          <w:noProof/>
        </w:rPr>
        <w:fldChar w:fldCharType="end"/>
      </w:r>
    </w:p>
    <w:p w14:paraId="3F2B5095" w14:textId="4F979245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F619DE" w:rsidRPr="00CD5687">
        <w:t>Внештатный работник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584"/>
        <w:gridCol w:w="2694"/>
        <w:gridCol w:w="1642"/>
      </w:tblGrid>
      <w:tr w:rsidR="006465BA" w:rsidRPr="00055297" w14:paraId="2F54E8A2" w14:textId="77777777" w:rsidTr="00C157EF">
        <w:trPr>
          <w:trHeight w:val="248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299C9C9" w14:textId="77777777" w:rsidR="006465BA" w:rsidRPr="00C60720" w:rsidRDefault="006465BA" w:rsidP="00C60720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DECD4E" w14:textId="11A59826" w:rsidR="006465BA" w:rsidRPr="00C60720" w:rsidRDefault="006465BA">
            <w:pPr>
              <w:pStyle w:val="S12"/>
              <w:rPr>
                <w:b w:val="0"/>
              </w:rPr>
            </w:pPr>
            <w:r w:rsidRPr="00803A7E">
              <w:t>КОЛ</w:t>
            </w:r>
            <w:r w:rsidR="00C60720">
              <w:t>ИЧЕСТ</w:t>
            </w:r>
            <w:r w:rsidRPr="00803A7E">
              <w:t>ВО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E770666" w14:textId="77777777" w:rsidR="006465BA" w:rsidRPr="00C60720" w:rsidRDefault="006465BA" w:rsidP="00C60720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73D5877" w14:textId="47F62743" w:rsidR="006465BA" w:rsidRPr="00C60720" w:rsidRDefault="00C60720" w:rsidP="00C60720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6465BA" w:rsidRPr="00055297" w14:paraId="3F1F8606" w14:textId="77777777" w:rsidTr="00C157EF">
        <w:trPr>
          <w:trHeight w:val="171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6D5C8D" w14:textId="77777777" w:rsidR="006465BA" w:rsidRPr="00C60720" w:rsidRDefault="006465BA" w:rsidP="00C60720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3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8474EC" w14:textId="77777777" w:rsidR="006465BA" w:rsidRPr="00C60720" w:rsidRDefault="006465BA" w:rsidP="00C60720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866A90" w14:textId="77777777" w:rsidR="006465BA" w:rsidRPr="00C60720" w:rsidRDefault="006465BA" w:rsidP="00C60720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4B2CE35" w14:textId="77777777" w:rsidR="006465BA" w:rsidRPr="00C60720" w:rsidRDefault="006465BA" w:rsidP="00C60720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6465BA" w:rsidRPr="00055297" w14:paraId="0E48500E" w14:textId="77777777" w:rsidTr="00C157EF">
        <w:trPr>
          <w:trHeight w:val="710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37657882" w14:textId="77777777" w:rsidR="006465BA" w:rsidRPr="00DD7C3C" w:rsidRDefault="006465BA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ПК офисный</w:t>
            </w:r>
          </w:p>
          <w:p w14:paraId="4ACCF562" w14:textId="77777777" w:rsidR="006465BA" w:rsidRPr="00DD7C3C" w:rsidRDefault="006465BA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Тонкий клиент</w:t>
            </w:r>
          </w:p>
        </w:tc>
        <w:tc>
          <w:tcPr>
            <w:tcW w:w="1311" w:type="pct"/>
            <w:tcBorders>
              <w:top w:val="single" w:sz="12" w:space="0" w:color="auto"/>
            </w:tcBorders>
            <w:hideMark/>
          </w:tcPr>
          <w:p w14:paraId="33EE887E" w14:textId="77777777" w:rsidR="006465BA" w:rsidRPr="00DD7C3C" w:rsidRDefault="006465BA">
            <w:pPr>
              <w:keepNext/>
              <w:keepLines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при наличии постоянного рабочего места</w:t>
            </w:r>
          </w:p>
        </w:tc>
        <w:tc>
          <w:tcPr>
            <w:tcW w:w="1367" w:type="pct"/>
            <w:tcBorders>
              <w:top w:val="single" w:sz="12" w:space="0" w:color="auto"/>
            </w:tcBorders>
            <w:hideMark/>
          </w:tcPr>
          <w:p w14:paraId="60F72615" w14:textId="77777777" w:rsidR="006465BA" w:rsidRPr="00DD7C3C" w:rsidRDefault="006465BA" w:rsidP="00D87B57">
            <w:pPr>
              <w:keepNext/>
              <w:keepLines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устройств.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047CEB71" w14:textId="48EF189A" w:rsidR="006465BA" w:rsidRDefault="00005805" w:rsidP="00D87B57">
            <w:pPr>
              <w:keepNext/>
              <w:keepLines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3.2.2</w:t>
            </w:r>
          </w:p>
          <w:p w14:paraId="47611289" w14:textId="7B20157A" w:rsidR="006465BA" w:rsidRDefault="00005805" w:rsidP="00D87B57">
            <w:pPr>
              <w:keepNext/>
              <w:keepLines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3.4</w:t>
            </w:r>
          </w:p>
        </w:tc>
      </w:tr>
      <w:tr w:rsidR="006465BA" w:rsidRPr="00055297" w14:paraId="14EBD054" w14:textId="77777777" w:rsidTr="00C157EF">
        <w:trPr>
          <w:trHeight w:val="340"/>
        </w:trPr>
        <w:tc>
          <w:tcPr>
            <w:tcW w:w="1488" w:type="pct"/>
            <w:tcBorders>
              <w:top w:val="single" w:sz="6" w:space="0" w:color="auto"/>
            </w:tcBorders>
            <w:hideMark/>
          </w:tcPr>
          <w:p w14:paraId="0733D945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Монитор офисный</w:t>
            </w:r>
          </w:p>
        </w:tc>
        <w:tc>
          <w:tcPr>
            <w:tcW w:w="1311" w:type="pct"/>
            <w:tcBorders>
              <w:top w:val="single" w:sz="6" w:space="0" w:color="auto"/>
            </w:tcBorders>
            <w:hideMark/>
          </w:tcPr>
          <w:p w14:paraId="6B22D7AC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при наличии постоянного рабочего места</w:t>
            </w:r>
          </w:p>
        </w:tc>
        <w:tc>
          <w:tcPr>
            <w:tcW w:w="1367" w:type="pct"/>
            <w:hideMark/>
          </w:tcPr>
          <w:p w14:paraId="32B8D6C0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78134190" w14:textId="1D8F9181" w:rsidR="006465BA" w:rsidRPr="00DD7C3C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  <w:tr w:rsidR="006465BA" w:rsidRPr="00055297" w14:paraId="03FA2FE0" w14:textId="77777777" w:rsidTr="00C157EF">
        <w:trPr>
          <w:trHeight w:val="340"/>
        </w:trPr>
        <w:tc>
          <w:tcPr>
            <w:tcW w:w="1488" w:type="pct"/>
            <w:hideMark/>
          </w:tcPr>
          <w:p w14:paraId="35A3DBB7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Компьютерная</w:t>
            </w:r>
            <w:r w:rsidRPr="00DD7C3C">
              <w:rPr>
                <w:rFonts w:eastAsia="Times New Roman"/>
                <w:sz w:val="20"/>
                <w:szCs w:val="20"/>
                <w:lang w:eastAsia="ru-RU"/>
              </w:rPr>
              <w:t xml:space="preserve"> мышь и клавиатура проводные</w:t>
            </w:r>
          </w:p>
        </w:tc>
        <w:tc>
          <w:tcPr>
            <w:tcW w:w="1311" w:type="pct"/>
            <w:hideMark/>
          </w:tcPr>
          <w:p w14:paraId="6A30D3F8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1 комплект</w:t>
            </w:r>
            <w:r w:rsidRPr="00C27A70">
              <w:rPr>
                <w:rFonts w:eastAsia="Times New Roman"/>
                <w:sz w:val="20"/>
                <w:szCs w:val="20"/>
                <w:lang w:eastAsia="ru-RU"/>
              </w:rPr>
              <w:t xml:space="preserve"> для каждого ПК стационарного</w:t>
            </w:r>
          </w:p>
        </w:tc>
        <w:tc>
          <w:tcPr>
            <w:tcW w:w="1367" w:type="pct"/>
            <w:hideMark/>
          </w:tcPr>
          <w:p w14:paraId="6E40BEC9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44E4223A" w14:textId="1D980F67" w:rsidR="006465BA" w:rsidRPr="00DD7C3C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3.6.1</w:t>
            </w:r>
          </w:p>
        </w:tc>
      </w:tr>
      <w:tr w:rsidR="006465BA" w:rsidRPr="00055297" w14:paraId="205EA809" w14:textId="77777777" w:rsidTr="00C157EF">
        <w:trPr>
          <w:trHeight w:val="340"/>
        </w:trPr>
        <w:tc>
          <w:tcPr>
            <w:tcW w:w="1488" w:type="pct"/>
            <w:hideMark/>
          </w:tcPr>
          <w:p w14:paraId="300B5FA5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 xml:space="preserve">Абонентский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телефонный терминал проводной</w:t>
            </w:r>
          </w:p>
        </w:tc>
        <w:tc>
          <w:tcPr>
            <w:tcW w:w="1311" w:type="pct"/>
            <w:hideMark/>
          </w:tcPr>
          <w:p w14:paraId="3F610A6B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при наличии постоянного рабочего места</w:t>
            </w:r>
          </w:p>
        </w:tc>
        <w:tc>
          <w:tcPr>
            <w:tcW w:w="1367" w:type="pct"/>
            <w:hideMark/>
          </w:tcPr>
          <w:p w14:paraId="08D97DAC" w14:textId="6A532076" w:rsidR="006465BA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В зависимости от типа используемой в здании У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АТС мо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жет</w:t>
            </w:r>
            <w:r w:rsidRPr="00DD7C3C">
              <w:rPr>
                <w:rFonts w:eastAsia="Times New Roman"/>
                <w:sz w:val="20"/>
                <w:szCs w:val="20"/>
                <w:lang w:eastAsia="ru-RU"/>
              </w:rPr>
              <w:t xml:space="preserve"> быть установлен цифровой, </w:t>
            </w:r>
            <w:r w:rsidRPr="00DD7C3C">
              <w:rPr>
                <w:rFonts w:eastAsia="Times New Roman"/>
                <w:sz w:val="20"/>
                <w:szCs w:val="20"/>
                <w:lang w:val="en-US" w:eastAsia="ru-RU"/>
              </w:rPr>
              <w:t>IP</w:t>
            </w: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- или аналоговый телефонный терминал</w:t>
            </w:r>
            <w:r w:rsidR="00C6072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1AB6D7F3" w14:textId="77777777" w:rsidR="006465BA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3873C0C" w14:textId="161576CD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C5125">
              <w:rPr>
                <w:rFonts w:eastAsia="Times New Roman"/>
                <w:sz w:val="20"/>
                <w:szCs w:val="20"/>
                <w:lang w:eastAsia="ru-RU"/>
              </w:rPr>
              <w:t>Тип предоставляемого абонентского телефонного терминала (IP,  цифровой, аналоговый) определяется с учетом технических возможностей и складских запасов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26179019" w14:textId="560374A9" w:rsidR="006465BA" w:rsidRPr="00DD7C3C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6465BA" w:rsidRPr="00055297" w14:paraId="1022CDFE" w14:textId="77777777" w:rsidTr="00C157EF">
        <w:trPr>
          <w:trHeight w:val="3050"/>
        </w:trPr>
        <w:tc>
          <w:tcPr>
            <w:tcW w:w="1488" w:type="pct"/>
          </w:tcPr>
          <w:p w14:paraId="6A61236E" w14:textId="325CB0E0" w:rsidR="006465BA" w:rsidRPr="00DD7C3C" w:rsidRDefault="006465BA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ринтер цветной печати формат A4</w:t>
            </w:r>
            <w:r w:rsidR="00C6072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B991BB6" w14:textId="1229E02E" w:rsidR="006465BA" w:rsidRPr="00DD7C3C" w:rsidRDefault="006465BA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Принтер ч/б печати формат А4</w:t>
            </w:r>
            <w:r w:rsidR="00C6072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BC8EC69" w14:textId="770E5E11" w:rsidR="006465BA" w:rsidRPr="00DD7C3C" w:rsidRDefault="006465BA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>Многофункциональное печатающее устр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ойство цветной печати формат А4</w:t>
            </w:r>
            <w:r w:rsidR="00C6072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56224312" w14:textId="68A84F90" w:rsidR="006465BA" w:rsidRPr="00DD7C3C" w:rsidRDefault="006465BA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3279D">
              <w:rPr>
                <w:rFonts w:eastAsia="Times New Roman"/>
                <w:sz w:val="20"/>
                <w:szCs w:val="20"/>
                <w:lang w:eastAsia="ru-RU"/>
              </w:rPr>
              <w:t xml:space="preserve">Многофункциональное печатающее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устройство ч/б печати формат А4</w:t>
            </w:r>
            <w:r w:rsidR="00C6072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1" w:type="pct"/>
          </w:tcPr>
          <w:p w14:paraId="7B73FBF4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устанавливаемых устройств определяется Службой поддержки пользователей.</w:t>
            </w:r>
          </w:p>
        </w:tc>
        <w:tc>
          <w:tcPr>
            <w:tcW w:w="1367" w:type="pct"/>
          </w:tcPr>
          <w:p w14:paraId="2B95A77E" w14:textId="77777777" w:rsidR="006465BA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Групповое использование в открытых офисных пространствах и кабинетах в случае отсутствия принтеров и МФУ формата А3.</w:t>
            </w:r>
          </w:p>
          <w:p w14:paraId="27475D53" w14:textId="77777777" w:rsidR="006465BA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7D3F6BE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</w:tcPr>
          <w:p w14:paraId="19ADBCB4" w14:textId="42BA4AF4" w:rsidR="006465BA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3.8.1</w:t>
            </w:r>
          </w:p>
        </w:tc>
      </w:tr>
      <w:tr w:rsidR="006465BA" w:rsidRPr="00055297" w14:paraId="35BBF865" w14:textId="77777777" w:rsidTr="00C157EF">
        <w:trPr>
          <w:trHeight w:val="340"/>
        </w:trPr>
        <w:tc>
          <w:tcPr>
            <w:tcW w:w="1488" w:type="pct"/>
            <w:hideMark/>
          </w:tcPr>
          <w:p w14:paraId="224541D9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Объем почтового ящика</w:t>
            </w:r>
          </w:p>
        </w:tc>
        <w:tc>
          <w:tcPr>
            <w:tcW w:w="1311" w:type="pct"/>
            <w:hideMark/>
          </w:tcPr>
          <w:p w14:paraId="55FBDAA0" w14:textId="01025E4D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52180">
              <w:rPr>
                <w:rFonts w:eastAsia="Times New Roman"/>
                <w:sz w:val="20"/>
                <w:szCs w:val="20"/>
                <w:lang w:eastAsia="ru-RU"/>
              </w:rPr>
              <w:t xml:space="preserve">1 </w:t>
            </w:r>
            <w:r w:rsidR="009B191F">
              <w:rPr>
                <w:rFonts w:eastAsia="Times New Roman"/>
                <w:sz w:val="20"/>
                <w:szCs w:val="20"/>
                <w:lang w:eastAsia="ru-RU"/>
              </w:rPr>
              <w:t>Гбайт</w:t>
            </w:r>
          </w:p>
        </w:tc>
        <w:tc>
          <w:tcPr>
            <w:tcW w:w="1367" w:type="pct"/>
            <w:hideMark/>
          </w:tcPr>
          <w:p w14:paraId="39FF2031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D7C3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14:paraId="0B82B924" w14:textId="77777777" w:rsidR="006465BA" w:rsidRPr="00DD7C3C" w:rsidRDefault="006465B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700743CD" w14:textId="77777777" w:rsidR="0058431C" w:rsidRDefault="0058431C" w:rsidP="0058431C">
      <w:pPr>
        <w:pStyle w:val="S4"/>
      </w:pPr>
    </w:p>
    <w:p w14:paraId="61C106FB" w14:textId="245A5879" w:rsidR="0058431C" w:rsidRDefault="0058431C" w:rsidP="0058431C">
      <w:pPr>
        <w:pStyle w:val="S4"/>
      </w:pPr>
      <w:r>
        <w:t>Конфигурация дополнительных ИТ-активов ОТП «</w:t>
      </w:r>
      <w:r w:rsidR="00D26AA5" w:rsidRPr="00CD5687">
        <w:t>Внештатный работник</w:t>
      </w:r>
      <w:r>
        <w:t xml:space="preserve">» представлена в Таблице </w:t>
      </w:r>
      <w:r w:rsidR="00DF52D2">
        <w:t>17</w:t>
      </w:r>
      <w:r>
        <w:t xml:space="preserve">. </w:t>
      </w:r>
    </w:p>
    <w:p w14:paraId="3900EF00" w14:textId="77777777" w:rsidR="00C60720" w:rsidRDefault="00C60720" w:rsidP="0058431C">
      <w:pPr>
        <w:pStyle w:val="S4"/>
      </w:pPr>
    </w:p>
    <w:p w14:paraId="4535C099" w14:textId="3F45C395" w:rsidR="0058431C" w:rsidRPr="00A3279D" w:rsidRDefault="0058431C" w:rsidP="0058431C">
      <w:pPr>
        <w:pStyle w:val="Se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17</w:t>
      </w:r>
      <w:r>
        <w:rPr>
          <w:noProof/>
        </w:rPr>
        <w:fldChar w:fldCharType="end"/>
      </w:r>
    </w:p>
    <w:p w14:paraId="3A2A7943" w14:textId="71AC0AAE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Дополнительные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D26AA5" w:rsidRPr="00CD5687">
        <w:t>Внештатный работник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836"/>
        <w:gridCol w:w="2442"/>
        <w:gridCol w:w="1642"/>
      </w:tblGrid>
      <w:tr w:rsidR="00744048" w:rsidRPr="00055297" w14:paraId="00CD6A77" w14:textId="03CECD56" w:rsidTr="00C157EF">
        <w:trPr>
          <w:trHeight w:val="248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A98B815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FDAEBC6" w14:textId="1324F49C" w:rsidR="00744048" w:rsidRPr="00C60720" w:rsidRDefault="00744048">
            <w:pPr>
              <w:pStyle w:val="S12"/>
              <w:rPr>
                <w:b w:val="0"/>
              </w:rPr>
            </w:pPr>
            <w:r w:rsidRPr="00803A7E">
              <w:t>КОЛ</w:t>
            </w:r>
            <w:r w:rsidR="00C60720">
              <w:t>ИЧЕСТ</w:t>
            </w:r>
            <w:r w:rsidRPr="00803A7E">
              <w:t>ВО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C93E537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FA7FDBD" w14:textId="2F9D1409" w:rsidR="00744048" w:rsidRPr="00C60720" w:rsidRDefault="00C60720" w:rsidP="00C60720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744048" w:rsidRPr="00055297" w14:paraId="354AC909" w14:textId="5ABDF68D" w:rsidTr="00C157EF">
        <w:trPr>
          <w:trHeight w:val="171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7A17E4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F37CAA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026E35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4A87695" w14:textId="2A8ACE3D" w:rsidR="00744048" w:rsidRPr="00C60720" w:rsidRDefault="00744048" w:rsidP="00C60720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744048" w:rsidRPr="00055297" w14:paraId="52EA9F98" w14:textId="0DDA1989" w:rsidTr="00C157EF">
        <w:trPr>
          <w:trHeight w:val="340"/>
        </w:trPr>
        <w:tc>
          <w:tcPr>
            <w:tcW w:w="1488" w:type="pct"/>
            <w:tcBorders>
              <w:bottom w:val="single" w:sz="12" w:space="0" w:color="auto"/>
            </w:tcBorders>
          </w:tcPr>
          <w:p w14:paraId="155CBD84" w14:textId="11ACEBDF" w:rsidR="00744048" w:rsidRPr="00DD7C3C" w:rsidRDefault="00A572BD" w:rsidP="00A572BD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Токен (э</w:t>
            </w:r>
            <w:r w:rsidR="00744048" w:rsidRPr="00AD2D03">
              <w:rPr>
                <w:rFonts w:eastAsia="Times New Roman"/>
                <w:sz w:val="20"/>
                <w:szCs w:val="20"/>
                <w:lang w:eastAsia="ru-RU"/>
              </w:rPr>
              <w:t>лектронный USB</w:t>
            </w:r>
            <w:r w:rsidR="00744048">
              <w:rPr>
                <w:rFonts w:eastAsia="Times New Roman"/>
                <w:sz w:val="20"/>
                <w:szCs w:val="20"/>
                <w:lang w:eastAsia="ru-RU"/>
              </w:rPr>
              <w:t xml:space="preserve">-ключ </w:t>
            </w:r>
            <w:r w:rsidR="00744048" w:rsidRPr="00AD2D03">
              <w:rPr>
                <w:rFonts w:eastAsia="Times New Roman"/>
                <w:sz w:val="20"/>
                <w:szCs w:val="20"/>
                <w:lang w:eastAsia="ru-RU"/>
              </w:rPr>
              <w:t>или смарт-карта с USB-считывателем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9" w:type="pct"/>
            <w:tcBorders>
              <w:bottom w:val="single" w:sz="12" w:space="0" w:color="auto"/>
            </w:tcBorders>
          </w:tcPr>
          <w:p w14:paraId="21DF1BF7" w14:textId="77777777" w:rsidR="00744048" w:rsidRPr="00DD7C3C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шт./ 1 комплект</w:t>
            </w:r>
          </w:p>
        </w:tc>
        <w:tc>
          <w:tcPr>
            <w:tcW w:w="1239" w:type="pct"/>
            <w:tcBorders>
              <w:bottom w:val="single" w:sz="12" w:space="0" w:color="auto"/>
            </w:tcBorders>
          </w:tcPr>
          <w:p w14:paraId="07409040" w14:textId="77777777" w:rsidR="00744048" w:rsidRPr="00DD7C3C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  <w:tcBorders>
              <w:bottom w:val="single" w:sz="12" w:space="0" w:color="auto"/>
            </w:tcBorders>
          </w:tcPr>
          <w:p w14:paraId="0312435D" w14:textId="66F10AF3" w:rsidR="00744048" w:rsidRDefault="00A770DF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36870DE6" w14:textId="77777777" w:rsidR="008248C1" w:rsidRPr="00C60720" w:rsidRDefault="008248C1" w:rsidP="00C60720">
      <w:pPr>
        <w:pStyle w:val="S4"/>
      </w:pPr>
    </w:p>
    <w:p w14:paraId="13465B38" w14:textId="77777777" w:rsidR="005604F0" w:rsidRPr="00AF5352" w:rsidRDefault="005604F0" w:rsidP="00D2741F">
      <w:pPr>
        <w:keepNext/>
        <w:keepLines/>
      </w:pPr>
    </w:p>
    <w:p w14:paraId="6FD94DED" w14:textId="3B7FB934" w:rsidR="005604F0" w:rsidRPr="00C60720" w:rsidRDefault="00B921B1" w:rsidP="00C60720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16" w:name="_Toc43210877"/>
      <w:bookmarkStart w:id="117" w:name="_Toc43210878"/>
      <w:bookmarkStart w:id="118" w:name="_Toc43210963"/>
      <w:bookmarkStart w:id="119" w:name="_Toc43210964"/>
      <w:bookmarkStart w:id="120" w:name="_Toc43210965"/>
      <w:bookmarkStart w:id="121" w:name="_Toc45123386"/>
      <w:bookmarkEnd w:id="116"/>
      <w:bookmarkEnd w:id="117"/>
      <w:bookmarkEnd w:id="118"/>
      <w:bookmarkEnd w:id="119"/>
      <w:bookmarkEnd w:id="120"/>
      <w:r w:rsidRPr="00C60720">
        <w:rPr>
          <w:rFonts w:eastAsia="Calibri"/>
          <w:caps w:val="0"/>
        </w:rPr>
        <w:t>ОТП</w:t>
      </w:r>
      <w:r w:rsidR="005604F0" w:rsidRPr="00C60720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МОБИЛЬНЫЙ РАБОТНИК</w:t>
      </w:r>
      <w:r w:rsidR="005604F0" w:rsidRPr="00C60720">
        <w:rPr>
          <w:rFonts w:eastAsia="Calibri"/>
          <w:caps w:val="0"/>
        </w:rPr>
        <w:t>»</w:t>
      </w:r>
      <w:bookmarkEnd w:id="121"/>
    </w:p>
    <w:p w14:paraId="6D5CA71E" w14:textId="12BE397E" w:rsidR="008248C1" w:rsidRDefault="008248C1" w:rsidP="00C60720">
      <w:pPr>
        <w:pStyle w:val="S4"/>
      </w:pPr>
    </w:p>
    <w:p w14:paraId="7E44BCDB" w14:textId="3C9A22B0" w:rsidR="0058431C" w:rsidRDefault="0058431C" w:rsidP="0058431C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5F4402" w:rsidRPr="00CD5687">
        <w:t>Мобильный работник</w:t>
      </w:r>
      <w:r w:rsidR="006A0707">
        <w:t>» представлена в Таблице </w:t>
      </w:r>
      <w:r w:rsidR="00DF52D2">
        <w:t>18</w:t>
      </w:r>
      <w:r>
        <w:t>.</w:t>
      </w:r>
    </w:p>
    <w:p w14:paraId="04BC0ACD" w14:textId="77777777" w:rsidR="00C60720" w:rsidRDefault="00C60720" w:rsidP="0058431C">
      <w:pPr>
        <w:pStyle w:val="S4"/>
      </w:pPr>
    </w:p>
    <w:p w14:paraId="2E0E2B2D" w14:textId="4E9232A3" w:rsidR="0058431C" w:rsidRPr="00055297" w:rsidRDefault="0058431C" w:rsidP="0058431C">
      <w:pPr>
        <w:pStyle w:val="Se"/>
        <w:widowControl/>
      </w:pPr>
      <w:r>
        <w:lastRenderedPageBreak/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F72B47">
        <w:rPr>
          <w:noProof/>
        </w:rPr>
        <w:t>18</w:t>
      </w:r>
      <w:r>
        <w:rPr>
          <w:noProof/>
        </w:rPr>
        <w:fldChar w:fldCharType="end"/>
      </w:r>
    </w:p>
    <w:p w14:paraId="709B1C82" w14:textId="0D76EF51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5F4402" w:rsidRPr="00CD5687">
        <w:t>Мобильный работник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442"/>
        <w:gridCol w:w="2694"/>
        <w:gridCol w:w="1784"/>
      </w:tblGrid>
      <w:tr w:rsidR="00C95282" w:rsidRPr="00055297" w14:paraId="5FFB0DAB" w14:textId="77777777" w:rsidTr="00C157EF">
        <w:trPr>
          <w:trHeight w:val="294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737D083" w14:textId="77777777" w:rsidR="00C95282" w:rsidRPr="00C60720" w:rsidRDefault="00C95282" w:rsidP="00C60720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346FB3F" w14:textId="4A37550A" w:rsidR="00C95282" w:rsidRPr="00C60720" w:rsidRDefault="00C95282" w:rsidP="00C60720">
            <w:pPr>
              <w:pStyle w:val="S12"/>
              <w:rPr>
                <w:b w:val="0"/>
              </w:rPr>
            </w:pPr>
            <w:r w:rsidRPr="00803A7E">
              <w:t>КОЛ</w:t>
            </w:r>
            <w:r w:rsidR="00C60720">
              <w:t>ИЧЕСТ</w:t>
            </w:r>
            <w:r w:rsidRPr="00803A7E">
              <w:t>ВО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5216890" w14:textId="77777777" w:rsidR="00C95282" w:rsidRPr="00C60720" w:rsidRDefault="00C95282" w:rsidP="00C60720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9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DB563DC" w14:textId="39508E3A" w:rsidR="00C95282" w:rsidRPr="00C60720" w:rsidRDefault="00C60720" w:rsidP="00C60720">
            <w:pPr>
              <w:pStyle w:val="S12"/>
              <w:rPr>
                <w:b w:val="0"/>
              </w:rPr>
            </w:pPr>
            <w:bookmarkStart w:id="122" w:name="_Hlk45109689"/>
            <w:r w:rsidRPr="00803A7E">
              <w:t xml:space="preserve">подраздел </w:t>
            </w:r>
            <w:r>
              <w:t>/ ПУНКТ НАСТОЯЩИХ МЕТОДИЧЕСКИХ УКАЗАНИЙ</w:t>
            </w:r>
            <w:bookmarkEnd w:id="122"/>
          </w:p>
        </w:tc>
      </w:tr>
      <w:tr w:rsidR="00C95282" w:rsidRPr="00055297" w14:paraId="67ACF88C" w14:textId="77777777" w:rsidTr="00C157EF">
        <w:trPr>
          <w:trHeight w:val="100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4847F1" w14:textId="77777777" w:rsidR="00C95282" w:rsidRPr="00C60720" w:rsidRDefault="00C95282" w:rsidP="00C60720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FCB4D5" w14:textId="77777777" w:rsidR="00C95282" w:rsidRPr="00C60720" w:rsidRDefault="00C95282" w:rsidP="00C60720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B1FF69" w14:textId="77777777" w:rsidR="00C95282" w:rsidRPr="00C60720" w:rsidRDefault="00C95282" w:rsidP="00C60720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9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4A0232F" w14:textId="77777777" w:rsidR="00C95282" w:rsidRPr="00C60720" w:rsidRDefault="00C95282" w:rsidP="00C60720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C95282" w:rsidRPr="00055297" w14:paraId="38E603BE" w14:textId="77777777" w:rsidTr="00C157EF">
        <w:trPr>
          <w:trHeight w:val="20"/>
        </w:trPr>
        <w:tc>
          <w:tcPr>
            <w:tcW w:w="1488" w:type="pct"/>
            <w:tcBorders>
              <w:top w:val="single" w:sz="12" w:space="0" w:color="auto"/>
            </w:tcBorders>
          </w:tcPr>
          <w:p w14:paraId="71C80D84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6D2C45">
              <w:rPr>
                <w:rFonts w:eastAsia="Times New Roman"/>
                <w:sz w:val="20"/>
                <w:szCs w:val="20"/>
                <w:lang w:eastAsia="ru-RU"/>
              </w:rPr>
              <w:t>ПК переносной стандартный</w:t>
            </w:r>
          </w:p>
        </w:tc>
        <w:tc>
          <w:tcPr>
            <w:tcW w:w="1239" w:type="pct"/>
            <w:tcBorders>
              <w:top w:val="single" w:sz="12" w:space="0" w:color="auto"/>
            </w:tcBorders>
          </w:tcPr>
          <w:p w14:paraId="22BB680E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tcBorders>
              <w:top w:val="single" w:sz="12" w:space="0" w:color="auto"/>
            </w:tcBorders>
          </w:tcPr>
          <w:p w14:paraId="0A93B888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5" w:type="pct"/>
            <w:tcBorders>
              <w:top w:val="single" w:sz="12" w:space="0" w:color="auto"/>
            </w:tcBorders>
          </w:tcPr>
          <w:p w14:paraId="601AEBE8" w14:textId="74D19B0F" w:rsidR="00C95282" w:rsidRPr="003F11B1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3.3.2</w:t>
            </w:r>
          </w:p>
        </w:tc>
      </w:tr>
      <w:tr w:rsidR="00C95282" w:rsidRPr="00055297" w14:paraId="194B6398" w14:textId="77777777" w:rsidTr="00C157EF">
        <w:trPr>
          <w:trHeight w:val="20"/>
        </w:trPr>
        <w:tc>
          <w:tcPr>
            <w:tcW w:w="1488" w:type="pct"/>
          </w:tcPr>
          <w:p w14:paraId="6B2A5960" w14:textId="77777777" w:rsidR="00C95282" w:rsidRPr="00793129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Абонентский телефонный цифровой терминал беспроводной</w:t>
            </w:r>
            <w:r w:rsidRPr="0034171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DECT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Wi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Fi</w:t>
            </w:r>
            <w:r w:rsidRPr="00B06C7E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9" w:type="pct"/>
          </w:tcPr>
          <w:p w14:paraId="52B3B168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</w:tcPr>
          <w:p w14:paraId="52A9D499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5" w:type="pct"/>
          </w:tcPr>
          <w:p w14:paraId="584DC80C" w14:textId="4F8CF41B" w:rsidR="00C95282" w:rsidRPr="003F11B1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3.7</w:t>
            </w:r>
          </w:p>
        </w:tc>
      </w:tr>
      <w:tr w:rsidR="00C95282" w:rsidRPr="00055297" w14:paraId="15891EAC" w14:textId="77777777" w:rsidTr="00C157EF">
        <w:trPr>
          <w:trHeight w:val="920"/>
        </w:trPr>
        <w:tc>
          <w:tcPr>
            <w:tcW w:w="1488" w:type="pct"/>
            <w:tcBorders>
              <w:top w:val="single" w:sz="6" w:space="0" w:color="auto"/>
            </w:tcBorders>
            <w:hideMark/>
          </w:tcPr>
          <w:p w14:paraId="7C387B95" w14:textId="77777777" w:rsidR="00C95282" w:rsidRPr="00092BFD" w:rsidRDefault="00C95282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Мобильный телефон</w:t>
            </w:r>
          </w:p>
          <w:p w14:paraId="1DE9FA44" w14:textId="77777777" w:rsidR="00C95282" w:rsidRPr="00092BFD" w:rsidRDefault="00C95282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Смартфон стандартный</w:t>
            </w:r>
          </w:p>
        </w:tc>
        <w:tc>
          <w:tcPr>
            <w:tcW w:w="1239" w:type="pct"/>
            <w:tcBorders>
              <w:top w:val="single" w:sz="6" w:space="0" w:color="auto"/>
            </w:tcBorders>
            <w:hideMark/>
          </w:tcPr>
          <w:p w14:paraId="3432D55A" w14:textId="77777777" w:rsidR="00C95282" w:rsidRPr="00092BFD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092BFD">
              <w:rPr>
                <w:rFonts w:eastAsia="Times New Roman"/>
                <w:sz w:val="20"/>
                <w:szCs w:val="20"/>
                <w:lang w:val="en-US" w:eastAsia="ru-RU"/>
              </w:rPr>
              <w:t xml:space="preserve"> </w:t>
            </w: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67" w:type="pct"/>
            <w:tcBorders>
              <w:top w:val="single" w:sz="6" w:space="0" w:color="auto"/>
            </w:tcBorders>
            <w:hideMark/>
          </w:tcPr>
          <w:p w14:paraId="1D2F9E96" w14:textId="77777777" w:rsidR="00C95282" w:rsidRPr="00092BFD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На выбор одно из устройств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5" w:type="pct"/>
            <w:tcBorders>
              <w:top w:val="single" w:sz="6" w:space="0" w:color="auto"/>
            </w:tcBorders>
          </w:tcPr>
          <w:p w14:paraId="46E39F82" w14:textId="037E1DD6" w:rsidR="00C95282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3.9.1</w:t>
            </w:r>
          </w:p>
          <w:p w14:paraId="256B0EDA" w14:textId="1A32E0F8" w:rsidR="00C95282" w:rsidRPr="00092BFD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3.9.2</w:t>
            </w:r>
          </w:p>
        </w:tc>
      </w:tr>
      <w:tr w:rsidR="00C95282" w:rsidRPr="00055297" w14:paraId="0AF9D5FD" w14:textId="77777777" w:rsidTr="00C157EF">
        <w:trPr>
          <w:trHeight w:val="20"/>
        </w:trPr>
        <w:tc>
          <w:tcPr>
            <w:tcW w:w="1488" w:type="pct"/>
            <w:hideMark/>
          </w:tcPr>
          <w:p w14:paraId="486A72FE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Устройства мобильного доступа в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239" w:type="pct"/>
            <w:hideMark/>
          </w:tcPr>
          <w:p w14:paraId="36CA5131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367" w:type="pct"/>
            <w:hideMark/>
          </w:tcPr>
          <w:p w14:paraId="0A999341" w14:textId="77777777" w:rsidR="00C95282" w:rsidRPr="003F11B1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5" w:type="pct"/>
          </w:tcPr>
          <w:p w14:paraId="40B2DEE8" w14:textId="269EC1D9" w:rsidR="00C95282" w:rsidRPr="003F11B1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3.6.4</w:t>
            </w:r>
          </w:p>
        </w:tc>
      </w:tr>
      <w:tr w:rsidR="00C95282" w:rsidRPr="00055297" w14:paraId="05232C63" w14:textId="77777777" w:rsidTr="00C157EF">
        <w:trPr>
          <w:trHeight w:val="20"/>
        </w:trPr>
        <w:tc>
          <w:tcPr>
            <w:tcW w:w="1488" w:type="pct"/>
          </w:tcPr>
          <w:p w14:paraId="2D92EE81" w14:textId="77777777" w:rsidR="00C95282" w:rsidRPr="00092BFD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Планшетный компьютер стандартный</w:t>
            </w:r>
          </w:p>
        </w:tc>
        <w:tc>
          <w:tcPr>
            <w:tcW w:w="1239" w:type="pct"/>
          </w:tcPr>
          <w:p w14:paraId="78D4890D" w14:textId="77777777" w:rsidR="00C95282" w:rsidRPr="00092BFD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67" w:type="pct"/>
          </w:tcPr>
          <w:p w14:paraId="0C9AAECA" w14:textId="77777777" w:rsidR="00C95282" w:rsidRPr="00092BFD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D63C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5" w:type="pct"/>
          </w:tcPr>
          <w:p w14:paraId="253020A0" w14:textId="35DC1D19" w:rsidR="00C95282" w:rsidRPr="00CD63C5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3.9.3</w:t>
            </w:r>
          </w:p>
        </w:tc>
      </w:tr>
      <w:tr w:rsidR="00C95282" w:rsidRPr="00055297" w14:paraId="5333C530" w14:textId="77777777" w:rsidTr="00C157EF">
        <w:trPr>
          <w:trHeight w:val="20"/>
        </w:trPr>
        <w:tc>
          <w:tcPr>
            <w:tcW w:w="1488" w:type="pct"/>
            <w:hideMark/>
          </w:tcPr>
          <w:p w14:paraId="316A7F5F" w14:textId="77777777" w:rsidR="00C95282" w:rsidRPr="00092BFD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92BFD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092BFD">
              <w:rPr>
                <w:rFonts w:eastAsia="Times New Roman"/>
                <w:sz w:val="20"/>
                <w:szCs w:val="20"/>
                <w:lang w:eastAsia="ru-RU"/>
              </w:rPr>
              <w:t>-карта</w:t>
            </w:r>
          </w:p>
        </w:tc>
        <w:tc>
          <w:tcPr>
            <w:tcW w:w="1239" w:type="pct"/>
            <w:hideMark/>
          </w:tcPr>
          <w:p w14:paraId="5DA53C32" w14:textId="689AFC31" w:rsidR="00C95282" w:rsidRPr="004002D0" w:rsidRDefault="0098189A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SIM карт должно соответствовать количеству выдаваемых работнику</w:t>
            </w:r>
            <w:r w:rsidR="00C95282" w:rsidRPr="004002D0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  <w:p w14:paraId="27033E74" w14:textId="77777777" w:rsidR="00C95282" w:rsidRPr="004002D0" w:rsidRDefault="00C95282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мобильных телефонов,</w:t>
            </w:r>
          </w:p>
          <w:p w14:paraId="427FBE62" w14:textId="77777777" w:rsidR="00C95282" w:rsidRPr="004002D0" w:rsidRDefault="00C95282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смартфонов,</w:t>
            </w:r>
          </w:p>
          <w:p w14:paraId="39B79210" w14:textId="77777777" w:rsidR="00C95282" w:rsidRPr="004002D0" w:rsidRDefault="00C95282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планшетных компьютеров,</w:t>
            </w:r>
          </w:p>
          <w:p w14:paraId="526B4F32" w14:textId="77777777" w:rsidR="00C95282" w:rsidRPr="00092BFD" w:rsidRDefault="00C95282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устройств мобильного доступа в Интернет или ПК переносных со встроенным GSM/LTE модемом.</w:t>
            </w:r>
          </w:p>
        </w:tc>
        <w:tc>
          <w:tcPr>
            <w:tcW w:w="1367" w:type="pct"/>
            <w:hideMark/>
          </w:tcPr>
          <w:p w14:paraId="79CA13C4" w14:textId="77777777" w:rsidR="00C95282" w:rsidRPr="004002D0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Допускается выдача 2 SIM-карт на устройство класса Dual-SIM</w:t>
            </w:r>
          </w:p>
          <w:p w14:paraId="586547E7" w14:textId="77777777" w:rsidR="00C95282" w:rsidRPr="004002D0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08452F1" w14:textId="18CA9B1C" w:rsidR="00C95282" w:rsidRPr="00092BFD" w:rsidRDefault="00C95282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-карта для ПК переносных со встроенным </w:t>
            </w: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GSM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LTE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 модемом выдается только в случае наличия в </w:t>
            </w:r>
            <w:r w:rsidR="00160FC3">
              <w:rPr>
                <w:rFonts w:eastAsia="Times New Roman"/>
                <w:sz w:val="20"/>
                <w:szCs w:val="20"/>
                <w:lang w:eastAsia="ru-RU"/>
              </w:rPr>
              <w:t>ОТП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F66DCD">
              <w:rPr>
                <w:rFonts w:eastAsia="Times New Roman"/>
                <w:sz w:val="20"/>
                <w:szCs w:val="20"/>
                <w:lang w:eastAsia="ru-RU"/>
              </w:rPr>
              <w:t>работника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 xml:space="preserve"> устройства мобильного доступа в Интернет. </w:t>
            </w:r>
            <w:r w:rsidRPr="004002D0">
              <w:rPr>
                <w:rFonts w:eastAsia="Times New Roman"/>
                <w:sz w:val="20"/>
                <w:szCs w:val="20"/>
                <w:lang w:val="en-US" w:eastAsia="ru-RU"/>
              </w:rPr>
              <w:t>SIM</w:t>
            </w:r>
            <w:r w:rsidRPr="004002D0">
              <w:rPr>
                <w:rFonts w:eastAsia="Times New Roman"/>
                <w:sz w:val="20"/>
                <w:szCs w:val="20"/>
                <w:lang w:eastAsia="ru-RU"/>
              </w:rPr>
              <w:t>-карта выдается только на одно из устройств.</w:t>
            </w:r>
          </w:p>
        </w:tc>
        <w:tc>
          <w:tcPr>
            <w:tcW w:w="905" w:type="pct"/>
          </w:tcPr>
          <w:p w14:paraId="2F6EC237" w14:textId="77777777" w:rsidR="00C95282" w:rsidRPr="004002D0" w:rsidRDefault="00C95282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A5610A3" w14:textId="77777777" w:rsidR="0058431C" w:rsidRDefault="0058431C" w:rsidP="0058431C">
      <w:pPr>
        <w:pStyle w:val="S4"/>
      </w:pPr>
    </w:p>
    <w:p w14:paraId="7E8F683E" w14:textId="77777777" w:rsidR="005604F0" w:rsidRPr="00055297" w:rsidRDefault="005604F0" w:rsidP="00237218">
      <w:pPr>
        <w:pStyle w:val="S4"/>
        <w:keepNext/>
        <w:keepLines/>
        <w:widowControl/>
      </w:pPr>
    </w:p>
    <w:p w14:paraId="6AFD8F3A" w14:textId="4D34C18D" w:rsidR="00FF698B" w:rsidRPr="00C60720" w:rsidRDefault="00B921B1" w:rsidP="00C60720">
      <w:pPr>
        <w:pStyle w:val="S30"/>
        <w:numPr>
          <w:ilvl w:val="2"/>
          <w:numId w:val="22"/>
        </w:numPr>
        <w:ind w:left="0" w:firstLine="0"/>
        <w:outlineLvl w:val="2"/>
        <w:rPr>
          <w:b w:val="0"/>
        </w:rPr>
      </w:pPr>
      <w:bookmarkStart w:id="123" w:name="_Toc43210967"/>
      <w:bookmarkStart w:id="124" w:name="_Toc43210968"/>
      <w:bookmarkStart w:id="125" w:name="_Toc43211043"/>
      <w:bookmarkStart w:id="126" w:name="_Toc45123387"/>
      <w:bookmarkEnd w:id="123"/>
      <w:bookmarkEnd w:id="124"/>
      <w:bookmarkEnd w:id="125"/>
      <w:r w:rsidRPr="00C60720">
        <w:rPr>
          <w:rFonts w:eastAsia="Calibri"/>
          <w:caps w:val="0"/>
        </w:rPr>
        <w:t>ОТП</w:t>
      </w:r>
      <w:r w:rsidR="00FF698B" w:rsidRPr="00C60720">
        <w:rPr>
          <w:rFonts w:eastAsia="Calibri"/>
          <w:caps w:val="0"/>
        </w:rPr>
        <w:t xml:space="preserve"> «</w:t>
      </w:r>
      <w:r w:rsidR="00284798" w:rsidRPr="00CD5687">
        <w:rPr>
          <w:caps w:val="0"/>
        </w:rPr>
        <w:t>СПЕЦИАЛИЗИРОВАННЫЙ РАБОТНИК</w:t>
      </w:r>
      <w:r w:rsidR="00FF698B" w:rsidRPr="00C60720">
        <w:rPr>
          <w:rFonts w:eastAsia="Calibri"/>
          <w:caps w:val="0"/>
        </w:rPr>
        <w:t>»</w:t>
      </w:r>
      <w:bookmarkEnd w:id="126"/>
    </w:p>
    <w:p w14:paraId="7441AE63" w14:textId="02D785AD" w:rsidR="008248C1" w:rsidRDefault="008248C1" w:rsidP="00C60720">
      <w:pPr>
        <w:pStyle w:val="S4"/>
      </w:pPr>
    </w:p>
    <w:p w14:paraId="120318E3" w14:textId="5AF19D02" w:rsidR="0058431C" w:rsidRDefault="0058431C" w:rsidP="0058431C">
      <w:pPr>
        <w:pStyle w:val="S4"/>
      </w:pPr>
      <w:r>
        <w:t xml:space="preserve">Конфигурация базовых </w:t>
      </w:r>
      <w:r w:rsidR="00AE00B8">
        <w:t>ИТ-</w:t>
      </w:r>
      <w:r>
        <w:t>активов ОТП «</w:t>
      </w:r>
      <w:r w:rsidR="005F4402" w:rsidRPr="00CD5687">
        <w:t>Специализированный работник</w:t>
      </w:r>
      <w:r>
        <w:t xml:space="preserve">» представлена в Таблице </w:t>
      </w:r>
      <w:r w:rsidR="00836C89">
        <w:t>19</w:t>
      </w:r>
      <w:r>
        <w:t>.</w:t>
      </w:r>
    </w:p>
    <w:p w14:paraId="02213AE2" w14:textId="77777777" w:rsidR="00CA1645" w:rsidRDefault="00CA1645" w:rsidP="0058431C">
      <w:pPr>
        <w:pStyle w:val="S4"/>
      </w:pPr>
    </w:p>
    <w:p w14:paraId="1BDE6C1F" w14:textId="2F098607" w:rsidR="0058431C" w:rsidRPr="00055297" w:rsidRDefault="0058431C" w:rsidP="0058431C">
      <w:pPr>
        <w:pStyle w:val="Se"/>
        <w:widowControl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836C89">
        <w:rPr>
          <w:noProof/>
        </w:rPr>
        <w:t>19</w:t>
      </w:r>
      <w:r>
        <w:rPr>
          <w:noProof/>
        </w:rPr>
        <w:fldChar w:fldCharType="end"/>
      </w:r>
    </w:p>
    <w:p w14:paraId="3EE6A8D2" w14:textId="5AA72397" w:rsidR="0058431C" w:rsidRPr="00A3279D" w:rsidRDefault="0058431C" w:rsidP="0058431C">
      <w:pPr>
        <w:pStyle w:val="Se"/>
        <w:spacing w:after="60"/>
        <w:rPr>
          <w:rFonts w:eastAsia="Calibri"/>
        </w:rPr>
      </w:pPr>
      <w:r>
        <w:rPr>
          <w:rFonts w:eastAsia="Calibri"/>
        </w:rPr>
        <w:t>Базовые ИТ-активы ОТП</w:t>
      </w:r>
      <w:r w:rsidRPr="00E231E6">
        <w:rPr>
          <w:rFonts w:eastAsia="Calibri"/>
        </w:rPr>
        <w:t xml:space="preserve"> </w:t>
      </w:r>
      <w:r w:rsidRPr="00A3279D">
        <w:rPr>
          <w:rFonts w:eastAsia="Calibri"/>
        </w:rPr>
        <w:t>«</w:t>
      </w:r>
      <w:r w:rsidR="005F4402" w:rsidRPr="00CD5687">
        <w:t>Специализированный работник</w:t>
      </w:r>
      <w:r w:rsidRPr="00A3279D">
        <w:rPr>
          <w:rFonts w:eastAsia="Calibri"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442"/>
        <w:gridCol w:w="2836"/>
        <w:gridCol w:w="1642"/>
      </w:tblGrid>
      <w:tr w:rsidR="00744048" w:rsidRPr="00055297" w14:paraId="233C4BCF" w14:textId="09CA3E92" w:rsidTr="00C157EF">
        <w:trPr>
          <w:trHeight w:val="246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2DABB62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ИТ-АКТИВЫ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C5369E8" w14:textId="543F69CB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КОЛ</w:t>
            </w:r>
            <w:r w:rsidR="00CA1645">
              <w:t>ИЧЕСТ</w:t>
            </w:r>
            <w:r w:rsidRPr="00803A7E">
              <w:t>ВО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712B1CF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КОММЕНТАРИЙ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ECF1D37" w14:textId="25DFED57" w:rsidR="00744048" w:rsidRPr="00C60720" w:rsidRDefault="00CA1645" w:rsidP="00C60720">
            <w:pPr>
              <w:pStyle w:val="S12"/>
              <w:rPr>
                <w:b w:val="0"/>
              </w:rPr>
            </w:pPr>
            <w:r w:rsidRPr="00803A7E">
              <w:t xml:space="preserve">подраздел </w:t>
            </w:r>
            <w:r>
              <w:t>/ ПУНКТ НАСТОЯЩИХ МЕТОДИЧЕСКИХ УКАЗАНИЙ</w:t>
            </w:r>
          </w:p>
        </w:tc>
      </w:tr>
      <w:tr w:rsidR="00744048" w:rsidRPr="00055297" w14:paraId="0E1D4D86" w14:textId="5AA086F8" w:rsidTr="00C157EF">
        <w:trPr>
          <w:trHeight w:val="180"/>
          <w:tblHeader/>
        </w:trPr>
        <w:tc>
          <w:tcPr>
            <w:tcW w:w="14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35168B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1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AEC43D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AB27A9" w14:textId="77777777" w:rsidR="00744048" w:rsidRPr="00C60720" w:rsidRDefault="00744048" w:rsidP="00C60720">
            <w:pPr>
              <w:pStyle w:val="S12"/>
              <w:rPr>
                <w:b w:val="0"/>
              </w:rPr>
            </w:pPr>
            <w:r w:rsidRPr="00803A7E">
              <w:t>3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B66B694" w14:textId="61B7AB9C" w:rsidR="00744048" w:rsidRPr="00C60720" w:rsidRDefault="00744048" w:rsidP="00C60720">
            <w:pPr>
              <w:pStyle w:val="S12"/>
              <w:rPr>
                <w:b w:val="0"/>
              </w:rPr>
            </w:pPr>
            <w:r>
              <w:t>4</w:t>
            </w:r>
          </w:p>
        </w:tc>
      </w:tr>
      <w:tr w:rsidR="00744048" w:rsidRPr="00055297" w14:paraId="393C79E9" w14:textId="0E77277B" w:rsidTr="00C157EF">
        <w:trPr>
          <w:trHeight w:val="1450"/>
        </w:trPr>
        <w:tc>
          <w:tcPr>
            <w:tcW w:w="1488" w:type="pct"/>
            <w:tcBorders>
              <w:top w:val="single" w:sz="12" w:space="0" w:color="auto"/>
            </w:tcBorders>
            <w:hideMark/>
          </w:tcPr>
          <w:p w14:paraId="16D39D61" w14:textId="77777777" w:rsidR="00744048" w:rsidRPr="00D92575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ПК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специализированный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тип 1</w:t>
            </w:r>
          </w:p>
          <w:p w14:paraId="4F49560C" w14:textId="77777777" w:rsidR="00744048" w:rsidRPr="00D92575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ПК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специализированный</w:t>
            </w: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 тип 2</w:t>
            </w:r>
          </w:p>
          <w:p w14:paraId="3B8207C7" w14:textId="4B76F2F5" w:rsidR="00744048" w:rsidRPr="00D92575" w:rsidRDefault="00744048" w:rsidP="00C60720">
            <w:pPr>
              <w:pStyle w:val="ab"/>
              <w:numPr>
                <w:ilvl w:val="0"/>
                <w:numId w:val="23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 xml:space="preserve">ПК переносной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специализированный</w:t>
            </w:r>
          </w:p>
        </w:tc>
        <w:tc>
          <w:tcPr>
            <w:tcW w:w="1239" w:type="pct"/>
            <w:tcBorders>
              <w:top w:val="single" w:sz="12" w:space="0" w:color="auto"/>
            </w:tcBorders>
          </w:tcPr>
          <w:p w14:paraId="06712DFF" w14:textId="77777777" w:rsidR="00744048" w:rsidRPr="00D92575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F11B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 шт.</w:t>
            </w:r>
          </w:p>
        </w:tc>
        <w:tc>
          <w:tcPr>
            <w:tcW w:w="1439" w:type="pct"/>
            <w:tcBorders>
              <w:top w:val="single" w:sz="12" w:space="0" w:color="auto"/>
            </w:tcBorders>
            <w:hideMark/>
          </w:tcPr>
          <w:p w14:paraId="3EFE34CD" w14:textId="77777777" w:rsidR="00744048" w:rsidRPr="00D92575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Предоставляется по обоснованию одно из устройств в зависимости от решаемых производственных задач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14:paraId="44CEDC26" w14:textId="53AFFBAA" w:rsidR="00744048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3.2.5</w:t>
            </w:r>
          </w:p>
          <w:p w14:paraId="25028D43" w14:textId="12AE4D49" w:rsidR="00A770DF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3.2.6</w:t>
            </w:r>
          </w:p>
          <w:p w14:paraId="0C3259C0" w14:textId="445AD587" w:rsidR="00A770DF" w:rsidRPr="00D92575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3.3.4</w:t>
            </w:r>
          </w:p>
        </w:tc>
      </w:tr>
      <w:tr w:rsidR="00744048" w:rsidRPr="00055297" w14:paraId="215AEA9F" w14:textId="02A9D9D8" w:rsidTr="00C157EF">
        <w:trPr>
          <w:trHeight w:val="1419"/>
        </w:trPr>
        <w:tc>
          <w:tcPr>
            <w:tcW w:w="1488" w:type="pct"/>
          </w:tcPr>
          <w:p w14:paraId="6958F2BA" w14:textId="20A70047" w:rsidR="00744048" w:rsidRPr="00D92575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92575">
              <w:rPr>
                <w:rFonts w:eastAsia="Times New Roman"/>
                <w:sz w:val="20"/>
                <w:szCs w:val="20"/>
                <w:lang w:eastAsia="ru-RU"/>
              </w:rPr>
              <w:t>Монитор профессиональный</w:t>
            </w:r>
          </w:p>
        </w:tc>
        <w:tc>
          <w:tcPr>
            <w:tcW w:w="1239" w:type="pct"/>
          </w:tcPr>
          <w:p w14:paraId="1464C1D5" w14:textId="40A9A110" w:rsidR="00744048" w:rsidRPr="00D92575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 2-х шт.</w:t>
            </w:r>
          </w:p>
        </w:tc>
        <w:tc>
          <w:tcPr>
            <w:tcW w:w="1439" w:type="pct"/>
            <w:hideMark/>
          </w:tcPr>
          <w:p w14:paraId="40F5661B" w14:textId="4F4DA173" w:rsidR="00744048" w:rsidRPr="00D92575" w:rsidRDefault="00744048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5364BD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может быть увеличено до 4-х для </w:t>
            </w:r>
            <w:r w:rsidR="00CA1645">
              <w:rPr>
                <w:rFonts w:eastAsia="Times New Roman"/>
                <w:sz w:val="20"/>
                <w:szCs w:val="20"/>
                <w:lang w:eastAsia="ru-RU"/>
              </w:rPr>
              <w:t>СП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5364BD">
              <w:rPr>
                <w:rFonts w:eastAsia="Times New Roman"/>
                <w:sz w:val="20"/>
                <w:szCs w:val="20"/>
                <w:lang w:eastAsia="ru-RU"/>
              </w:rPr>
              <w:t xml:space="preserve">и </w:t>
            </w:r>
            <w:r w:rsidR="00CA1645">
              <w:rPr>
                <w:rFonts w:eastAsia="Times New Roman"/>
                <w:sz w:val="20"/>
                <w:szCs w:val="20"/>
                <w:lang w:eastAsia="ru-RU"/>
              </w:rPr>
              <w:t>СП</w:t>
            </w:r>
            <w:r w:rsidRPr="005364BD">
              <w:rPr>
                <w:rFonts w:eastAsia="Times New Roman"/>
                <w:sz w:val="20"/>
                <w:szCs w:val="20"/>
                <w:lang w:eastAsia="ru-RU"/>
              </w:rPr>
              <w:t xml:space="preserve"> ОГ, использующих в деятельности системы производственного мониторинга или трейдинга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3" w:type="pct"/>
          </w:tcPr>
          <w:p w14:paraId="4916E4B2" w14:textId="072A14D8" w:rsidR="00744048" w:rsidRPr="005364BD" w:rsidRDefault="00005805" w:rsidP="00D87B57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3.5</w:t>
            </w:r>
          </w:p>
        </w:tc>
      </w:tr>
    </w:tbl>
    <w:p w14:paraId="212FEB42" w14:textId="229FEDBF" w:rsidR="008248C1" w:rsidRPr="00C60720" w:rsidRDefault="008248C1" w:rsidP="00CA1645">
      <w:pPr>
        <w:pStyle w:val="S4"/>
      </w:pPr>
    </w:p>
    <w:p w14:paraId="505F3FBB" w14:textId="77777777" w:rsidR="00FF698B" w:rsidRPr="006E738A" w:rsidRDefault="00FF698B" w:rsidP="00FF698B">
      <w:pPr>
        <w:jc w:val="left"/>
        <w:rPr>
          <w:sz w:val="20"/>
          <w:szCs w:val="20"/>
        </w:rPr>
      </w:pPr>
    </w:p>
    <w:p w14:paraId="0133B1DC" w14:textId="0903DBE5" w:rsidR="00B30B11" w:rsidRPr="00C2735F" w:rsidRDefault="00B30B11" w:rsidP="00BC5073">
      <w:pPr>
        <w:pStyle w:val="S1"/>
        <w:keepLines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127" w:name="_Toc31703620"/>
      <w:bookmarkStart w:id="128" w:name="_Toc45123388"/>
      <w:r w:rsidRPr="00470B54">
        <w:rPr>
          <w:rFonts w:eastAsia="Calibri" w:cs="Arial"/>
          <w:caps w:val="0"/>
          <w:sz w:val="24"/>
        </w:rPr>
        <w:t>П</w:t>
      </w:r>
      <w:r w:rsidR="00BF49F7" w:rsidRPr="00470B54">
        <w:rPr>
          <w:rFonts w:eastAsia="Calibri" w:cs="Arial"/>
          <w:caps w:val="0"/>
          <w:sz w:val="24"/>
        </w:rPr>
        <w:t xml:space="preserve">ЕРСОНАЛЬНЫЙ </w:t>
      </w:r>
      <w:r w:rsidRPr="00470B54">
        <w:rPr>
          <w:rFonts w:eastAsia="Calibri" w:cs="Arial"/>
          <w:caps w:val="0"/>
          <w:sz w:val="24"/>
        </w:rPr>
        <w:t>К</w:t>
      </w:r>
      <w:bookmarkEnd w:id="95"/>
      <w:bookmarkEnd w:id="96"/>
      <w:bookmarkEnd w:id="97"/>
      <w:bookmarkEnd w:id="98"/>
      <w:bookmarkEnd w:id="99"/>
      <w:bookmarkEnd w:id="100"/>
      <w:r w:rsidR="00BF49F7" w:rsidRPr="00470B54">
        <w:rPr>
          <w:rFonts w:eastAsia="Calibri" w:cs="Arial"/>
          <w:caps w:val="0"/>
          <w:sz w:val="24"/>
        </w:rPr>
        <w:t>ОМПЬЮТЕР</w:t>
      </w:r>
      <w:r w:rsidR="00506AA8" w:rsidRPr="00470B54">
        <w:rPr>
          <w:rFonts w:eastAsia="Calibri" w:cs="Arial"/>
          <w:caps w:val="0"/>
          <w:sz w:val="24"/>
        </w:rPr>
        <w:t xml:space="preserve"> СТАЦИОНАРНЫЙ</w:t>
      </w:r>
      <w:bookmarkEnd w:id="127"/>
      <w:bookmarkEnd w:id="128"/>
    </w:p>
    <w:p w14:paraId="4E07C8C5" w14:textId="14E2E3EB" w:rsidR="00574A95" w:rsidRDefault="00574A95" w:rsidP="00A650DA">
      <w:pPr>
        <w:pStyle w:val="S4"/>
        <w:keepNext/>
        <w:keepLines/>
        <w:widowControl/>
      </w:pPr>
    </w:p>
    <w:p w14:paraId="041562D0" w14:textId="77777777" w:rsidR="00237218" w:rsidRDefault="00237218" w:rsidP="00A650DA">
      <w:pPr>
        <w:pStyle w:val="S4"/>
        <w:keepNext/>
        <w:keepLines/>
        <w:widowControl/>
      </w:pPr>
    </w:p>
    <w:p w14:paraId="201A4A52" w14:textId="2DB95476" w:rsidR="00B30B11" w:rsidRPr="0016482A" w:rsidRDefault="00B30B11" w:rsidP="00C145DB">
      <w:pPr>
        <w:pStyle w:val="S30"/>
        <w:numPr>
          <w:ilvl w:val="2"/>
          <w:numId w:val="22"/>
        </w:numPr>
        <w:ind w:left="0" w:firstLine="0"/>
        <w:outlineLvl w:val="2"/>
        <w:rPr>
          <w:caps w:val="0"/>
        </w:rPr>
      </w:pPr>
      <w:bookmarkStart w:id="129" w:name="_Toc421740009"/>
      <w:bookmarkStart w:id="130" w:name="_Toc423017964"/>
      <w:bookmarkStart w:id="131" w:name="_Toc23170206"/>
      <w:bookmarkStart w:id="132" w:name="_Toc31703621"/>
      <w:bookmarkStart w:id="133" w:name="_Toc45123389"/>
      <w:r>
        <w:rPr>
          <w:caps w:val="0"/>
        </w:rPr>
        <w:t>МИНИМАЛЬНЫЕ ТРЕБОВАНИЯ К П</w:t>
      </w:r>
      <w:r w:rsidR="000A5106">
        <w:rPr>
          <w:caps w:val="0"/>
        </w:rPr>
        <w:t xml:space="preserve">ЕРСОНАЛЬНЫМ </w:t>
      </w:r>
      <w:r>
        <w:rPr>
          <w:caps w:val="0"/>
        </w:rPr>
        <w:t>К</w:t>
      </w:r>
      <w:r w:rsidR="000A5106">
        <w:rPr>
          <w:caps w:val="0"/>
        </w:rPr>
        <w:t>ОМПЬЮТЕРАМ</w:t>
      </w:r>
      <w:r w:rsidR="00506AA8" w:rsidRPr="00506AA8">
        <w:rPr>
          <w:caps w:val="0"/>
        </w:rPr>
        <w:t xml:space="preserve"> </w:t>
      </w:r>
      <w:r w:rsidR="00506AA8">
        <w:rPr>
          <w:caps w:val="0"/>
        </w:rPr>
        <w:t>СТАЦИОНАРНЫМ</w:t>
      </w:r>
      <w:r>
        <w:rPr>
          <w:caps w:val="0"/>
        </w:rPr>
        <w:t>, НАХОДЯЩИМСЯ В ЭКСПЛУАТАЦИИ</w:t>
      </w:r>
      <w:bookmarkEnd w:id="129"/>
      <w:bookmarkEnd w:id="130"/>
      <w:bookmarkEnd w:id="131"/>
      <w:bookmarkEnd w:id="132"/>
      <w:bookmarkEnd w:id="133"/>
    </w:p>
    <w:p w14:paraId="2BA1FC0A" w14:textId="77777777" w:rsidR="00B30B11" w:rsidRPr="00055297" w:rsidRDefault="00B30B11" w:rsidP="00B30B11">
      <w:pPr>
        <w:pStyle w:val="S4"/>
      </w:pPr>
    </w:p>
    <w:p w14:paraId="153CCBD1" w14:textId="3DAA61D0" w:rsidR="00542C29" w:rsidRDefault="00B30B11" w:rsidP="00474F20">
      <w:r w:rsidRPr="00055297">
        <w:t>АРМ пользователей должны быть оборудованы П</w:t>
      </w:r>
      <w:r w:rsidR="0059791E">
        <w:t>К</w:t>
      </w:r>
      <w:r w:rsidR="00194B48">
        <w:t xml:space="preserve"> стационарными</w:t>
      </w:r>
      <w:r w:rsidRPr="00055297">
        <w:t xml:space="preserve">, удовлетворяющими минимальным требованиям, которые </w:t>
      </w:r>
      <w:r w:rsidRPr="00EB3391">
        <w:t>указываются</w:t>
      </w:r>
      <w:r w:rsidR="00743233" w:rsidRPr="00EB3391">
        <w:t xml:space="preserve"> в</w:t>
      </w:r>
      <w:r w:rsidRPr="00EB3391">
        <w:rPr>
          <w:bCs/>
        </w:rPr>
        <w:t xml:space="preserve"> </w:t>
      </w:r>
      <w:r w:rsidRPr="00EB3391">
        <w:t>Бюллетен</w:t>
      </w:r>
      <w:r w:rsidR="006E4AF4" w:rsidRPr="00EB3391">
        <w:t>е</w:t>
      </w:r>
      <w:r w:rsidRPr="00EB3391">
        <w:t>.</w:t>
      </w:r>
      <w:r w:rsidR="00474F20" w:rsidRPr="00EB3391">
        <w:t xml:space="preserve"> Перед выдачей пользователю ПК стационарные должны </w:t>
      </w:r>
      <w:r w:rsidR="00542C29" w:rsidRPr="00EB3391">
        <w:t xml:space="preserve">быть настроены </w:t>
      </w:r>
      <w:r w:rsidR="00542C29" w:rsidRPr="00DD0879">
        <w:t>службой поддержки пользователей.</w:t>
      </w:r>
    </w:p>
    <w:p w14:paraId="2DBAA542" w14:textId="77777777" w:rsidR="00AA50E8" w:rsidRDefault="00AA50E8" w:rsidP="00AA50E8"/>
    <w:p w14:paraId="6C62A55F" w14:textId="62D4C20F" w:rsidR="00AA50E8" w:rsidRDefault="00AA50E8" w:rsidP="00AA50E8">
      <w:r w:rsidRPr="00DC4EFB">
        <w:t>Для исполнения требований Стандарта Компании</w:t>
      </w:r>
      <w:r w:rsidR="00C52965">
        <w:t xml:space="preserve"> № П3-11.01 С</w:t>
      </w:r>
      <w:r w:rsidR="00C52965" w:rsidRPr="006A0CCB">
        <w:t xml:space="preserve">-0054 </w:t>
      </w:r>
      <w:r w:rsidRPr="00DC4EFB">
        <w:t>«Политики информационной без</w:t>
      </w:r>
      <w:r w:rsidR="00511CBB">
        <w:t>опасности ПАО «НК «Роснефть» и О</w:t>
      </w:r>
      <w:r w:rsidRPr="00DC4EFB">
        <w:t xml:space="preserve">бществ </w:t>
      </w:r>
      <w:r w:rsidR="00511CBB">
        <w:t>Г</w:t>
      </w:r>
      <w:r w:rsidRPr="00DC4EFB">
        <w:t>руппы» ПК стационарные должны быть опломбированы.</w:t>
      </w:r>
    </w:p>
    <w:p w14:paraId="28927191" w14:textId="77777777" w:rsidR="00092062" w:rsidRDefault="00092062" w:rsidP="00B30B11"/>
    <w:p w14:paraId="094EF69F" w14:textId="77777777" w:rsidR="0059791E" w:rsidRPr="00055297" w:rsidRDefault="0059791E" w:rsidP="00B30B11"/>
    <w:p w14:paraId="0F27F924" w14:textId="4913F46D" w:rsidR="00B30B11" w:rsidRPr="0004254C" w:rsidRDefault="00AB70ED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34" w:name="_Toc421740011"/>
      <w:bookmarkStart w:id="135" w:name="_Toc423017966"/>
      <w:bookmarkStart w:id="136" w:name="_Toc23170208"/>
      <w:bookmarkStart w:id="137" w:name="_Toc31703622"/>
      <w:bookmarkStart w:id="138" w:name="_Ref43113901"/>
      <w:bookmarkStart w:id="139" w:name="_Ref43122974"/>
      <w:bookmarkStart w:id="140" w:name="_Ref43123249"/>
      <w:bookmarkStart w:id="141" w:name="_Ref43123355"/>
      <w:bookmarkStart w:id="142" w:name="_Ref43123465"/>
      <w:bookmarkStart w:id="143" w:name="_Toc45123390"/>
      <w:r>
        <w:rPr>
          <w:caps w:val="0"/>
        </w:rPr>
        <w:t>ПЕРСОНАЛЬНЫЙ КОМПЬЮТЕР</w:t>
      </w:r>
      <w:r w:rsidR="00B30B11" w:rsidRPr="00055297">
        <w:rPr>
          <w:caps w:val="0"/>
        </w:rPr>
        <w:t xml:space="preserve"> ОФИСНЫЙ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0B8D8A09" w14:textId="77777777" w:rsidR="00B30B11" w:rsidRPr="00055297" w:rsidRDefault="00B30B11" w:rsidP="00D2741F">
      <w:pPr>
        <w:keepNext/>
        <w:keepLines/>
        <w:rPr>
          <w:lang w:val="en-US"/>
        </w:rPr>
      </w:pPr>
    </w:p>
    <w:p w14:paraId="4FF53856" w14:textId="515807DC" w:rsidR="00B30B11" w:rsidRPr="00055297" w:rsidRDefault="00B30B11" w:rsidP="00B30B11">
      <w:r w:rsidRPr="00055297">
        <w:t xml:space="preserve">К </w:t>
      </w:r>
      <w:r w:rsidR="00194B48">
        <w:t xml:space="preserve">данной </w:t>
      </w:r>
      <w:r w:rsidRPr="00055297">
        <w:t>категории относится ПК</w:t>
      </w:r>
      <w:r w:rsidR="00194B48" w:rsidRPr="00194B48">
        <w:t xml:space="preserve"> </w:t>
      </w:r>
      <w:r w:rsidR="00194B48" w:rsidRPr="00055297">
        <w:t>стационарный</w:t>
      </w:r>
      <w:r w:rsidRPr="00055297">
        <w:t xml:space="preserve">, предназначенный для </w:t>
      </w:r>
      <w:r>
        <w:t xml:space="preserve">решения </w:t>
      </w:r>
      <w:r w:rsidRPr="00055297">
        <w:t>основных управленческих или административных задач, имеющий базовые технические характеристики (производительность, объем оперативной памяти, объем жесткого диска) и обеспечивающий стабильную работу ПО, входящ</w:t>
      </w:r>
      <w:r w:rsidR="007C2F10">
        <w:t>его</w:t>
      </w:r>
      <w:r w:rsidRPr="00055297">
        <w:t xml:space="preserve"> в состав </w:t>
      </w:r>
      <w:r w:rsidR="00693159">
        <w:rPr>
          <w:lang w:val="en-US"/>
        </w:rPr>
        <w:t>SOE</w:t>
      </w:r>
      <w:r w:rsidRPr="00055297">
        <w:t xml:space="preserve"> (п</w:t>
      </w:r>
      <w:r w:rsidR="00F13421">
        <w:t>.</w:t>
      </w:r>
      <w:r w:rsidRPr="00055297">
        <w:t xml:space="preserve"> </w:t>
      </w:r>
      <w:r w:rsidR="00001ACA">
        <w:fldChar w:fldCharType="begin"/>
      </w:r>
      <w:r w:rsidR="00001ACA">
        <w:instrText xml:space="preserve"> REF _Ref31214886 \r \h </w:instrText>
      </w:r>
      <w:r w:rsidR="00001ACA">
        <w:fldChar w:fldCharType="separate"/>
      </w:r>
      <w:r w:rsidR="00001ACA">
        <w:t>3.12.1</w:t>
      </w:r>
      <w:r w:rsidR="00001ACA">
        <w:fldChar w:fldCharType="end"/>
      </w:r>
      <w:r w:rsidRPr="00055297">
        <w:t xml:space="preserve"> </w:t>
      </w:r>
      <w:r w:rsidR="00B837CE" w:rsidRPr="00055297">
        <w:t>настоящ</w:t>
      </w:r>
      <w:r w:rsidR="00B837CE">
        <w:t>их</w:t>
      </w:r>
      <w:r w:rsidR="00B837CE" w:rsidRPr="00055297">
        <w:t xml:space="preserve"> </w:t>
      </w:r>
      <w:r w:rsidR="005104F3">
        <w:t>Методических указаний</w:t>
      </w:r>
      <w:r w:rsidRPr="00055297">
        <w:t>).</w:t>
      </w:r>
    </w:p>
    <w:p w14:paraId="0D7F1682" w14:textId="77777777" w:rsidR="00B30B11" w:rsidRPr="00055297" w:rsidRDefault="00B30B11" w:rsidP="00B30B11"/>
    <w:p w14:paraId="5F8F35D8" w14:textId="35DED20A" w:rsidR="00B30B11" w:rsidRPr="00055297" w:rsidRDefault="00B30B11" w:rsidP="00B30B11">
      <w:pPr>
        <w:rPr>
          <w:szCs w:val="24"/>
        </w:rPr>
      </w:pPr>
      <w:r>
        <w:t>Минимальные т</w:t>
      </w:r>
      <w:r w:rsidRPr="00055297">
        <w:t xml:space="preserve">ребования к закупаемым ПК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</w:t>
      </w:r>
      <w:r w:rsidRPr="00644BC4">
        <w:t>указываются</w:t>
      </w:r>
      <w:r w:rsidRPr="00055297">
        <w:t xml:space="preserve"> в Бюллетен</w:t>
      </w:r>
      <w:r w:rsidR="006E4AF4">
        <w:t>е</w:t>
      </w:r>
      <w:r w:rsidRPr="00055297">
        <w:t>.</w:t>
      </w:r>
    </w:p>
    <w:p w14:paraId="0F637946" w14:textId="3A01093A" w:rsidR="00BF49F7" w:rsidRDefault="00BF49F7" w:rsidP="00B30B11"/>
    <w:p w14:paraId="7657057C" w14:textId="77777777" w:rsidR="00B10CE9" w:rsidRDefault="00B10CE9" w:rsidP="00B30B11"/>
    <w:p w14:paraId="699FF3DA" w14:textId="12D0E3A0" w:rsidR="00B30B11" w:rsidRPr="0004254C" w:rsidRDefault="00AB70ED" w:rsidP="00913B87">
      <w:pPr>
        <w:pStyle w:val="S30"/>
        <w:keepLines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44" w:name="_Toc421740012"/>
      <w:bookmarkStart w:id="145" w:name="_Toc423017967"/>
      <w:bookmarkStart w:id="146" w:name="_Toc23170209"/>
      <w:bookmarkStart w:id="147" w:name="_Toc31703623"/>
      <w:bookmarkStart w:id="148" w:name="_Ref43112141"/>
      <w:bookmarkStart w:id="149" w:name="_Toc45123391"/>
      <w:r>
        <w:rPr>
          <w:caps w:val="0"/>
        </w:rPr>
        <w:t>ПЕРСОНАЛЬНЫЙ</w:t>
      </w:r>
      <w:r w:rsidR="00B30B11" w:rsidRPr="00055297">
        <w:rPr>
          <w:caps w:val="0"/>
        </w:rPr>
        <w:t xml:space="preserve"> </w:t>
      </w:r>
      <w:r>
        <w:rPr>
          <w:caps w:val="0"/>
        </w:rPr>
        <w:t>КОМПЬЮТЕР</w:t>
      </w:r>
      <w:r w:rsidRPr="00055297">
        <w:rPr>
          <w:caps w:val="0"/>
        </w:rPr>
        <w:t xml:space="preserve"> </w:t>
      </w:r>
      <w:r w:rsidR="00B30B11" w:rsidRPr="00055297">
        <w:rPr>
          <w:caps w:val="0"/>
        </w:rPr>
        <w:t>ОФИСНЫЙ</w:t>
      </w:r>
      <w:r w:rsidR="00B30B11">
        <w:rPr>
          <w:caps w:val="0"/>
        </w:rPr>
        <w:t xml:space="preserve"> </w:t>
      </w:r>
      <w:r w:rsidR="00B30B11" w:rsidRPr="00055297">
        <w:rPr>
          <w:caps w:val="0"/>
        </w:rPr>
        <w:t>ДЛЯ РУКОВОДИТЕЛ</w:t>
      </w:r>
      <w:r w:rsidR="00B30B11">
        <w:rPr>
          <w:caps w:val="0"/>
        </w:rPr>
        <w:t>Я</w:t>
      </w:r>
      <w:bookmarkEnd w:id="144"/>
      <w:bookmarkEnd w:id="145"/>
      <w:bookmarkEnd w:id="146"/>
      <w:bookmarkEnd w:id="147"/>
      <w:bookmarkEnd w:id="148"/>
      <w:bookmarkEnd w:id="149"/>
    </w:p>
    <w:p w14:paraId="385ADCD2" w14:textId="77777777" w:rsidR="00B30B11" w:rsidRPr="00E64201" w:rsidRDefault="00B30B11" w:rsidP="00913B87">
      <w:pPr>
        <w:keepNext/>
        <w:keepLines/>
      </w:pPr>
    </w:p>
    <w:p w14:paraId="10D629FA" w14:textId="2BFB8D49" w:rsidR="00B30B11" w:rsidRPr="00055297" w:rsidRDefault="00B30B11" w:rsidP="00B30B11">
      <w:r w:rsidRPr="00055297">
        <w:t xml:space="preserve">К </w:t>
      </w:r>
      <w:r w:rsidR="00194B48">
        <w:t xml:space="preserve">данной </w:t>
      </w:r>
      <w:r w:rsidRPr="00055297">
        <w:t>категории относится ПК</w:t>
      </w:r>
      <w:r w:rsidR="00194B48" w:rsidRPr="00194B48">
        <w:t xml:space="preserve"> </w:t>
      </w:r>
      <w:r w:rsidR="005D6DC9" w:rsidRPr="00055297">
        <w:t>стационарный</w:t>
      </w:r>
      <w:r w:rsidR="005D6DC9">
        <w:t>,</w:t>
      </w:r>
      <w:r w:rsidRPr="00055297">
        <w:t xml:space="preserve"> предназначенный для </w:t>
      </w:r>
      <w:r>
        <w:t xml:space="preserve">решения </w:t>
      </w:r>
      <w:r w:rsidRPr="00055297">
        <w:t>ресурсоемких управленческих задач, имеющий повышенные технические характеристики (производительность, объем оперативной памяти, объем жесткого диска) и обеспечивающий стабильную работу ПО, входящ</w:t>
      </w:r>
      <w:r w:rsidR="00CE25EA">
        <w:t>его</w:t>
      </w:r>
      <w:r w:rsidRPr="00055297">
        <w:t xml:space="preserve"> в состав</w:t>
      </w:r>
      <w:r>
        <w:t xml:space="preserve"> </w:t>
      </w:r>
      <w:r w:rsidR="00693159">
        <w:rPr>
          <w:lang w:val="en-US"/>
        </w:rPr>
        <w:t>SOE</w:t>
      </w:r>
      <w:r w:rsidRPr="00055297">
        <w:t xml:space="preserve"> (п</w:t>
      </w:r>
      <w:r w:rsidR="00F13421">
        <w:t>.</w:t>
      </w:r>
      <w:r w:rsidRPr="00055297">
        <w:t xml:space="preserve"> </w:t>
      </w:r>
      <w:r w:rsidR="00001ACA">
        <w:fldChar w:fldCharType="begin"/>
      </w:r>
      <w:r w:rsidR="00001ACA">
        <w:instrText xml:space="preserve"> REF _Ref31214897 \r \h </w:instrText>
      </w:r>
      <w:r w:rsidR="00001ACA">
        <w:fldChar w:fldCharType="separate"/>
      </w:r>
      <w:r w:rsidR="00001ACA">
        <w:t>3.12.1</w:t>
      </w:r>
      <w:r w:rsidR="00001ACA">
        <w:fldChar w:fldCharType="end"/>
      </w:r>
      <w:r w:rsidRPr="00055297">
        <w:t xml:space="preserve"> настоящ</w:t>
      </w:r>
      <w:r w:rsidR="00DA174D">
        <w:t>их</w:t>
      </w:r>
      <w:r w:rsidRPr="00055297">
        <w:t xml:space="preserve"> </w:t>
      </w:r>
      <w:r w:rsidR="005104F3">
        <w:t>Методических указаний</w:t>
      </w:r>
      <w:r w:rsidRPr="00055297">
        <w:t>)</w:t>
      </w:r>
      <w:r>
        <w:t>,</w:t>
      </w:r>
      <w:r w:rsidRPr="00055297">
        <w:t xml:space="preserve"> и дополнительн</w:t>
      </w:r>
      <w:r w:rsidR="00CE25EA">
        <w:t>ого</w:t>
      </w:r>
      <w:r w:rsidRPr="00055297">
        <w:t xml:space="preserve"> ПО (п</w:t>
      </w:r>
      <w:r w:rsidR="00F13421">
        <w:t>. </w:t>
      </w:r>
      <w:r w:rsidR="00001ACA">
        <w:fldChar w:fldCharType="begin"/>
      </w:r>
      <w:r w:rsidR="00001ACA">
        <w:instrText xml:space="preserve"> REF _Ref31214902 \r \h </w:instrText>
      </w:r>
      <w:r w:rsidR="00001ACA">
        <w:fldChar w:fldCharType="separate"/>
      </w:r>
      <w:r w:rsidR="00001ACA">
        <w:t>3.12.2</w:t>
      </w:r>
      <w:r w:rsidR="00001ACA">
        <w:fldChar w:fldCharType="end"/>
      </w:r>
      <w:r w:rsidRPr="00055297">
        <w:t xml:space="preserve"> </w:t>
      </w:r>
      <w:r w:rsidR="00DA174D" w:rsidRPr="00055297">
        <w:t>настоящ</w:t>
      </w:r>
      <w:r w:rsidR="00DA174D">
        <w:t>их</w:t>
      </w:r>
      <w:r w:rsidR="00DA174D" w:rsidRPr="00055297">
        <w:t xml:space="preserve"> </w:t>
      </w:r>
      <w:r w:rsidR="005104F3">
        <w:t>Методических указаний</w:t>
      </w:r>
      <w:r w:rsidRPr="00055297">
        <w:t>).</w:t>
      </w:r>
    </w:p>
    <w:p w14:paraId="03150C74" w14:textId="77777777" w:rsidR="00B30B11" w:rsidRPr="00055297" w:rsidRDefault="00B30B11" w:rsidP="00B30B11"/>
    <w:p w14:paraId="598B6D32" w14:textId="2FE2DC8B" w:rsidR="00B30B11" w:rsidRDefault="00B30B11" w:rsidP="00B30B11">
      <w:r>
        <w:t>Минимальные т</w:t>
      </w:r>
      <w:r w:rsidRPr="00055297">
        <w:t xml:space="preserve">ребования к закупаемым ПК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</w:t>
      </w:r>
      <w:r w:rsidRPr="00644BC4">
        <w:t>указываются</w:t>
      </w:r>
      <w:r w:rsidRPr="00055297">
        <w:t xml:space="preserve"> в Бюллетен</w:t>
      </w:r>
      <w:r w:rsidR="006E4AF4">
        <w:t>е</w:t>
      </w:r>
      <w:r w:rsidRPr="00055297">
        <w:t>.</w:t>
      </w:r>
    </w:p>
    <w:p w14:paraId="07DA1763" w14:textId="77777777" w:rsidR="00B30B11" w:rsidRDefault="00B30B11" w:rsidP="00B30B11">
      <w:pPr>
        <w:rPr>
          <w:szCs w:val="24"/>
        </w:rPr>
      </w:pPr>
      <w:bookmarkStart w:id="150" w:name="_Toc421740013"/>
      <w:bookmarkStart w:id="151" w:name="_Toc423017968"/>
    </w:p>
    <w:p w14:paraId="037A558B" w14:textId="77777777" w:rsidR="00B10CE9" w:rsidRDefault="00B10CE9" w:rsidP="00B30B11">
      <w:pPr>
        <w:rPr>
          <w:szCs w:val="24"/>
        </w:rPr>
      </w:pPr>
    </w:p>
    <w:p w14:paraId="54BFE005" w14:textId="4C251CCD" w:rsidR="00B30B11" w:rsidRPr="0004254C" w:rsidRDefault="00AB70ED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52" w:name="_Toc23170210"/>
      <w:bookmarkStart w:id="153" w:name="_Toc31703624"/>
      <w:bookmarkStart w:id="154" w:name="_Toc45123392"/>
      <w:r>
        <w:rPr>
          <w:caps w:val="0"/>
        </w:rPr>
        <w:t>ПЕРСОНАЛЬНЫЙ</w:t>
      </w:r>
      <w:r w:rsidRPr="00055297">
        <w:rPr>
          <w:caps w:val="0"/>
        </w:rPr>
        <w:t xml:space="preserve"> </w:t>
      </w:r>
      <w:r>
        <w:rPr>
          <w:caps w:val="0"/>
        </w:rPr>
        <w:t>КОМПЬЮТЕР</w:t>
      </w:r>
      <w:r w:rsidR="00B30B11" w:rsidRPr="00055297">
        <w:rPr>
          <w:caps w:val="0"/>
        </w:rPr>
        <w:t xml:space="preserve"> </w:t>
      </w:r>
      <w:bookmarkEnd w:id="150"/>
      <w:r w:rsidR="00B30B11">
        <w:rPr>
          <w:caps w:val="0"/>
        </w:rPr>
        <w:t>МОНОБЛОК</w:t>
      </w:r>
      <w:bookmarkEnd w:id="151"/>
      <w:bookmarkEnd w:id="152"/>
      <w:bookmarkEnd w:id="153"/>
      <w:bookmarkEnd w:id="154"/>
    </w:p>
    <w:p w14:paraId="6001FC5A" w14:textId="77777777" w:rsidR="00B30B11" w:rsidRDefault="00B30B11" w:rsidP="00B30B11"/>
    <w:p w14:paraId="0CA90934" w14:textId="528474B2" w:rsidR="004746D8" w:rsidRPr="00055297" w:rsidRDefault="004746D8" w:rsidP="004746D8">
      <w:r w:rsidRPr="00055297">
        <w:t xml:space="preserve">К </w:t>
      </w:r>
      <w:r w:rsidR="00194B48">
        <w:t xml:space="preserve">данной </w:t>
      </w:r>
      <w:r w:rsidRPr="00055297">
        <w:t>категории относится ПК</w:t>
      </w:r>
      <w:r w:rsidR="00194B48" w:rsidRPr="00194B48">
        <w:t xml:space="preserve"> </w:t>
      </w:r>
      <w:r w:rsidR="005D6DC9" w:rsidRPr="00055297">
        <w:t>стационарный</w:t>
      </w:r>
      <w:r w:rsidR="005D6DC9">
        <w:t>,</w:t>
      </w:r>
      <w:r w:rsidR="006E4AF4">
        <w:t xml:space="preserve"> </w:t>
      </w:r>
      <w:r w:rsidR="006E4AF4" w:rsidRPr="00055297">
        <w:t xml:space="preserve">предназначенный для </w:t>
      </w:r>
      <w:r w:rsidR="006E4AF4">
        <w:t xml:space="preserve">решения </w:t>
      </w:r>
      <w:r w:rsidR="006E4AF4" w:rsidRPr="00055297">
        <w:t>основных управленческих или административных задач, имеющий базовые технические характеристики (производительность, объем оперативной памяти, объем жесткого диска) и обеспечивающий стабильную работу ПО, входящ</w:t>
      </w:r>
      <w:r w:rsidR="00CE25EA">
        <w:t>его</w:t>
      </w:r>
      <w:r w:rsidR="006E4AF4" w:rsidRPr="00055297">
        <w:t xml:space="preserve"> в состав </w:t>
      </w:r>
      <w:r w:rsidR="00693159">
        <w:rPr>
          <w:lang w:val="en-US"/>
        </w:rPr>
        <w:t>SOE</w:t>
      </w:r>
      <w:r w:rsidR="006E4AF4" w:rsidRPr="00055297">
        <w:t xml:space="preserve"> (пункт </w:t>
      </w:r>
      <w:r w:rsidR="005A759B">
        <w:fldChar w:fldCharType="begin"/>
      </w:r>
      <w:r w:rsidR="005A759B">
        <w:instrText xml:space="preserve"> REF _Ref31214917 \r \h </w:instrText>
      </w:r>
      <w:r w:rsidR="005A759B">
        <w:fldChar w:fldCharType="separate"/>
      </w:r>
      <w:r w:rsidR="005A759B">
        <w:t>3.12.1</w:t>
      </w:r>
      <w:r w:rsidR="005A759B">
        <w:fldChar w:fldCharType="end"/>
      </w:r>
      <w:r w:rsidR="006E4AF4" w:rsidRPr="00055297">
        <w:t xml:space="preserve"> настоящ</w:t>
      </w:r>
      <w:r w:rsidR="006E4AF4">
        <w:t>их</w:t>
      </w:r>
      <w:r w:rsidR="006E4AF4" w:rsidRPr="00055297">
        <w:t xml:space="preserve"> </w:t>
      </w:r>
      <w:r w:rsidR="005104F3">
        <w:t>Методических указаний</w:t>
      </w:r>
      <w:r w:rsidR="006E4AF4" w:rsidRPr="00055297">
        <w:t>)</w:t>
      </w:r>
      <w:r w:rsidR="00743233">
        <w:t>.</w:t>
      </w:r>
    </w:p>
    <w:p w14:paraId="3AF17DD8" w14:textId="77777777" w:rsidR="00B30B11" w:rsidRPr="00055297" w:rsidRDefault="00B30B11" w:rsidP="00B30B11"/>
    <w:p w14:paraId="5D75A32E" w14:textId="0AC411B1" w:rsidR="00B30B11" w:rsidRDefault="00B30B11" w:rsidP="00B30B11">
      <w:r>
        <w:t>Минимальные т</w:t>
      </w:r>
      <w:r w:rsidRPr="00055297">
        <w:t xml:space="preserve">ребования к закупаемым ПК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</w:t>
      </w:r>
      <w:r w:rsidRPr="00644BC4">
        <w:t>указываются</w:t>
      </w:r>
      <w:r w:rsidRPr="00055297">
        <w:t xml:space="preserve"> в Бюллетен</w:t>
      </w:r>
      <w:r w:rsidR="0032447A">
        <w:t>е</w:t>
      </w:r>
      <w:r w:rsidRPr="00055297">
        <w:t>.</w:t>
      </w:r>
    </w:p>
    <w:p w14:paraId="23922559" w14:textId="77777777" w:rsidR="00B10CE9" w:rsidRDefault="00B10CE9" w:rsidP="00B30B11"/>
    <w:p w14:paraId="6EB95DA1" w14:textId="77777777" w:rsidR="00B10CE9" w:rsidRDefault="00B10CE9" w:rsidP="00B30B11"/>
    <w:p w14:paraId="35217E5F" w14:textId="1701922B" w:rsidR="00364F6F" w:rsidRPr="0004254C" w:rsidRDefault="00AB70ED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55" w:name="_Toc2005889"/>
      <w:bookmarkStart w:id="156" w:name="_Toc23170211"/>
      <w:bookmarkStart w:id="157" w:name="_Toc31703625"/>
      <w:bookmarkStart w:id="158" w:name="_Ref43123564"/>
      <w:bookmarkStart w:id="159" w:name="_Toc45123393"/>
      <w:bookmarkStart w:id="160" w:name="_Toc421740014"/>
      <w:bookmarkStart w:id="161" w:name="_Toc423017969"/>
      <w:r>
        <w:rPr>
          <w:caps w:val="0"/>
        </w:rPr>
        <w:t>ПЕРСОНАЛЬНЫЙ</w:t>
      </w:r>
      <w:r w:rsidRPr="00055297">
        <w:rPr>
          <w:caps w:val="0"/>
        </w:rPr>
        <w:t xml:space="preserve"> </w:t>
      </w:r>
      <w:r>
        <w:rPr>
          <w:caps w:val="0"/>
        </w:rPr>
        <w:t>КОМПЬЮТЕР</w:t>
      </w:r>
      <w:r w:rsidR="00800152" w:rsidRPr="00055297">
        <w:rPr>
          <w:caps w:val="0"/>
        </w:rPr>
        <w:t xml:space="preserve"> </w:t>
      </w:r>
      <w:r w:rsidR="00800152">
        <w:rPr>
          <w:caps w:val="0"/>
        </w:rPr>
        <w:t>СПЕЦИАЛИЗИРОВАННЫЙ</w:t>
      </w:r>
      <w:bookmarkEnd w:id="155"/>
      <w:r w:rsidR="00800152">
        <w:rPr>
          <w:caps w:val="0"/>
        </w:rPr>
        <w:t xml:space="preserve"> ТИП 1 (КОНФИГУРАЦИЯ С</w:t>
      </w:r>
      <w:r w:rsidR="00D47D1F" w:rsidRPr="0004254C">
        <w:rPr>
          <w:caps w:val="0"/>
        </w:rPr>
        <w:t> </w:t>
      </w:r>
      <w:r w:rsidR="00800152">
        <w:rPr>
          <w:caps w:val="0"/>
        </w:rPr>
        <w:t>ОДНИМ ПРОЦЕССОРОМ)</w:t>
      </w:r>
      <w:bookmarkEnd w:id="156"/>
      <w:bookmarkEnd w:id="157"/>
      <w:bookmarkEnd w:id="158"/>
      <w:bookmarkEnd w:id="159"/>
    </w:p>
    <w:p w14:paraId="60F9C66F" w14:textId="77777777" w:rsidR="00364F6F" w:rsidRDefault="00364F6F" w:rsidP="00364F6F"/>
    <w:p w14:paraId="693E7031" w14:textId="32514534" w:rsidR="00364F6F" w:rsidRDefault="00364F6F" w:rsidP="00364F6F">
      <w:r w:rsidRPr="00055297">
        <w:t xml:space="preserve">К </w:t>
      </w:r>
      <w:r w:rsidR="00194B48">
        <w:t xml:space="preserve">данной </w:t>
      </w:r>
      <w:r w:rsidRPr="00055297">
        <w:t>категории относится ПК</w:t>
      </w:r>
      <w:r w:rsidR="00E367B2" w:rsidRPr="00E367B2">
        <w:t xml:space="preserve"> </w:t>
      </w:r>
      <w:r w:rsidR="00AA081A" w:rsidRPr="00055297">
        <w:t>стационарный</w:t>
      </w:r>
      <w:r w:rsidR="00AA081A">
        <w:t>,</w:t>
      </w:r>
      <w:r w:rsidRPr="00055297">
        <w:t xml:space="preserve"> предназначенный для </w:t>
      </w:r>
      <w:r>
        <w:t xml:space="preserve">решения </w:t>
      </w:r>
      <w:r w:rsidRPr="00055297">
        <w:t>ресурсоемких производственных задач, имеющий высокие технические характеристики (производительность</w:t>
      </w:r>
      <w:r>
        <w:t xml:space="preserve"> процессора</w:t>
      </w:r>
      <w:r w:rsidRPr="00055297">
        <w:t>, объем оперативной памяти, объем жесткого диска, улучшенная графическая карта) и обеспечивающий стабильную работу специализированн</w:t>
      </w:r>
      <w:r>
        <w:t xml:space="preserve">ого </w:t>
      </w:r>
      <w:r w:rsidRPr="00055297">
        <w:t>ПО (G&amp;G системы, работа с большими объемами данных и т.</w:t>
      </w:r>
      <w:r w:rsidR="00577AC0">
        <w:t>д</w:t>
      </w:r>
      <w:r w:rsidRPr="00055297">
        <w:t>.).</w:t>
      </w:r>
    </w:p>
    <w:p w14:paraId="1B63047C" w14:textId="77777777" w:rsidR="00364F6F" w:rsidRDefault="00364F6F" w:rsidP="00364F6F"/>
    <w:p w14:paraId="40AFC61D" w14:textId="4BA117BB" w:rsidR="00364F6F" w:rsidRDefault="00364F6F" w:rsidP="00364F6F">
      <w:pPr>
        <w:rPr>
          <w:bCs/>
        </w:rPr>
      </w:pPr>
      <w:r>
        <w:t>Минимальные т</w:t>
      </w:r>
      <w:r w:rsidRPr="00055297">
        <w:t xml:space="preserve">ребования к закупаемым ПК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</w:t>
      </w:r>
      <w:r w:rsidRPr="00644BC4">
        <w:t>указываются</w:t>
      </w:r>
      <w:r w:rsidRPr="00055297">
        <w:t xml:space="preserve"> в </w:t>
      </w:r>
      <w:r w:rsidR="00205A11">
        <w:t>Бюллетене</w:t>
      </w:r>
      <w:r>
        <w:rPr>
          <w:bCs/>
        </w:rPr>
        <w:t>.</w:t>
      </w:r>
    </w:p>
    <w:p w14:paraId="337E8A23" w14:textId="77777777" w:rsidR="00743233" w:rsidRDefault="00743233" w:rsidP="00364F6F"/>
    <w:p w14:paraId="7AB2EBCB" w14:textId="77777777" w:rsidR="00BF49F7" w:rsidRPr="00055297" w:rsidRDefault="00BF49F7" w:rsidP="00364F6F"/>
    <w:p w14:paraId="472D7217" w14:textId="7B23023F" w:rsidR="00364F6F" w:rsidRPr="0004254C" w:rsidRDefault="008E2975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62" w:name="_Toc23170212"/>
      <w:bookmarkStart w:id="163" w:name="_Toc31703626"/>
      <w:bookmarkStart w:id="164" w:name="_Ref43123568"/>
      <w:bookmarkStart w:id="165" w:name="_Toc45123394"/>
      <w:r>
        <w:rPr>
          <w:caps w:val="0"/>
        </w:rPr>
        <w:t>ПЕРСОНАЛЬНЫЙ</w:t>
      </w:r>
      <w:r w:rsidRPr="00055297">
        <w:rPr>
          <w:caps w:val="0"/>
        </w:rPr>
        <w:t xml:space="preserve"> </w:t>
      </w:r>
      <w:r>
        <w:rPr>
          <w:caps w:val="0"/>
        </w:rPr>
        <w:t>КОМПЬЮТЕР</w:t>
      </w:r>
      <w:r w:rsidR="00800152" w:rsidRPr="00055297">
        <w:rPr>
          <w:caps w:val="0"/>
        </w:rPr>
        <w:t xml:space="preserve"> </w:t>
      </w:r>
      <w:r w:rsidR="00800152">
        <w:rPr>
          <w:caps w:val="0"/>
        </w:rPr>
        <w:t>СПЕЦИАЛИЗИРОВАННЫЙ ТИП 2 (КОНФИГУРАЦИЯ С</w:t>
      </w:r>
      <w:r w:rsidR="00D47D1F" w:rsidRPr="0004254C">
        <w:rPr>
          <w:caps w:val="0"/>
        </w:rPr>
        <w:t> </w:t>
      </w:r>
      <w:r w:rsidR="00800152">
        <w:rPr>
          <w:caps w:val="0"/>
        </w:rPr>
        <w:t>ДВУМЯ ПРОЦЕССОРАМИ)</w:t>
      </w:r>
      <w:bookmarkEnd w:id="162"/>
      <w:bookmarkEnd w:id="163"/>
      <w:bookmarkEnd w:id="164"/>
      <w:bookmarkEnd w:id="165"/>
    </w:p>
    <w:p w14:paraId="18862D38" w14:textId="77777777" w:rsidR="00743233" w:rsidRPr="00743233" w:rsidRDefault="00743233" w:rsidP="00743233">
      <w:pPr>
        <w:pStyle w:val="S4"/>
      </w:pPr>
    </w:p>
    <w:p w14:paraId="357EB42C" w14:textId="040CAE33" w:rsidR="00364F6F" w:rsidRDefault="00364F6F" w:rsidP="00364F6F">
      <w:r w:rsidRPr="00055297">
        <w:t xml:space="preserve">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относится </w:t>
      </w:r>
      <w:r>
        <w:t>модификация «</w:t>
      </w:r>
      <w:r w:rsidR="00E948DD">
        <w:t>ПК</w:t>
      </w:r>
      <w:r w:rsidR="00E948DD">
        <w:rPr>
          <w:lang w:val="en-US"/>
        </w:rPr>
        <w:t> </w:t>
      </w:r>
      <w:r w:rsidR="00E948DD">
        <w:t>специализированный</w:t>
      </w:r>
      <w:r w:rsidR="00E948DD">
        <w:rPr>
          <w:lang w:val="en-US"/>
        </w:rPr>
        <w:t> </w:t>
      </w:r>
      <w:r w:rsidR="00E948DD">
        <w:t>тип</w:t>
      </w:r>
      <w:r w:rsidR="00E948DD">
        <w:rPr>
          <w:lang w:val="en-US"/>
        </w:rPr>
        <w:t> </w:t>
      </w:r>
      <w:r>
        <w:t>1» с двумя процессорами</w:t>
      </w:r>
      <w:r w:rsidR="00CF4C64">
        <w:t xml:space="preserve">, более </w:t>
      </w:r>
      <w:r w:rsidR="00716FE9">
        <w:t>мощным</w:t>
      </w:r>
      <w:r w:rsidR="00255B35">
        <w:t>и</w:t>
      </w:r>
      <w:r w:rsidR="00716FE9">
        <w:t xml:space="preserve"> </w:t>
      </w:r>
      <w:r w:rsidR="00CF4C64">
        <w:t>графическим процессором</w:t>
      </w:r>
      <w:r w:rsidR="00716FE9">
        <w:t xml:space="preserve"> и</w:t>
      </w:r>
      <w:r w:rsidR="00CF4C64">
        <w:t xml:space="preserve"> блоком питания</w:t>
      </w:r>
      <w:r>
        <w:t>.</w:t>
      </w:r>
    </w:p>
    <w:p w14:paraId="58D2D154" w14:textId="77777777" w:rsidR="00364F6F" w:rsidRPr="00055297" w:rsidRDefault="00364F6F" w:rsidP="00364F6F"/>
    <w:p w14:paraId="2AB55916" w14:textId="2826DD00" w:rsidR="00364F6F" w:rsidRDefault="00364F6F" w:rsidP="00364F6F">
      <w:r>
        <w:t>Минимальные т</w:t>
      </w:r>
      <w:r w:rsidRPr="00055297">
        <w:t xml:space="preserve">ребования к закупаемым ПК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</w:t>
      </w:r>
      <w:r w:rsidRPr="00644BC4">
        <w:t>указываются</w:t>
      </w:r>
      <w:r w:rsidRPr="00055297">
        <w:t xml:space="preserve"> в </w:t>
      </w:r>
      <w:r w:rsidR="002C6CA5">
        <w:t>Бюллетене</w:t>
      </w:r>
      <w:r w:rsidRPr="00055297">
        <w:t>.</w:t>
      </w:r>
    </w:p>
    <w:p w14:paraId="165336E2" w14:textId="77777777" w:rsidR="00743233" w:rsidRDefault="00743233" w:rsidP="00364F6F">
      <w:pPr>
        <w:rPr>
          <w:szCs w:val="24"/>
        </w:rPr>
      </w:pPr>
    </w:p>
    <w:p w14:paraId="1431723C" w14:textId="77777777" w:rsidR="00584622" w:rsidRPr="00055297" w:rsidRDefault="00584622" w:rsidP="00364F6F">
      <w:pPr>
        <w:rPr>
          <w:szCs w:val="24"/>
        </w:rPr>
      </w:pPr>
    </w:p>
    <w:p w14:paraId="6DEC2277" w14:textId="464CF66A" w:rsidR="00B30B11" w:rsidRPr="00C2735F" w:rsidRDefault="00E1419A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166" w:name="_Toc31703627"/>
      <w:bookmarkStart w:id="167" w:name="_Toc45123395"/>
      <w:bookmarkEnd w:id="160"/>
      <w:bookmarkEnd w:id="161"/>
      <w:r w:rsidRPr="004E1C50">
        <w:rPr>
          <w:rFonts w:eastAsia="Calibri" w:cs="Arial"/>
          <w:caps w:val="0"/>
          <w:sz w:val="24"/>
        </w:rPr>
        <w:t>П</w:t>
      </w:r>
      <w:r w:rsidR="005059B0" w:rsidRPr="004E1C50">
        <w:rPr>
          <w:rFonts w:eastAsia="Calibri" w:cs="Arial"/>
          <w:caps w:val="0"/>
          <w:sz w:val="24"/>
        </w:rPr>
        <w:t xml:space="preserve">ЕРСОНАЛЬНЫЙ </w:t>
      </w:r>
      <w:r w:rsidRPr="004E1C50">
        <w:rPr>
          <w:rFonts w:eastAsia="Calibri" w:cs="Arial"/>
          <w:caps w:val="0"/>
          <w:sz w:val="24"/>
        </w:rPr>
        <w:t>К</w:t>
      </w:r>
      <w:r w:rsidR="005059B0" w:rsidRPr="004E1C50">
        <w:rPr>
          <w:rFonts w:eastAsia="Calibri" w:cs="Arial"/>
          <w:caps w:val="0"/>
          <w:sz w:val="24"/>
        </w:rPr>
        <w:t>ОМПЬЮТЕР</w:t>
      </w:r>
      <w:r w:rsidR="008228C7" w:rsidRPr="004E1C50">
        <w:rPr>
          <w:rFonts w:eastAsia="Calibri" w:cs="Arial"/>
          <w:caps w:val="0"/>
          <w:sz w:val="24"/>
        </w:rPr>
        <w:t xml:space="preserve"> ПЕРЕНОСНОЙ</w:t>
      </w:r>
      <w:bookmarkEnd w:id="166"/>
      <w:bookmarkEnd w:id="167"/>
    </w:p>
    <w:p w14:paraId="085BBF13" w14:textId="77777777" w:rsidR="00B30B11" w:rsidRDefault="00B30B11" w:rsidP="00083307">
      <w:pPr>
        <w:pStyle w:val="S4"/>
        <w:keepNext/>
        <w:keepLines/>
        <w:widowControl/>
      </w:pPr>
    </w:p>
    <w:p w14:paraId="13221EF5" w14:textId="77777777" w:rsidR="00584622" w:rsidRDefault="00584622" w:rsidP="00083307">
      <w:pPr>
        <w:pStyle w:val="S4"/>
        <w:keepNext/>
        <w:keepLines/>
        <w:widowControl/>
      </w:pPr>
    </w:p>
    <w:p w14:paraId="42BDF7FF" w14:textId="6747DA9A" w:rsidR="00B30B11" w:rsidRPr="008B49D5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68" w:name="_Toc421740016"/>
      <w:bookmarkStart w:id="169" w:name="_Toc423017971"/>
      <w:bookmarkStart w:id="170" w:name="_Toc23170214"/>
      <w:bookmarkStart w:id="171" w:name="_Toc31703628"/>
      <w:bookmarkStart w:id="172" w:name="_Toc45123396"/>
      <w:r w:rsidRPr="003F4D4B">
        <w:rPr>
          <w:caps w:val="0"/>
        </w:rPr>
        <w:t xml:space="preserve">МИНИМАЛЬНЫЕ ТРЕБОВАНИЯ К </w:t>
      </w:r>
      <w:r w:rsidR="00E1419A">
        <w:rPr>
          <w:caps w:val="0"/>
        </w:rPr>
        <w:t>П</w:t>
      </w:r>
      <w:r w:rsidR="00323285">
        <w:rPr>
          <w:caps w:val="0"/>
        </w:rPr>
        <w:t xml:space="preserve">ЕРСОНАЛЬНЫМ </w:t>
      </w:r>
      <w:r w:rsidR="00E1419A">
        <w:rPr>
          <w:caps w:val="0"/>
        </w:rPr>
        <w:t>К</w:t>
      </w:r>
      <w:r w:rsidR="00323285">
        <w:rPr>
          <w:caps w:val="0"/>
        </w:rPr>
        <w:t>ОМПЬЮТЕРАМ</w:t>
      </w:r>
      <w:r w:rsidR="00934C50" w:rsidRPr="00934C50">
        <w:rPr>
          <w:caps w:val="0"/>
        </w:rPr>
        <w:t xml:space="preserve"> </w:t>
      </w:r>
      <w:r w:rsidR="00934C50">
        <w:rPr>
          <w:caps w:val="0"/>
        </w:rPr>
        <w:t>ПЕРЕНОСНЫМ</w:t>
      </w:r>
      <w:r w:rsidRPr="003F4D4B">
        <w:rPr>
          <w:caps w:val="0"/>
        </w:rPr>
        <w:t>, НАХОДЯЩИМСЯ В ЭКСПЛУАТАЦИИ</w:t>
      </w:r>
      <w:bookmarkEnd w:id="168"/>
      <w:bookmarkEnd w:id="169"/>
      <w:bookmarkEnd w:id="170"/>
      <w:bookmarkEnd w:id="171"/>
      <w:bookmarkEnd w:id="172"/>
    </w:p>
    <w:p w14:paraId="0CDFBF0B" w14:textId="77777777" w:rsidR="00B30B11" w:rsidRPr="00055297" w:rsidRDefault="00B30B11" w:rsidP="00B30B11">
      <w:pPr>
        <w:pStyle w:val="S4"/>
      </w:pPr>
    </w:p>
    <w:p w14:paraId="7EB0AE75" w14:textId="58F2EB37" w:rsidR="00B30B11" w:rsidRDefault="00B30B11" w:rsidP="00B30B11">
      <w:pPr>
        <w:pStyle w:val="S4"/>
      </w:pPr>
      <w:r w:rsidRPr="00055297">
        <w:t>АРМ пользователей, укомплектованные ПК</w:t>
      </w:r>
      <w:r w:rsidR="00E367B2" w:rsidRPr="00E367B2">
        <w:t xml:space="preserve"> </w:t>
      </w:r>
      <w:r w:rsidR="00AA081A" w:rsidRPr="00055297">
        <w:t>переносными</w:t>
      </w:r>
      <w:r w:rsidR="00AA081A">
        <w:t>,</w:t>
      </w:r>
      <w:r w:rsidRPr="00055297">
        <w:t xml:space="preserve"> должны удовлетворять минимальным требованиям, </w:t>
      </w:r>
      <w:r>
        <w:t>которые указываются</w:t>
      </w:r>
      <w:r w:rsidRPr="00055297">
        <w:t xml:space="preserve"> в Бюллетен</w:t>
      </w:r>
      <w:r w:rsidR="0032447A">
        <w:t>е</w:t>
      </w:r>
      <w:r w:rsidRPr="00EB3391">
        <w:t>.</w:t>
      </w:r>
      <w:r w:rsidR="00DD1B2C" w:rsidRPr="00EB3391">
        <w:t xml:space="preserve"> </w:t>
      </w:r>
      <w:r w:rsidR="00DD1B2C" w:rsidRPr="00092062">
        <w:t xml:space="preserve">Перед выдачей пользователю переносные </w:t>
      </w:r>
      <w:r w:rsidR="00092062" w:rsidRPr="00092062">
        <w:t xml:space="preserve">ПК </w:t>
      </w:r>
      <w:r w:rsidR="00DD1B2C" w:rsidRPr="00092062">
        <w:t>должны быть настроены службой поддержки пользователей.</w:t>
      </w:r>
    </w:p>
    <w:p w14:paraId="71A0BB38" w14:textId="77777777" w:rsidR="00092062" w:rsidRDefault="00092062" w:rsidP="00B30B11"/>
    <w:p w14:paraId="2A47D9CC" w14:textId="7F93CBB9" w:rsidR="00D86EFC" w:rsidRDefault="00B30B11" w:rsidP="00B30B11">
      <w:r w:rsidRPr="00055297">
        <w:t>ПК</w:t>
      </w:r>
      <w:r w:rsidR="00E367B2" w:rsidRPr="00E367B2">
        <w:t xml:space="preserve"> </w:t>
      </w:r>
      <w:r w:rsidR="00E367B2">
        <w:t>п</w:t>
      </w:r>
      <w:r w:rsidR="00E367B2" w:rsidRPr="00055297">
        <w:t>ереносные</w:t>
      </w:r>
      <w:r w:rsidRPr="00055297">
        <w:t>, не удовлетворяющие приведенным минимальным требованиям</w:t>
      </w:r>
      <w:r w:rsidR="00042BD3">
        <w:t>,</w:t>
      </w:r>
      <w:r w:rsidR="00042BD3" w:rsidRPr="00042BD3">
        <w:t xml:space="preserve"> указанным в Бюллетене, подлежат плановой замене.</w:t>
      </w:r>
    </w:p>
    <w:p w14:paraId="7DDEBBEA" w14:textId="77777777" w:rsidR="00B30B11" w:rsidRDefault="00B30B11" w:rsidP="00B30B11"/>
    <w:p w14:paraId="688D2A2A" w14:textId="77777777" w:rsidR="005059B0" w:rsidRPr="00E915D4" w:rsidRDefault="005059B0" w:rsidP="009B3998">
      <w:pPr>
        <w:pStyle w:val="S4"/>
      </w:pPr>
    </w:p>
    <w:p w14:paraId="3B209806" w14:textId="47E97EC2" w:rsidR="00B30B11" w:rsidRPr="008B49D5" w:rsidRDefault="00B97817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73" w:name="_Toc31703629"/>
      <w:bookmarkStart w:id="174" w:name="_Ref43123512"/>
      <w:bookmarkStart w:id="175" w:name="_Toc45123397"/>
      <w:r>
        <w:rPr>
          <w:caps w:val="0"/>
        </w:rPr>
        <w:t>П</w:t>
      </w:r>
      <w:r w:rsidR="00323285">
        <w:rPr>
          <w:caps w:val="0"/>
        </w:rPr>
        <w:t xml:space="preserve">ЕРСОНАЛЬНЫЙ </w:t>
      </w:r>
      <w:r>
        <w:rPr>
          <w:caps w:val="0"/>
        </w:rPr>
        <w:t>К</w:t>
      </w:r>
      <w:r w:rsidR="00323285">
        <w:rPr>
          <w:caps w:val="0"/>
        </w:rPr>
        <w:t>ОМПЬЮТЕР</w:t>
      </w:r>
      <w:r w:rsidR="00D47286" w:rsidRPr="00D47286">
        <w:rPr>
          <w:caps w:val="0"/>
        </w:rPr>
        <w:t xml:space="preserve"> </w:t>
      </w:r>
      <w:r w:rsidR="00E367B2">
        <w:rPr>
          <w:caps w:val="0"/>
        </w:rPr>
        <w:t xml:space="preserve">ПЕРЕНОСНОЙ </w:t>
      </w:r>
      <w:r w:rsidR="00D47286">
        <w:rPr>
          <w:caps w:val="0"/>
        </w:rPr>
        <w:t>СТАНДАРТНЫЙ</w:t>
      </w:r>
      <w:bookmarkEnd w:id="173"/>
      <w:bookmarkEnd w:id="174"/>
      <w:bookmarkEnd w:id="175"/>
    </w:p>
    <w:p w14:paraId="6C74E223" w14:textId="77777777" w:rsidR="00B30B11" w:rsidRPr="00055297" w:rsidRDefault="00B30B11" w:rsidP="00B30B11"/>
    <w:p w14:paraId="5B144F40" w14:textId="13EC9FDA" w:rsidR="00B30B11" w:rsidRPr="00055297" w:rsidRDefault="00B30B11" w:rsidP="00B30B11">
      <w:r w:rsidRPr="00055297">
        <w:t xml:space="preserve">К </w:t>
      </w:r>
      <w:r w:rsidR="00E367B2">
        <w:t>данной</w:t>
      </w:r>
      <w:r w:rsidR="00E367B2" w:rsidRPr="00055297">
        <w:t xml:space="preserve"> </w:t>
      </w:r>
      <w:r w:rsidRPr="00055297">
        <w:t xml:space="preserve">категории относится ПК </w:t>
      </w:r>
      <w:r w:rsidR="00E367B2">
        <w:t>переносной</w:t>
      </w:r>
      <w:r w:rsidRPr="00055297">
        <w:t xml:space="preserve">, предназначенный для </w:t>
      </w:r>
      <w:r>
        <w:t xml:space="preserve">решения </w:t>
      </w:r>
      <w:r w:rsidRPr="00055297">
        <w:t>управленческих или административных задач в офис</w:t>
      </w:r>
      <w:r w:rsidR="00585D33">
        <w:t>е</w:t>
      </w:r>
      <w:r w:rsidRPr="00055297">
        <w:t xml:space="preserve"> и за его пределами, обеспечивающий </w:t>
      </w:r>
      <w:r w:rsidRPr="00055297">
        <w:lastRenderedPageBreak/>
        <w:t>стабильную работу ПО, входящ</w:t>
      </w:r>
      <w:r w:rsidR="00E367B2">
        <w:t>его</w:t>
      </w:r>
      <w:r w:rsidRPr="00055297">
        <w:t xml:space="preserve"> в состав </w:t>
      </w:r>
      <w:r w:rsidR="00693159">
        <w:rPr>
          <w:lang w:val="en-US"/>
        </w:rPr>
        <w:t>SOE</w:t>
      </w:r>
      <w:r w:rsidRPr="00055297">
        <w:t xml:space="preserve"> (п</w:t>
      </w:r>
      <w:r w:rsidR="00CF57C0">
        <w:t>.</w:t>
      </w:r>
      <w:r w:rsidRPr="00055297">
        <w:t xml:space="preserve"> </w:t>
      </w:r>
      <w:r w:rsidR="005A759B">
        <w:fldChar w:fldCharType="begin"/>
      </w:r>
      <w:r w:rsidR="005A759B">
        <w:instrText xml:space="preserve"> REF _Ref31214928 \r \h </w:instrText>
      </w:r>
      <w:r w:rsidR="005A759B">
        <w:fldChar w:fldCharType="separate"/>
      </w:r>
      <w:r w:rsidR="005A759B">
        <w:t>3.12.1</w:t>
      </w:r>
      <w:r w:rsidR="005A759B">
        <w:fldChar w:fldCharType="end"/>
      </w:r>
      <w:r w:rsidRPr="00055297">
        <w:t xml:space="preserve"> </w:t>
      </w:r>
      <w:r w:rsidR="00B4564D" w:rsidRPr="00055297">
        <w:t>настоящ</w:t>
      </w:r>
      <w:r w:rsidR="00B4564D">
        <w:t>их</w:t>
      </w:r>
      <w:r w:rsidR="00B4564D" w:rsidRPr="00055297">
        <w:t xml:space="preserve"> </w:t>
      </w:r>
      <w:r w:rsidR="005104F3">
        <w:t>Методических указаний</w:t>
      </w:r>
      <w:r w:rsidRPr="00055297">
        <w:t>).</w:t>
      </w:r>
    </w:p>
    <w:p w14:paraId="353131E0" w14:textId="77777777" w:rsidR="00B30B11" w:rsidRPr="00055297" w:rsidRDefault="00B30B11" w:rsidP="00B30B11"/>
    <w:p w14:paraId="3B53403B" w14:textId="5C19F545" w:rsidR="00B30B11" w:rsidRPr="00055297" w:rsidRDefault="00B30B11" w:rsidP="00B30B11">
      <w:pPr>
        <w:pStyle w:val="S4"/>
      </w:pPr>
      <w:r>
        <w:t>Минимальные т</w:t>
      </w:r>
      <w:r w:rsidRPr="00055297">
        <w:t xml:space="preserve">ребования к закупаемым </w:t>
      </w:r>
      <w:r>
        <w:t xml:space="preserve">ПК </w:t>
      </w:r>
      <w:r w:rsidR="00E367B2">
        <w:t>данной</w:t>
      </w:r>
      <w:r w:rsidR="00E367B2" w:rsidRPr="00055297">
        <w:t xml:space="preserve"> </w:t>
      </w:r>
      <w:r>
        <w:t xml:space="preserve">категории </w:t>
      </w:r>
      <w:r w:rsidRPr="00644BC4">
        <w:t>указываются</w:t>
      </w:r>
      <w:r>
        <w:t xml:space="preserve"> в </w:t>
      </w:r>
      <w:r w:rsidRPr="00055297">
        <w:t>Бюллетен</w:t>
      </w:r>
      <w:r w:rsidR="0032447A">
        <w:t>е</w:t>
      </w:r>
      <w:r w:rsidRPr="00055297">
        <w:t>.</w:t>
      </w:r>
    </w:p>
    <w:p w14:paraId="0EC5C1EF" w14:textId="27E81C39" w:rsidR="003759D2" w:rsidRPr="0059791E" w:rsidRDefault="003759D2" w:rsidP="0059791E">
      <w:bookmarkStart w:id="176" w:name="_Toc421740019"/>
      <w:bookmarkStart w:id="177" w:name="_Toc423017974"/>
      <w:bookmarkStart w:id="178" w:name="_Toc23170217"/>
    </w:p>
    <w:p w14:paraId="779EE5C1" w14:textId="77777777" w:rsidR="00B10CE9" w:rsidRPr="0059791E" w:rsidRDefault="00B10CE9" w:rsidP="0059791E"/>
    <w:p w14:paraId="4CF2D25F" w14:textId="7A367B3D" w:rsidR="00B30B11" w:rsidRPr="008B49D5" w:rsidRDefault="00323285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79" w:name="_Toc31703630"/>
      <w:bookmarkStart w:id="180" w:name="_Ref43112510"/>
      <w:bookmarkStart w:id="181" w:name="_Ref43123145"/>
      <w:bookmarkStart w:id="182" w:name="_Toc45123398"/>
      <w:bookmarkEnd w:id="176"/>
      <w:bookmarkEnd w:id="177"/>
      <w:bookmarkEnd w:id="178"/>
      <w:r>
        <w:rPr>
          <w:caps w:val="0"/>
        </w:rPr>
        <w:t>ПЕРСОНАЛЬНЫЙ КОМПЬЮТЕР</w:t>
      </w:r>
      <w:r w:rsidR="00E367B2" w:rsidRPr="006E16FB">
        <w:rPr>
          <w:caps w:val="0"/>
        </w:rPr>
        <w:t xml:space="preserve"> </w:t>
      </w:r>
      <w:bookmarkEnd w:id="179"/>
      <w:r w:rsidR="00E067E7">
        <w:rPr>
          <w:caps w:val="0"/>
        </w:rPr>
        <w:t>ПЕРЕНОСНОЙ</w:t>
      </w:r>
      <w:r w:rsidR="00E067E7" w:rsidRPr="00E367B2">
        <w:rPr>
          <w:caps w:val="0"/>
        </w:rPr>
        <w:t xml:space="preserve"> </w:t>
      </w:r>
      <w:r w:rsidR="00E067E7" w:rsidRPr="00055297">
        <w:rPr>
          <w:caps w:val="0"/>
        </w:rPr>
        <w:t>ОБЛЕГЧЕННЫЙ</w:t>
      </w:r>
      <w:bookmarkEnd w:id="180"/>
      <w:bookmarkEnd w:id="181"/>
      <w:bookmarkEnd w:id="182"/>
    </w:p>
    <w:p w14:paraId="1A7D5929" w14:textId="77777777" w:rsidR="00B30B11" w:rsidRPr="00055297" w:rsidRDefault="00B30B11" w:rsidP="00B30B11"/>
    <w:p w14:paraId="55D23AC8" w14:textId="2B394962" w:rsidR="00B30B11" w:rsidRPr="00055297" w:rsidRDefault="00B30B11" w:rsidP="00B30B11">
      <w:r w:rsidRPr="00055297">
        <w:t xml:space="preserve">К </w:t>
      </w:r>
      <w:r w:rsidR="00957AB1">
        <w:t>данной</w:t>
      </w:r>
      <w:r w:rsidR="00957AB1" w:rsidRPr="00055297">
        <w:t xml:space="preserve"> </w:t>
      </w:r>
      <w:r w:rsidRPr="00055297">
        <w:t>категории относится ПК</w:t>
      </w:r>
      <w:r w:rsidR="00957AB1">
        <w:t xml:space="preserve"> переносной</w:t>
      </w:r>
      <w:r w:rsidRPr="00055297">
        <w:t xml:space="preserve">, имеющий малый вес и компактные размеры, предназначенный для </w:t>
      </w:r>
      <w:r>
        <w:t>решения</w:t>
      </w:r>
      <w:r w:rsidRPr="00055297">
        <w:t xml:space="preserve"> управленческих или административных задач в офис</w:t>
      </w:r>
      <w:r w:rsidR="003B4ABB">
        <w:t>е</w:t>
      </w:r>
      <w:r w:rsidRPr="00055297">
        <w:t xml:space="preserve"> и за его пределами, обеспечивающий стабильную работу ПО, входящ</w:t>
      </w:r>
      <w:r w:rsidR="00567A44">
        <w:t>его</w:t>
      </w:r>
      <w:r w:rsidRPr="00055297">
        <w:t xml:space="preserve"> в состав </w:t>
      </w:r>
      <w:r w:rsidR="00693159">
        <w:rPr>
          <w:lang w:val="en-US"/>
        </w:rPr>
        <w:t>SOE</w:t>
      </w:r>
      <w:r w:rsidRPr="00055297">
        <w:t xml:space="preserve"> (п</w:t>
      </w:r>
      <w:r w:rsidR="00CF57C0">
        <w:t>.</w:t>
      </w:r>
      <w:r w:rsidR="00D47D1F">
        <w:rPr>
          <w:lang w:val="en-US"/>
        </w:rPr>
        <w:t> </w:t>
      </w:r>
      <w:r w:rsidR="005A759B">
        <w:fldChar w:fldCharType="begin"/>
      </w:r>
      <w:r w:rsidR="005A759B">
        <w:instrText xml:space="preserve"> REF _Ref31214936 \r \h </w:instrText>
      </w:r>
      <w:r w:rsidR="005A759B">
        <w:fldChar w:fldCharType="separate"/>
      </w:r>
      <w:r w:rsidR="005A759B">
        <w:t>3.12.1</w:t>
      </w:r>
      <w:r w:rsidR="005A759B">
        <w:fldChar w:fldCharType="end"/>
      </w:r>
      <w:r w:rsidR="00D47D1F">
        <w:rPr>
          <w:lang w:val="en-US"/>
        </w:rPr>
        <w:t> </w:t>
      </w:r>
      <w:r w:rsidR="006C1D2C" w:rsidRPr="00055297">
        <w:t>настоящ</w:t>
      </w:r>
      <w:r w:rsidR="006C1D2C">
        <w:t>их</w:t>
      </w:r>
      <w:r w:rsidR="006C1D2C" w:rsidRPr="00055297">
        <w:t xml:space="preserve"> </w:t>
      </w:r>
      <w:r w:rsidR="005104F3">
        <w:t>Методических указаний</w:t>
      </w:r>
      <w:r w:rsidRPr="00055297">
        <w:t>).</w:t>
      </w:r>
    </w:p>
    <w:p w14:paraId="7D25F008" w14:textId="77777777" w:rsidR="00B30B11" w:rsidRPr="00055297" w:rsidRDefault="00B30B11" w:rsidP="00B30B11"/>
    <w:p w14:paraId="337659E5" w14:textId="4A241A5A" w:rsidR="00B30B11" w:rsidRPr="00644BC4" w:rsidRDefault="00B30B11" w:rsidP="00B30B11">
      <w:pPr>
        <w:pStyle w:val="S4"/>
      </w:pPr>
      <w:r>
        <w:t>Минимальные т</w:t>
      </w:r>
      <w:r w:rsidRPr="00055297">
        <w:t xml:space="preserve">ребования к закупаемым </w:t>
      </w:r>
      <w:r>
        <w:t xml:space="preserve">ПК </w:t>
      </w:r>
      <w:r w:rsidR="00957AB1">
        <w:t>данной</w:t>
      </w:r>
      <w:r w:rsidR="00957AB1" w:rsidRPr="00055297">
        <w:t xml:space="preserve"> </w:t>
      </w:r>
      <w:r>
        <w:t xml:space="preserve">категории </w:t>
      </w:r>
      <w:r w:rsidRPr="00644BC4">
        <w:t>указываются в Бюллетен</w:t>
      </w:r>
      <w:r w:rsidR="00CD7A6E">
        <w:t>е</w:t>
      </w:r>
      <w:r w:rsidRPr="00644BC4">
        <w:t>.</w:t>
      </w:r>
    </w:p>
    <w:p w14:paraId="19795219" w14:textId="77777777" w:rsidR="0059791E" w:rsidRPr="0059791E" w:rsidRDefault="0059791E" w:rsidP="0059791E"/>
    <w:p w14:paraId="5E4F5163" w14:textId="77777777" w:rsidR="0059791E" w:rsidRPr="0059791E" w:rsidRDefault="0059791E" w:rsidP="0059791E"/>
    <w:p w14:paraId="3F548235" w14:textId="3E168A30" w:rsidR="00B30B11" w:rsidRPr="008B49D5" w:rsidRDefault="00323285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183" w:name="_Toc31703631"/>
      <w:bookmarkStart w:id="184" w:name="_Ref43123572"/>
      <w:bookmarkStart w:id="185" w:name="_Toc45123399"/>
      <w:bookmarkStart w:id="186" w:name="_Ref47525793"/>
      <w:r>
        <w:rPr>
          <w:caps w:val="0"/>
        </w:rPr>
        <w:t>ПЕРСОНАЛЬНЫЙ КОМПЬЮТЕР</w:t>
      </w:r>
      <w:r w:rsidR="00957AB1" w:rsidRPr="00957AB1">
        <w:rPr>
          <w:caps w:val="0"/>
        </w:rPr>
        <w:t xml:space="preserve"> </w:t>
      </w:r>
      <w:r w:rsidR="00957AB1">
        <w:rPr>
          <w:caps w:val="0"/>
        </w:rPr>
        <w:t>ПЕРЕНОСНОЙ</w:t>
      </w:r>
      <w:r w:rsidR="00957AB1" w:rsidRPr="00957AB1">
        <w:rPr>
          <w:caps w:val="0"/>
        </w:rPr>
        <w:t xml:space="preserve"> </w:t>
      </w:r>
      <w:r w:rsidR="00957AB1">
        <w:rPr>
          <w:caps w:val="0"/>
        </w:rPr>
        <w:t>СПЕЦИАЛИЗИРОВАННЫЙ</w:t>
      </w:r>
      <w:bookmarkEnd w:id="183"/>
      <w:bookmarkEnd w:id="184"/>
      <w:bookmarkEnd w:id="185"/>
      <w:bookmarkEnd w:id="186"/>
    </w:p>
    <w:p w14:paraId="2814022C" w14:textId="77777777" w:rsidR="00B30B11" w:rsidRPr="00644BC4" w:rsidRDefault="00B30B11" w:rsidP="00237218">
      <w:pPr>
        <w:keepNext/>
        <w:keepLines/>
      </w:pPr>
    </w:p>
    <w:p w14:paraId="22A42070" w14:textId="4FC0F989" w:rsidR="00B30B11" w:rsidRPr="00644BC4" w:rsidRDefault="00B30B11" w:rsidP="00B30B11">
      <w:r w:rsidRPr="00644BC4">
        <w:t xml:space="preserve">К </w:t>
      </w:r>
      <w:r w:rsidR="00957AB1">
        <w:t>данной</w:t>
      </w:r>
      <w:r w:rsidR="00957AB1" w:rsidRPr="00055297">
        <w:t xml:space="preserve"> </w:t>
      </w:r>
      <w:r w:rsidRPr="00644BC4">
        <w:t>категории относится ПК</w:t>
      </w:r>
      <w:r w:rsidR="006C2808">
        <w:t xml:space="preserve"> переносной</w:t>
      </w:r>
      <w:r w:rsidRPr="00644BC4">
        <w:t xml:space="preserve">, предназначенный для </w:t>
      </w:r>
      <w:r>
        <w:t xml:space="preserve">решения ресурсоемких </w:t>
      </w:r>
      <w:r w:rsidRPr="00644BC4">
        <w:t>производственных задач в офис</w:t>
      </w:r>
      <w:r w:rsidR="004012DF">
        <w:t>е</w:t>
      </w:r>
      <w:r w:rsidRPr="00644BC4">
        <w:t xml:space="preserve"> и за его пределами</w:t>
      </w:r>
      <w:r>
        <w:t>, имеющий повышенные технические характеристики (размер экрана, производительность, объем оперативной памяти, объем жесткого диска)</w:t>
      </w:r>
      <w:r w:rsidRPr="00644BC4">
        <w:t>, обеспечивающий стабильную работу ПО, входящ</w:t>
      </w:r>
      <w:r w:rsidR="003B55DA">
        <w:t>его</w:t>
      </w:r>
      <w:r w:rsidRPr="00644BC4">
        <w:t xml:space="preserve"> в состав </w:t>
      </w:r>
      <w:r w:rsidR="00693159">
        <w:rPr>
          <w:lang w:val="en-US"/>
        </w:rPr>
        <w:t>SOE</w:t>
      </w:r>
      <w:r w:rsidRPr="00644BC4">
        <w:t xml:space="preserve"> (п</w:t>
      </w:r>
      <w:r w:rsidR="00CF57C0">
        <w:t>.</w:t>
      </w:r>
      <w:r w:rsidR="007A0B30">
        <w:t> </w:t>
      </w:r>
      <w:r w:rsidR="002A3968">
        <w:fldChar w:fldCharType="begin"/>
      </w:r>
      <w:r w:rsidR="002A3968">
        <w:instrText xml:space="preserve"> REF _Ref31214562 \r \h </w:instrText>
      </w:r>
      <w:r w:rsidR="002A3968">
        <w:fldChar w:fldCharType="separate"/>
      </w:r>
      <w:r w:rsidR="008B2A4E">
        <w:t>3.12.1</w:t>
      </w:r>
      <w:r w:rsidR="002A3968">
        <w:fldChar w:fldCharType="end"/>
      </w:r>
      <w:r w:rsidR="007A0B30">
        <w:t>.</w:t>
      </w:r>
      <w:r w:rsidRPr="00644BC4">
        <w:t xml:space="preserve"> </w:t>
      </w:r>
      <w:r w:rsidR="00972203" w:rsidRPr="00055297">
        <w:t>настоящ</w:t>
      </w:r>
      <w:r w:rsidR="00972203">
        <w:t>их</w:t>
      </w:r>
      <w:r w:rsidR="00972203" w:rsidRPr="00055297">
        <w:t xml:space="preserve"> </w:t>
      </w:r>
      <w:r w:rsidR="005104F3">
        <w:t>Методических указаний</w:t>
      </w:r>
      <w:r w:rsidRPr="00644BC4">
        <w:t>)</w:t>
      </w:r>
      <w:r>
        <w:t xml:space="preserve">, </w:t>
      </w:r>
      <w:r w:rsidRPr="00055297">
        <w:t>и дополнительн</w:t>
      </w:r>
      <w:r w:rsidR="003B55DA">
        <w:t>ого</w:t>
      </w:r>
      <w:r w:rsidRPr="00055297">
        <w:t xml:space="preserve"> ПО (п</w:t>
      </w:r>
      <w:r w:rsidR="00CF57C0">
        <w:t>.</w:t>
      </w:r>
      <w:r w:rsidR="002A3968">
        <w:t xml:space="preserve"> </w:t>
      </w:r>
      <w:r w:rsidR="002A3968">
        <w:fldChar w:fldCharType="begin"/>
      </w:r>
      <w:r w:rsidR="002A3968">
        <w:instrText xml:space="preserve"> REF _Ref31214579 \r \h </w:instrText>
      </w:r>
      <w:r w:rsidR="002A3968">
        <w:fldChar w:fldCharType="separate"/>
      </w:r>
      <w:r w:rsidR="002A3968">
        <w:t>3.12.2</w:t>
      </w:r>
      <w:r w:rsidR="002A3968">
        <w:fldChar w:fldCharType="end"/>
      </w:r>
      <w:r w:rsidR="007A0B30">
        <w:t>.</w:t>
      </w:r>
      <w:r w:rsidR="002A3968">
        <w:t xml:space="preserve"> </w:t>
      </w:r>
      <w:r w:rsidR="00972203" w:rsidRPr="00055297">
        <w:t>настоящ</w:t>
      </w:r>
      <w:r w:rsidR="00972203">
        <w:t>их</w:t>
      </w:r>
      <w:r w:rsidR="00972203" w:rsidRPr="00055297">
        <w:t xml:space="preserve"> </w:t>
      </w:r>
      <w:r w:rsidR="005104F3">
        <w:t>Методических указаний</w:t>
      </w:r>
      <w:r w:rsidRPr="00055297">
        <w:t>)</w:t>
      </w:r>
      <w:r w:rsidRPr="00644BC4">
        <w:t>.</w:t>
      </w:r>
    </w:p>
    <w:p w14:paraId="0D7D22FC" w14:textId="77777777" w:rsidR="00B30B11" w:rsidRPr="00644BC4" w:rsidRDefault="00B30B11" w:rsidP="00B30B11"/>
    <w:p w14:paraId="14B3DD2A" w14:textId="001CFB21" w:rsidR="00B30B11" w:rsidRPr="00055297" w:rsidRDefault="00B30B11" w:rsidP="00B30B11">
      <w:pPr>
        <w:pStyle w:val="S4"/>
      </w:pPr>
      <w:r>
        <w:t>Минимальные т</w:t>
      </w:r>
      <w:r w:rsidRPr="00644BC4">
        <w:t xml:space="preserve">ребования к закупаемым ПК </w:t>
      </w:r>
      <w:r w:rsidR="002B50A9">
        <w:t>данной</w:t>
      </w:r>
      <w:r w:rsidR="002B50A9" w:rsidRPr="00055297">
        <w:t xml:space="preserve"> </w:t>
      </w:r>
      <w:r w:rsidRPr="00644BC4">
        <w:t>категории указываются в Бюллетен</w:t>
      </w:r>
      <w:r w:rsidR="00234652">
        <w:t>е</w:t>
      </w:r>
      <w:r w:rsidRPr="00644BC4">
        <w:t>.</w:t>
      </w:r>
    </w:p>
    <w:p w14:paraId="325E1AE0" w14:textId="77777777" w:rsidR="00B30B11" w:rsidRDefault="00B30B11" w:rsidP="00B30B11">
      <w:pPr>
        <w:rPr>
          <w:szCs w:val="24"/>
        </w:rPr>
      </w:pPr>
    </w:p>
    <w:p w14:paraId="0A978107" w14:textId="77777777" w:rsidR="005059B0" w:rsidRPr="00055297" w:rsidRDefault="005059B0" w:rsidP="00083307">
      <w:pPr>
        <w:widowControl w:val="0"/>
        <w:rPr>
          <w:szCs w:val="24"/>
        </w:rPr>
      </w:pPr>
    </w:p>
    <w:p w14:paraId="77B5E044" w14:textId="77777777" w:rsidR="00092062" w:rsidRPr="00C2735F" w:rsidRDefault="00002D72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187" w:name="_Toc31703632"/>
      <w:bookmarkStart w:id="188" w:name="_Ref43112147"/>
      <w:bookmarkStart w:id="189" w:name="_Ref43113908"/>
      <w:bookmarkStart w:id="190" w:name="_Ref43122978"/>
      <w:bookmarkStart w:id="191" w:name="_Ref43123253"/>
      <w:bookmarkStart w:id="192" w:name="_Ref43123360"/>
      <w:bookmarkStart w:id="193" w:name="_Ref43123470"/>
      <w:bookmarkStart w:id="194" w:name="_Toc45123400"/>
      <w:bookmarkStart w:id="195" w:name="_Toc359941346"/>
      <w:bookmarkStart w:id="196" w:name="_Toc415129056"/>
      <w:bookmarkStart w:id="197" w:name="_Toc415141196"/>
      <w:bookmarkStart w:id="198" w:name="_Toc421740021"/>
      <w:bookmarkStart w:id="199" w:name="_Toc423017976"/>
      <w:bookmarkStart w:id="200" w:name="_Toc23170219"/>
      <w:r w:rsidRPr="004E1C50">
        <w:rPr>
          <w:rFonts w:eastAsia="Calibri" w:cs="Arial"/>
          <w:caps w:val="0"/>
          <w:sz w:val="24"/>
        </w:rPr>
        <w:t>ТОНКИЙ КЛИЕНТ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14:paraId="4986D368" w14:textId="77777777" w:rsidR="00092062" w:rsidRDefault="00092062" w:rsidP="00092062"/>
    <w:p w14:paraId="5771B33A" w14:textId="54690B28" w:rsidR="00396933" w:rsidRPr="00092062" w:rsidRDefault="00512AEA" w:rsidP="00092062">
      <w:r w:rsidRPr="00092062">
        <w:t>Тонкие клиенты используются для организаци</w:t>
      </w:r>
      <w:r w:rsidR="00CE44D6" w:rsidRPr="00092062">
        <w:t>и</w:t>
      </w:r>
      <w:r w:rsidRPr="00092062">
        <w:t xml:space="preserve"> сессии с терминальным сервером.</w:t>
      </w:r>
      <w:r w:rsidR="00CE44D6" w:rsidRPr="00092062">
        <w:t xml:space="preserve"> Такая сессия позволяет пользователям работать</w:t>
      </w:r>
      <w:r w:rsidR="00092062">
        <w:t>,</w:t>
      </w:r>
      <w:r w:rsidR="00CE44D6" w:rsidRPr="00092062">
        <w:t xml:space="preserve"> используя мощности терминального сервера.</w:t>
      </w:r>
      <w:r w:rsidRPr="00092062">
        <w:t xml:space="preserve"> Используется как альтернатива ПК стационарному.</w:t>
      </w:r>
    </w:p>
    <w:p w14:paraId="1B2B2534" w14:textId="77777777" w:rsidR="00396933" w:rsidRDefault="00396933" w:rsidP="00396933">
      <w:pPr>
        <w:pStyle w:val="S4"/>
      </w:pPr>
    </w:p>
    <w:p w14:paraId="7EAEF75C" w14:textId="5F1793DA" w:rsidR="00396933" w:rsidRDefault="00396933" w:rsidP="00396933">
      <w:pPr>
        <w:pStyle w:val="S4"/>
      </w:pPr>
      <w:r>
        <w:t>Минимальные т</w:t>
      </w:r>
      <w:r w:rsidRPr="00055297">
        <w:t xml:space="preserve">ребования к находящимся в эксплуатации и закупаемым </w:t>
      </w:r>
      <w:r w:rsidR="00512AEA">
        <w:t>тонким клиентам</w:t>
      </w:r>
      <w:r w:rsidRPr="00055297">
        <w:t xml:space="preserve"> </w:t>
      </w:r>
      <w:r w:rsidRPr="00644BC4">
        <w:t>указываются в Бюллетен</w:t>
      </w:r>
      <w:r>
        <w:t>е</w:t>
      </w:r>
      <w:r w:rsidRPr="00644BC4">
        <w:t>.</w:t>
      </w:r>
    </w:p>
    <w:p w14:paraId="269000CB" w14:textId="77777777" w:rsidR="00EB3391" w:rsidRPr="00644BC4" w:rsidRDefault="00EB3391" w:rsidP="00396933">
      <w:pPr>
        <w:pStyle w:val="S4"/>
      </w:pPr>
    </w:p>
    <w:p w14:paraId="43BE9408" w14:textId="77777777" w:rsidR="00053829" w:rsidRPr="00092062" w:rsidRDefault="00053829" w:rsidP="00092062">
      <w:pPr>
        <w:pStyle w:val="S4"/>
        <w:rPr>
          <w:rFonts w:eastAsiaTheme="minorHAnsi"/>
          <w:caps/>
          <w:lang w:eastAsia="en-US"/>
        </w:rPr>
      </w:pPr>
    </w:p>
    <w:p w14:paraId="5F39C190" w14:textId="5948CAC1" w:rsidR="00B30B11" w:rsidRPr="00C2735F" w:rsidRDefault="00B30B11" w:rsidP="00913B87">
      <w:pPr>
        <w:pStyle w:val="S1"/>
        <w:keepLines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201" w:name="_Toc31703633"/>
      <w:bookmarkStart w:id="202" w:name="_Ref43112169"/>
      <w:bookmarkStart w:id="203" w:name="_Ref43113916"/>
      <w:bookmarkStart w:id="204" w:name="_Ref43122993"/>
      <w:bookmarkStart w:id="205" w:name="_Ref43123262"/>
      <w:bookmarkStart w:id="206" w:name="_Ref43123368"/>
      <w:bookmarkStart w:id="207" w:name="_Ref43123474"/>
      <w:bookmarkStart w:id="208" w:name="_Ref43123577"/>
      <w:bookmarkStart w:id="209" w:name="_Toc45123401"/>
      <w:bookmarkStart w:id="210" w:name="_Ref47525819"/>
      <w:bookmarkStart w:id="211" w:name="_Ref47525829"/>
      <w:r w:rsidRPr="004E1C50">
        <w:rPr>
          <w:rFonts w:eastAsia="Calibri" w:cs="Arial"/>
          <w:caps w:val="0"/>
          <w:sz w:val="24"/>
        </w:rPr>
        <w:t>МОНИТОР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14:paraId="7E1F3666" w14:textId="77777777" w:rsidR="00B30B11" w:rsidRDefault="00B30B11" w:rsidP="00913B87">
      <w:pPr>
        <w:pStyle w:val="S4"/>
        <w:keepNext/>
        <w:keepLines/>
        <w:widowControl/>
      </w:pPr>
      <w:bookmarkStart w:id="212" w:name="_Toc359941347"/>
      <w:bookmarkStart w:id="213" w:name="_Toc415129057"/>
      <w:bookmarkStart w:id="214" w:name="_Toc421740022"/>
      <w:bookmarkStart w:id="215" w:name="_Toc423017977"/>
    </w:p>
    <w:p w14:paraId="713D8F01" w14:textId="77777777" w:rsidR="005059B0" w:rsidRPr="00055297" w:rsidRDefault="005059B0" w:rsidP="00913B87">
      <w:pPr>
        <w:pStyle w:val="S4"/>
        <w:keepNext/>
        <w:keepLines/>
        <w:widowControl/>
      </w:pPr>
    </w:p>
    <w:p w14:paraId="0E76EADB" w14:textId="77777777" w:rsidR="00B30B11" w:rsidRPr="008B49D5" w:rsidRDefault="00B30B11" w:rsidP="00913B87">
      <w:pPr>
        <w:pStyle w:val="S30"/>
        <w:keepLines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216" w:name="_Toc23170220"/>
      <w:bookmarkStart w:id="217" w:name="_Toc31703634"/>
      <w:bookmarkStart w:id="218" w:name="_Toc45123402"/>
      <w:r w:rsidRPr="00C14007">
        <w:rPr>
          <w:caps w:val="0"/>
        </w:rPr>
        <w:t>МИНИМАЛЬНЫЕ ТРЕБОВАНИЯ К МОНИТОРАМ, НАХОДЯЩИМСЯ В ЭКСПЛУАТАЦИИ</w:t>
      </w:r>
      <w:bookmarkEnd w:id="212"/>
      <w:bookmarkEnd w:id="213"/>
      <w:bookmarkEnd w:id="214"/>
      <w:bookmarkEnd w:id="215"/>
      <w:bookmarkEnd w:id="216"/>
      <w:bookmarkEnd w:id="217"/>
      <w:bookmarkEnd w:id="218"/>
    </w:p>
    <w:p w14:paraId="031C9A85" w14:textId="77777777" w:rsidR="00B30B11" w:rsidRPr="00055297" w:rsidRDefault="00B30B11" w:rsidP="00913B87">
      <w:pPr>
        <w:keepNext/>
        <w:keepLines/>
        <w:rPr>
          <w:szCs w:val="24"/>
        </w:rPr>
      </w:pPr>
    </w:p>
    <w:p w14:paraId="7B609450" w14:textId="6BA898AB" w:rsidR="00B30B11" w:rsidRPr="00644BC4" w:rsidRDefault="00B30B11" w:rsidP="00B30B11">
      <w:pPr>
        <w:pStyle w:val="S4"/>
      </w:pPr>
      <w:r>
        <w:t>Минимальные т</w:t>
      </w:r>
      <w:r w:rsidRPr="00055297">
        <w:t xml:space="preserve">ребования к находящимся в эксплуатации мониторам </w:t>
      </w:r>
      <w:r w:rsidRPr="00644BC4">
        <w:t>указываются в Бюллетен</w:t>
      </w:r>
      <w:r w:rsidR="00234652">
        <w:t>е</w:t>
      </w:r>
      <w:r w:rsidRPr="00644BC4">
        <w:t>.</w:t>
      </w:r>
    </w:p>
    <w:p w14:paraId="4326C384" w14:textId="77777777" w:rsidR="00B30B11" w:rsidRPr="00644BC4" w:rsidRDefault="00B30B11" w:rsidP="00B30B11">
      <w:pPr>
        <w:pStyle w:val="S4"/>
      </w:pPr>
    </w:p>
    <w:p w14:paraId="41277280" w14:textId="46A454C6" w:rsidR="00B30B11" w:rsidRDefault="00B30B11" w:rsidP="00B30B11">
      <w:r w:rsidRPr="00644BC4">
        <w:t xml:space="preserve">Мониторы, не удовлетворяющие минимальным требованиям, </w:t>
      </w:r>
      <w:r w:rsidR="008F1B44">
        <w:t xml:space="preserve">указанным в Бюллетене, </w:t>
      </w:r>
      <w:r w:rsidR="003B4ABB">
        <w:t xml:space="preserve">подлежат </w:t>
      </w:r>
      <w:r w:rsidRPr="00644BC4">
        <w:t>планово</w:t>
      </w:r>
      <w:r w:rsidR="003B4ABB">
        <w:t>й</w:t>
      </w:r>
      <w:r w:rsidRPr="00644BC4">
        <w:t xml:space="preserve"> замен</w:t>
      </w:r>
      <w:r w:rsidR="003B4ABB">
        <w:t>е</w:t>
      </w:r>
      <w:r w:rsidRPr="00644BC4">
        <w:t>.</w:t>
      </w:r>
    </w:p>
    <w:p w14:paraId="095A8473" w14:textId="77777777" w:rsidR="00B30B11" w:rsidRDefault="00B30B11" w:rsidP="00B30B11"/>
    <w:p w14:paraId="61A412AC" w14:textId="77777777" w:rsidR="005059B0" w:rsidRPr="00644BC4" w:rsidRDefault="005059B0" w:rsidP="00B30B11"/>
    <w:p w14:paraId="7097DE88" w14:textId="168BE5E2" w:rsidR="00B30B11" w:rsidRPr="008B49D5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219" w:name="_Toc359941348"/>
      <w:bookmarkStart w:id="220" w:name="_Toc415129058"/>
      <w:bookmarkStart w:id="221" w:name="_Toc421740023"/>
      <w:bookmarkStart w:id="222" w:name="_Toc423017978"/>
      <w:bookmarkStart w:id="223" w:name="_Toc23170221"/>
      <w:bookmarkStart w:id="224" w:name="_Toc31703635"/>
      <w:bookmarkStart w:id="225" w:name="_Toc45123403"/>
      <w:r>
        <w:rPr>
          <w:caps w:val="0"/>
        </w:rPr>
        <w:t>МИНИМАЛЬНЫЕ Т</w:t>
      </w:r>
      <w:r w:rsidRPr="00644BC4">
        <w:rPr>
          <w:caps w:val="0"/>
        </w:rPr>
        <w:t>РЕБОВАНИЯ К ЗАКУПАЕМЫМ МОНИТОРАМ</w:t>
      </w:r>
      <w:bookmarkEnd w:id="219"/>
      <w:bookmarkEnd w:id="220"/>
      <w:bookmarkEnd w:id="221"/>
      <w:bookmarkEnd w:id="222"/>
      <w:bookmarkEnd w:id="223"/>
      <w:bookmarkEnd w:id="224"/>
      <w:bookmarkEnd w:id="225"/>
    </w:p>
    <w:p w14:paraId="0D40EE70" w14:textId="77777777" w:rsidR="00B30B11" w:rsidRPr="00644BC4" w:rsidRDefault="00B30B11" w:rsidP="00B30B11">
      <w:pPr>
        <w:pStyle w:val="S4"/>
      </w:pPr>
    </w:p>
    <w:p w14:paraId="0F07E8E0" w14:textId="2D4E270E" w:rsidR="00B30B11" w:rsidRPr="00644BC4" w:rsidRDefault="00770645" w:rsidP="00B30B11">
      <w:pPr>
        <w:pStyle w:val="S4"/>
      </w:pPr>
      <w:r>
        <w:lastRenderedPageBreak/>
        <w:t>З</w:t>
      </w:r>
      <w:r w:rsidR="00B30B11" w:rsidRPr="00644BC4">
        <w:t>акупаемые мониторы представлены категориями «Монитор</w:t>
      </w:r>
      <w:r w:rsidR="00682961">
        <w:t> </w:t>
      </w:r>
      <w:r w:rsidR="00B30B11" w:rsidRPr="00644BC4">
        <w:t>офисный» и «Монитор</w:t>
      </w:r>
      <w:r w:rsidR="00682961">
        <w:t> </w:t>
      </w:r>
      <w:r w:rsidR="00B30B11" w:rsidRPr="00644BC4">
        <w:t>профессиональный»</w:t>
      </w:r>
      <w:r w:rsidR="00B30B11">
        <w:t>, отличающимися типом жидкокристаллической матрицы и размером экрана</w:t>
      </w:r>
      <w:r w:rsidR="00B30B11" w:rsidRPr="00644BC4">
        <w:t>.</w:t>
      </w:r>
    </w:p>
    <w:p w14:paraId="3D7D96F7" w14:textId="77777777" w:rsidR="00B30B11" w:rsidRPr="00644BC4" w:rsidRDefault="00B30B11" w:rsidP="00B30B11">
      <w:pPr>
        <w:pStyle w:val="S4"/>
      </w:pPr>
    </w:p>
    <w:p w14:paraId="16156769" w14:textId="7B67CFCD" w:rsidR="00B30B11" w:rsidRPr="00055297" w:rsidRDefault="00B30B11" w:rsidP="00B30B11">
      <w:pPr>
        <w:pStyle w:val="S4"/>
      </w:pPr>
      <w:r>
        <w:t>Минимальные т</w:t>
      </w:r>
      <w:r w:rsidRPr="00644BC4">
        <w:t>ребования к мониторам этих категорий указываются в Бюллетен</w:t>
      </w:r>
      <w:r w:rsidR="00234652">
        <w:t>е</w:t>
      </w:r>
      <w:r w:rsidRPr="00644BC4">
        <w:t>.</w:t>
      </w:r>
    </w:p>
    <w:p w14:paraId="19071C8F" w14:textId="32AF6CF3" w:rsidR="003759D2" w:rsidRPr="0059791E" w:rsidRDefault="003759D2" w:rsidP="0059791E">
      <w:bookmarkStart w:id="226" w:name="_Toc415129059"/>
      <w:bookmarkStart w:id="227" w:name="_Toc415141197"/>
      <w:bookmarkStart w:id="228" w:name="_Toc421740024"/>
      <w:bookmarkStart w:id="229" w:name="_Toc423017979"/>
      <w:bookmarkStart w:id="230" w:name="_Toc23170222"/>
    </w:p>
    <w:p w14:paraId="253E05A8" w14:textId="77777777" w:rsidR="00B10CE9" w:rsidRPr="0059791E" w:rsidRDefault="00B10CE9" w:rsidP="0059791E"/>
    <w:p w14:paraId="4E91957D" w14:textId="341EB4B4" w:rsidR="00B30B11" w:rsidRPr="00C2735F" w:rsidRDefault="00B30B11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231" w:name="_Toc31703636"/>
      <w:bookmarkStart w:id="232" w:name="_Ref43112530"/>
      <w:bookmarkStart w:id="233" w:name="_Toc45123404"/>
      <w:r w:rsidRPr="004E1C50">
        <w:rPr>
          <w:rFonts w:eastAsia="Calibri" w:cs="Arial"/>
          <w:caps w:val="0"/>
          <w:sz w:val="24"/>
        </w:rPr>
        <w:t>АКСЕССУАРЫ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7CBA3E62" w14:textId="77777777" w:rsidR="00B30B11" w:rsidRDefault="00B30B11" w:rsidP="00B30B11">
      <w:pPr>
        <w:pStyle w:val="S4"/>
      </w:pPr>
    </w:p>
    <w:p w14:paraId="6D707EA6" w14:textId="77777777" w:rsidR="005059B0" w:rsidRPr="00055297" w:rsidRDefault="005059B0" w:rsidP="00B30B11">
      <w:pPr>
        <w:pStyle w:val="S4"/>
      </w:pPr>
    </w:p>
    <w:p w14:paraId="0FF831E9" w14:textId="6563EE72" w:rsidR="00B30B11" w:rsidRPr="008B49D5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234" w:name="_Toc359941349"/>
      <w:bookmarkStart w:id="235" w:name="_Toc415129060"/>
      <w:bookmarkStart w:id="236" w:name="_Toc421740025"/>
      <w:bookmarkStart w:id="237" w:name="_Toc423017980"/>
      <w:bookmarkStart w:id="238" w:name="_Toc23170223"/>
      <w:bookmarkStart w:id="239" w:name="_Toc31703637"/>
      <w:bookmarkStart w:id="240" w:name="_Ref43112176"/>
      <w:bookmarkStart w:id="241" w:name="_Ref43113929"/>
      <w:bookmarkStart w:id="242" w:name="_Ref43123003"/>
      <w:bookmarkStart w:id="243" w:name="_Ref43123179"/>
      <w:bookmarkStart w:id="244" w:name="_Ref43123298"/>
      <w:bookmarkStart w:id="245" w:name="_Ref43123377"/>
      <w:bookmarkStart w:id="246" w:name="_Ref43123478"/>
      <w:bookmarkStart w:id="247" w:name="_Ref43123556"/>
      <w:bookmarkStart w:id="248" w:name="_Ref43123582"/>
      <w:bookmarkStart w:id="249" w:name="_Ref43123589"/>
      <w:bookmarkStart w:id="250" w:name="_Toc45123405"/>
      <w:bookmarkStart w:id="251" w:name="_Ref47525833"/>
      <w:r w:rsidRPr="006D29FB">
        <w:rPr>
          <w:caps w:val="0"/>
        </w:rPr>
        <w:t>КЛАВИАТУРА</w:t>
      </w:r>
      <w:bookmarkEnd w:id="234"/>
      <w:bookmarkEnd w:id="235"/>
      <w:bookmarkEnd w:id="236"/>
      <w:bookmarkEnd w:id="237"/>
      <w:bookmarkEnd w:id="238"/>
      <w:r w:rsidR="00092062">
        <w:rPr>
          <w:caps w:val="0"/>
        </w:rPr>
        <w:t xml:space="preserve"> И КОМПЬЮТЕРНАЯ МЫШЬ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14:paraId="3F9F784F" w14:textId="77777777" w:rsidR="00B30B11" w:rsidRPr="00055297" w:rsidRDefault="00B30B11" w:rsidP="00B30B11">
      <w:pPr>
        <w:pStyle w:val="S4"/>
      </w:pPr>
    </w:p>
    <w:p w14:paraId="63D73F2C" w14:textId="70CF9C0A" w:rsidR="00B30B11" w:rsidRDefault="00B30B11" w:rsidP="00B30B11">
      <w:pPr>
        <w:pStyle w:val="S4"/>
      </w:pPr>
      <w:r w:rsidRPr="00055297">
        <w:t>Клавиатура</w:t>
      </w:r>
      <w:r w:rsidR="001B01C5">
        <w:t xml:space="preserve"> и компьютерная мышь</w:t>
      </w:r>
      <w:r w:rsidRPr="00055297">
        <w:t xml:space="preserve"> </w:t>
      </w:r>
      <w:r w:rsidR="00092062">
        <w:t>использую</w:t>
      </w:r>
      <w:r>
        <w:t xml:space="preserve">тся </w:t>
      </w:r>
      <w:r w:rsidRPr="00055297">
        <w:t xml:space="preserve">для </w:t>
      </w:r>
      <w:r>
        <w:t xml:space="preserve">ввода информации при </w:t>
      </w:r>
      <w:r w:rsidRPr="00055297">
        <w:t>взаимодействи</w:t>
      </w:r>
      <w:r>
        <w:t>и</w:t>
      </w:r>
      <w:r w:rsidR="00D47D1F">
        <w:rPr>
          <w:lang w:val="en-US"/>
        </w:rPr>
        <w:t> </w:t>
      </w:r>
      <w:r w:rsidRPr="00055297">
        <w:t>с ПК.</w:t>
      </w:r>
    </w:p>
    <w:p w14:paraId="1793CB00" w14:textId="10AFD23C" w:rsidR="00C33247" w:rsidRDefault="00C33247" w:rsidP="00B30B11">
      <w:pPr>
        <w:pStyle w:val="S4"/>
      </w:pPr>
    </w:p>
    <w:p w14:paraId="44210BC2" w14:textId="5D672549" w:rsidR="00C33247" w:rsidRPr="00055297" w:rsidRDefault="005D0FED" w:rsidP="00B30B11">
      <w:pPr>
        <w:pStyle w:val="S4"/>
      </w:pPr>
      <w:r w:rsidRPr="00092062">
        <w:t>И</w:t>
      </w:r>
      <w:r w:rsidR="00C33247" w:rsidRPr="00EB3391">
        <w:t>спользование беспроводных клавиатур</w:t>
      </w:r>
      <w:r w:rsidRPr="00EB3391">
        <w:t xml:space="preserve"> запрещено</w:t>
      </w:r>
      <w:r w:rsidR="00A26365" w:rsidRPr="00EB3391">
        <w:t>.</w:t>
      </w:r>
    </w:p>
    <w:p w14:paraId="539F57F8" w14:textId="77777777" w:rsidR="00B30B11" w:rsidRPr="00055297" w:rsidRDefault="00B30B11" w:rsidP="00B30B11">
      <w:pPr>
        <w:pStyle w:val="S4"/>
      </w:pPr>
    </w:p>
    <w:p w14:paraId="22FEAEE5" w14:textId="758FD39E" w:rsidR="00B30B11" w:rsidRPr="00644BC4" w:rsidRDefault="00B30B11" w:rsidP="00B30B11">
      <w:pPr>
        <w:pStyle w:val="S4"/>
      </w:pPr>
      <w:r>
        <w:t>Минимальные т</w:t>
      </w:r>
      <w:r w:rsidRPr="00055297">
        <w:t xml:space="preserve">ребования к находящимся в эксплуатации и закупаемым </w:t>
      </w:r>
      <w:r w:rsidR="00A927C7">
        <w:t>аксессуарам данной категории</w:t>
      </w:r>
      <w:r w:rsidR="00A927C7" w:rsidRPr="00055297">
        <w:t xml:space="preserve"> </w:t>
      </w:r>
      <w:r w:rsidRPr="00644BC4">
        <w:t>указываются в Бюллетен</w:t>
      </w:r>
      <w:r w:rsidR="00234652">
        <w:t>е</w:t>
      </w:r>
      <w:r w:rsidRPr="00644BC4">
        <w:t>.</w:t>
      </w:r>
    </w:p>
    <w:p w14:paraId="7EEE773F" w14:textId="77777777" w:rsidR="00B30B11" w:rsidRDefault="00B30B11" w:rsidP="00B30B11"/>
    <w:p w14:paraId="11B56F69" w14:textId="77777777" w:rsidR="005059B0" w:rsidRPr="00644BC4" w:rsidRDefault="005059B0" w:rsidP="00B30B11"/>
    <w:p w14:paraId="1D61A306" w14:textId="77777777" w:rsidR="00B30B11" w:rsidRPr="008B49D5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252" w:name="_Toc359941355"/>
      <w:bookmarkStart w:id="253" w:name="_Toc415129062"/>
      <w:bookmarkStart w:id="254" w:name="_Toc421740027"/>
      <w:bookmarkStart w:id="255" w:name="_Toc423017982"/>
      <w:bookmarkStart w:id="256" w:name="_Toc23170225"/>
      <w:bookmarkStart w:id="257" w:name="_Toc31703638"/>
      <w:bookmarkStart w:id="258" w:name="_Toc45123406"/>
      <w:r w:rsidRPr="00644BC4">
        <w:rPr>
          <w:caps w:val="0"/>
        </w:rPr>
        <w:t>ДОК-СТАНЦИЯ</w:t>
      </w:r>
      <w:bookmarkEnd w:id="252"/>
      <w:bookmarkEnd w:id="253"/>
      <w:bookmarkEnd w:id="254"/>
      <w:bookmarkEnd w:id="255"/>
      <w:bookmarkEnd w:id="256"/>
      <w:bookmarkEnd w:id="257"/>
      <w:bookmarkEnd w:id="258"/>
    </w:p>
    <w:p w14:paraId="45B7EFD3" w14:textId="77777777" w:rsidR="00B30B11" w:rsidRPr="00644BC4" w:rsidRDefault="00B30B11" w:rsidP="00B30B11">
      <w:pPr>
        <w:pStyle w:val="S4"/>
      </w:pPr>
    </w:p>
    <w:p w14:paraId="0441E33C" w14:textId="4D05FD68" w:rsidR="00B30B11" w:rsidRPr="00055297" w:rsidRDefault="00B30B11" w:rsidP="00B30B11">
      <w:pPr>
        <w:pStyle w:val="S4"/>
      </w:pPr>
      <w:r>
        <w:t>Минимальные т</w:t>
      </w:r>
      <w:r w:rsidRPr="00644BC4">
        <w:t xml:space="preserve">ребования к находящимся в эксплуатации и закупаемым </w:t>
      </w:r>
      <w:r w:rsidR="00A927C7">
        <w:t>аксессуарам данной категории</w:t>
      </w:r>
      <w:r w:rsidR="00A927C7" w:rsidRPr="00055297">
        <w:t xml:space="preserve"> </w:t>
      </w:r>
      <w:r w:rsidRPr="00644BC4">
        <w:t>указываются</w:t>
      </w:r>
      <w:r>
        <w:t xml:space="preserve"> в </w:t>
      </w:r>
      <w:r w:rsidRPr="00055297">
        <w:t>Бюллетен</w:t>
      </w:r>
      <w:r w:rsidR="00234652">
        <w:t>е</w:t>
      </w:r>
      <w:r w:rsidRPr="00055297">
        <w:t>.</w:t>
      </w:r>
    </w:p>
    <w:p w14:paraId="6EB7395B" w14:textId="77777777" w:rsidR="00B30B11" w:rsidRDefault="00B30B11" w:rsidP="00B30B11">
      <w:pPr>
        <w:pStyle w:val="S4"/>
      </w:pPr>
    </w:p>
    <w:p w14:paraId="787FC816" w14:textId="77777777" w:rsidR="005059B0" w:rsidRDefault="005059B0" w:rsidP="00B30B11">
      <w:pPr>
        <w:pStyle w:val="S4"/>
      </w:pPr>
    </w:p>
    <w:p w14:paraId="1D4F290F" w14:textId="335E508F" w:rsidR="00B30B11" w:rsidRPr="008B49D5" w:rsidRDefault="006C4E73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259" w:name="_Toc23170226"/>
      <w:bookmarkStart w:id="260" w:name="_Toc31703639"/>
      <w:bookmarkStart w:id="261" w:name="_Ref43112741"/>
      <w:bookmarkStart w:id="262" w:name="_Ref43122935"/>
      <w:bookmarkStart w:id="263" w:name="_Ref43123157"/>
      <w:bookmarkStart w:id="264" w:name="_Ref43123330"/>
      <w:bookmarkStart w:id="265" w:name="_Ref43123405"/>
      <w:bookmarkStart w:id="266" w:name="_Toc45123407"/>
      <w:r>
        <w:rPr>
          <w:caps w:val="0"/>
        </w:rPr>
        <w:t>СЪЕМНЫЙ МАШИННЫЙ НОСИТЕЛЬ ИНФОРМАЦИИ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14:paraId="00E6E2F2" w14:textId="77777777" w:rsidR="00B30B11" w:rsidRPr="00055297" w:rsidRDefault="00B30B11" w:rsidP="00B30B11">
      <w:pPr>
        <w:pStyle w:val="S4"/>
      </w:pPr>
    </w:p>
    <w:p w14:paraId="5863C3F8" w14:textId="198D4994" w:rsidR="00A3325A" w:rsidRPr="00055297" w:rsidRDefault="006C4E73" w:rsidP="00A3325A">
      <w:pPr>
        <w:rPr>
          <w:snapToGrid w:val="0"/>
        </w:rPr>
      </w:pPr>
      <w:r>
        <w:t>СМНИ</w:t>
      </w:r>
      <w:r w:rsidRPr="00055297">
        <w:t xml:space="preserve"> </w:t>
      </w:r>
      <w:r w:rsidR="00B30B11" w:rsidRPr="00055297">
        <w:t>представлены категориями</w:t>
      </w:r>
      <w:r>
        <w:t>:</w:t>
      </w:r>
      <w:r w:rsidR="00B30B11" w:rsidRPr="00055297">
        <w:t xml:space="preserve"> </w:t>
      </w:r>
      <w:r w:rsidRPr="006C4E73">
        <w:t>флэш-накопители</w:t>
      </w:r>
      <w:r w:rsidR="00B85B37">
        <w:t xml:space="preserve"> </w:t>
      </w:r>
      <w:r w:rsidR="00B85B37">
        <w:rPr>
          <w:lang w:val="en-US"/>
        </w:rPr>
        <w:t>USB</w:t>
      </w:r>
      <w:r w:rsidRPr="006C4E73">
        <w:t>, карты памяти, аппаратные токены, внешние жесткие или твердотельные накопители, CD/DVD-диски, дискеты, ленты, кассеты и иные устройства.</w:t>
      </w:r>
      <w:r w:rsidR="00B30B11" w:rsidRPr="00055297">
        <w:t xml:space="preserve"> </w:t>
      </w:r>
      <w:r w:rsidR="00B85B37">
        <w:t>Обеспечение р</w:t>
      </w:r>
      <w:r w:rsidR="00B30B11">
        <w:t>аботник</w:t>
      </w:r>
      <w:r w:rsidR="00B85B37">
        <w:t>ов</w:t>
      </w:r>
      <w:r w:rsidR="00B30B11" w:rsidRPr="007152FF">
        <w:t xml:space="preserve"> </w:t>
      </w:r>
      <w:r w:rsidR="00870AEE">
        <w:t>ПАО</w:t>
      </w:r>
      <w:r w:rsidR="005D6D51">
        <w:t> </w:t>
      </w:r>
      <w:r w:rsidR="00870AEE">
        <w:t>«НК</w:t>
      </w:r>
      <w:r w:rsidR="005D6D51">
        <w:t> </w:t>
      </w:r>
      <w:r w:rsidR="00870AEE">
        <w:t xml:space="preserve">«Роснефть» </w:t>
      </w:r>
      <w:r>
        <w:t>СМНИ</w:t>
      </w:r>
      <w:r w:rsidRPr="007152FF">
        <w:t xml:space="preserve"> </w:t>
      </w:r>
      <w:r w:rsidR="00B85B37">
        <w:t xml:space="preserve">осуществляется </w:t>
      </w:r>
      <w:r w:rsidR="00B30B11" w:rsidRPr="007152FF">
        <w:t xml:space="preserve">в соответствии с </w:t>
      </w:r>
      <w:r w:rsidR="00B85B37">
        <w:t>требованиями</w:t>
      </w:r>
      <w:r w:rsidR="00B30B11" w:rsidRPr="007152FF">
        <w:t xml:space="preserve"> </w:t>
      </w:r>
      <w:r w:rsidR="00CB6CBE" w:rsidRPr="00CB6CBE">
        <w:t>Положени</w:t>
      </w:r>
      <w:r w:rsidR="00B85B37">
        <w:t>я</w:t>
      </w:r>
      <w:r w:rsidR="00CB6CBE" w:rsidRPr="00CB6CBE">
        <w:t xml:space="preserve"> </w:t>
      </w:r>
      <w:r w:rsidR="00440308">
        <w:t>ПАО «НК «Роснефть»</w:t>
      </w:r>
      <w:r w:rsidR="00CB6CBE" w:rsidRPr="00CB6CBE">
        <w:t xml:space="preserve"> </w:t>
      </w:r>
      <w:r w:rsidR="003A4D54">
        <w:br/>
      </w:r>
      <w:r w:rsidR="003A4D54" w:rsidRPr="00CB6CBE">
        <w:t xml:space="preserve">№ П3-04 Р-0341 ЮЛ-001 </w:t>
      </w:r>
      <w:r w:rsidR="00CB6CBE" w:rsidRPr="00CB6CBE">
        <w:t>«Порядок обеспечения ИТ-активами»</w:t>
      </w:r>
      <w:r w:rsidR="00B85B37">
        <w:t>, работников ОГ – в соответствии с локальными нормативными документами ОГ в области</w:t>
      </w:r>
      <w:r w:rsidR="00D77793">
        <w:t xml:space="preserve"> обеспечения </w:t>
      </w:r>
      <w:r w:rsidR="003A4D54">
        <w:br/>
      </w:r>
      <w:r w:rsidR="00440308">
        <w:t>ИТ-активами и/или</w:t>
      </w:r>
      <w:r w:rsidR="00D77793">
        <w:t>ИТ-оборудованием</w:t>
      </w:r>
      <w:r w:rsidR="00A3325A" w:rsidRPr="002953BF">
        <w:rPr>
          <w:snapToGrid w:val="0"/>
        </w:rPr>
        <w:t>.</w:t>
      </w:r>
    </w:p>
    <w:p w14:paraId="349CFDC2" w14:textId="22F968A2" w:rsidR="00B30B11" w:rsidRPr="00055297" w:rsidRDefault="00B30B11" w:rsidP="00B30B11"/>
    <w:p w14:paraId="2C89B48A" w14:textId="79D76521" w:rsidR="00B30B11" w:rsidRPr="00055297" w:rsidRDefault="00B30B11" w:rsidP="00B30B11">
      <w:pPr>
        <w:pStyle w:val="S4"/>
      </w:pPr>
      <w:r>
        <w:t>Минимальные т</w:t>
      </w:r>
      <w:r w:rsidRPr="00644BC4">
        <w:t xml:space="preserve">ребования к закупаемым </w:t>
      </w:r>
      <w:r w:rsidR="00A927C7">
        <w:t>аксессуарам данной категории</w:t>
      </w:r>
      <w:r w:rsidR="006C4E73" w:rsidRPr="00644BC4">
        <w:t xml:space="preserve"> </w:t>
      </w:r>
      <w:r w:rsidRPr="00644BC4">
        <w:t>указываются</w:t>
      </w:r>
      <w:r>
        <w:t xml:space="preserve"> в </w:t>
      </w:r>
      <w:r w:rsidRPr="00055297">
        <w:t>Бюллетен</w:t>
      </w:r>
      <w:r w:rsidR="00234652">
        <w:t>е</w:t>
      </w:r>
      <w:r w:rsidRPr="00055297">
        <w:t>.</w:t>
      </w:r>
    </w:p>
    <w:p w14:paraId="2FAD1432" w14:textId="385A0455" w:rsidR="00BF49F7" w:rsidRDefault="00BF49F7" w:rsidP="00B30B11">
      <w:pPr>
        <w:pStyle w:val="S4"/>
      </w:pPr>
    </w:p>
    <w:p w14:paraId="7065003A" w14:textId="77777777" w:rsidR="00BF49F7" w:rsidRDefault="00BF49F7" w:rsidP="00B30B11">
      <w:pPr>
        <w:pStyle w:val="S4"/>
      </w:pPr>
    </w:p>
    <w:p w14:paraId="431C1C42" w14:textId="702AA54D" w:rsidR="00B30B11" w:rsidRPr="008B49D5" w:rsidRDefault="00B30B11" w:rsidP="00C145DB">
      <w:pPr>
        <w:pStyle w:val="S30"/>
        <w:keepLines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267" w:name="_Toc415129064"/>
      <w:bookmarkStart w:id="268" w:name="_Toc421740029"/>
      <w:bookmarkStart w:id="269" w:name="_Toc423017984"/>
      <w:bookmarkStart w:id="270" w:name="_Toc23170227"/>
      <w:bookmarkStart w:id="271" w:name="_Toc31703640"/>
      <w:bookmarkStart w:id="272" w:name="_Ref43112753"/>
      <w:bookmarkStart w:id="273" w:name="_Ref43123183"/>
      <w:bookmarkStart w:id="274" w:name="_Ref43123543"/>
      <w:bookmarkStart w:id="275" w:name="_Toc45123408"/>
      <w:r w:rsidRPr="006D29FB">
        <w:rPr>
          <w:caps w:val="0"/>
        </w:rPr>
        <w:t xml:space="preserve">УСТРОЙСТВА МОБИЛЬНОГО ДОСТУПА В </w:t>
      </w:r>
      <w:r w:rsidR="00676D67">
        <w:rPr>
          <w:caps w:val="0"/>
        </w:rPr>
        <w:t>ИНТЕРНЕТ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14:paraId="2874E59F" w14:textId="77777777" w:rsidR="00B30B11" w:rsidRPr="00055297" w:rsidRDefault="00B30B11" w:rsidP="00BB5803">
      <w:pPr>
        <w:pStyle w:val="S4"/>
        <w:keepNext/>
        <w:keepLines/>
        <w:widowControl/>
      </w:pPr>
    </w:p>
    <w:p w14:paraId="2799CFD7" w14:textId="7091A668" w:rsidR="00B30B11" w:rsidRDefault="00B30B11" w:rsidP="00B30B11">
      <w:r>
        <w:t>К данной категории относятся у</w:t>
      </w:r>
      <w:r w:rsidRPr="00055297">
        <w:t xml:space="preserve">стройства для подключения </w:t>
      </w:r>
      <w:r w:rsidR="003B4ABB">
        <w:t xml:space="preserve">АРМ пользователя </w:t>
      </w:r>
      <w:r w:rsidRPr="00055297">
        <w:t xml:space="preserve">к сетям мобильных операторов, предоставляющих доступ в </w:t>
      </w:r>
      <w:r w:rsidRPr="00393789">
        <w:t xml:space="preserve">сеть </w:t>
      </w:r>
      <w:r w:rsidR="008D68E5">
        <w:t>И</w:t>
      </w:r>
      <w:r w:rsidR="00732F89">
        <w:t>нтернет</w:t>
      </w:r>
      <w:r w:rsidRPr="00055297">
        <w:t xml:space="preserve">. </w:t>
      </w:r>
      <w:r>
        <w:t>Минимальные т</w:t>
      </w:r>
      <w:r w:rsidRPr="00055297">
        <w:t xml:space="preserve">ребования к закупаемым устройствам мобильного доступа в </w:t>
      </w:r>
      <w:r w:rsidR="008D68E5">
        <w:t>И</w:t>
      </w:r>
      <w:r w:rsidR="00732F89">
        <w:t>нтернет</w:t>
      </w:r>
      <w:r>
        <w:t xml:space="preserve"> </w:t>
      </w:r>
      <w:r w:rsidRPr="00644BC4">
        <w:t>указываются в</w:t>
      </w:r>
      <w:r>
        <w:t xml:space="preserve"> </w:t>
      </w:r>
      <w:r w:rsidRPr="00055297">
        <w:t>Бюллетен</w:t>
      </w:r>
      <w:r w:rsidR="00234652">
        <w:t>е</w:t>
      </w:r>
      <w:r w:rsidRPr="00055297">
        <w:t>.</w:t>
      </w:r>
      <w:r w:rsidRPr="007152FF">
        <w:t xml:space="preserve"> </w:t>
      </w:r>
      <w:r>
        <w:t>Работник</w:t>
      </w:r>
      <w:r w:rsidR="005834ED">
        <w:t xml:space="preserve"> ПАО «НК «Роснефть» </w:t>
      </w:r>
      <w:r w:rsidR="003B4ABB">
        <w:t>или</w:t>
      </w:r>
      <w:r w:rsidR="005834ED">
        <w:t xml:space="preserve"> ОГ</w:t>
      </w:r>
      <w:r w:rsidRPr="007152FF">
        <w:t xml:space="preserve"> </w:t>
      </w:r>
      <w:r w:rsidR="003556ED" w:rsidRPr="003556ED">
        <w:t>имеет право</w:t>
      </w:r>
      <w:r w:rsidRPr="007152FF">
        <w:t xml:space="preserve"> получить устройство </w:t>
      </w:r>
      <w:r>
        <w:t>мобильного доступа</w:t>
      </w:r>
      <w:r w:rsidRPr="007152FF">
        <w:t xml:space="preserve"> в </w:t>
      </w:r>
      <w:r w:rsidR="008D68E5">
        <w:t>И</w:t>
      </w:r>
      <w:r w:rsidR="00732F89">
        <w:t>нтернет</w:t>
      </w:r>
      <w:r w:rsidRPr="007152FF">
        <w:t xml:space="preserve"> по запросу</w:t>
      </w:r>
      <w:r>
        <w:t xml:space="preserve"> в </w:t>
      </w:r>
      <w:r w:rsidR="005F758D">
        <w:t xml:space="preserve">ЦДС </w:t>
      </w:r>
      <w:r>
        <w:t xml:space="preserve">в случае, если данное устройство ему </w:t>
      </w:r>
      <w:r w:rsidR="006C7669">
        <w:t>может быть предоставлено</w:t>
      </w:r>
      <w:r>
        <w:t xml:space="preserve"> в соответствии с</w:t>
      </w:r>
      <w:r w:rsidR="006C7669">
        <w:t xml:space="preserve"> его</w:t>
      </w:r>
      <w:r>
        <w:t xml:space="preserve"> </w:t>
      </w:r>
      <w:r w:rsidR="00B921B1">
        <w:t>ОТП</w:t>
      </w:r>
      <w:r>
        <w:t>.</w:t>
      </w:r>
    </w:p>
    <w:p w14:paraId="33C9B5EF" w14:textId="77777777" w:rsidR="00AC4168" w:rsidRDefault="00AC4168" w:rsidP="00B30B11"/>
    <w:p w14:paraId="52C74518" w14:textId="50F5A745" w:rsidR="00B30B11" w:rsidRDefault="002109DB" w:rsidP="00B30B11">
      <w:pPr>
        <w:pStyle w:val="S4"/>
      </w:pPr>
      <w:r>
        <w:t>Все закупаемое оборудование связи должн</w:t>
      </w:r>
      <w:r w:rsidR="006A69DB">
        <w:t>о</w:t>
      </w:r>
      <w:r>
        <w:t xml:space="preserve"> иметь действующие сертификаты и/или декларации</w:t>
      </w:r>
      <w:r w:rsidR="0053287D">
        <w:t>,</w:t>
      </w:r>
      <w:r>
        <w:t xml:space="preserve"> предусмотренные законодательством.</w:t>
      </w:r>
    </w:p>
    <w:p w14:paraId="22AEDAFB" w14:textId="1704AB84" w:rsidR="003759D2" w:rsidRDefault="003759D2" w:rsidP="0059791E">
      <w:bookmarkStart w:id="276" w:name="_Toc23170228"/>
      <w:bookmarkStart w:id="277" w:name="_Toc359941358"/>
    </w:p>
    <w:p w14:paraId="67401EC4" w14:textId="77777777" w:rsidR="00A927C7" w:rsidRPr="00055297" w:rsidRDefault="00A927C7" w:rsidP="00A927C7">
      <w:pPr>
        <w:pStyle w:val="S4"/>
      </w:pPr>
      <w:r>
        <w:t>Минимальные т</w:t>
      </w:r>
      <w:r w:rsidRPr="00644BC4">
        <w:t xml:space="preserve">ребования к закупаемым </w:t>
      </w:r>
      <w:r>
        <w:t>аксессуарам данной категории</w:t>
      </w:r>
      <w:r w:rsidRPr="00644BC4">
        <w:t xml:space="preserve"> указываются</w:t>
      </w:r>
      <w:r>
        <w:t xml:space="preserve"> в </w:t>
      </w:r>
      <w:r w:rsidRPr="00055297">
        <w:t>Бюллетен</w:t>
      </w:r>
      <w:r>
        <w:t>е</w:t>
      </w:r>
      <w:r w:rsidRPr="00055297">
        <w:t>.</w:t>
      </w:r>
    </w:p>
    <w:p w14:paraId="293493C3" w14:textId="77777777" w:rsidR="00A927C7" w:rsidRPr="0059791E" w:rsidRDefault="00A927C7" w:rsidP="0059791E"/>
    <w:p w14:paraId="0A97ECDD" w14:textId="77777777" w:rsidR="00B10CE9" w:rsidRPr="0059791E" w:rsidRDefault="00B10CE9" w:rsidP="0059791E"/>
    <w:p w14:paraId="794B2CA9" w14:textId="18209417" w:rsidR="00B30B11" w:rsidRPr="00C2735F" w:rsidRDefault="00E938F2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278" w:name="_Toc31703641"/>
      <w:bookmarkStart w:id="279" w:name="_Ref43112186"/>
      <w:bookmarkStart w:id="280" w:name="_Ref43112762"/>
      <w:bookmarkStart w:id="281" w:name="_Ref43112768"/>
      <w:bookmarkStart w:id="282" w:name="_Ref43113995"/>
      <w:bookmarkStart w:id="283" w:name="_Ref43122949"/>
      <w:bookmarkStart w:id="284" w:name="_Ref43123019"/>
      <w:bookmarkStart w:id="285" w:name="_Ref43123221"/>
      <w:bookmarkStart w:id="286" w:name="_Ref43123308"/>
      <w:bookmarkStart w:id="287" w:name="_Ref43123392"/>
      <w:bookmarkStart w:id="288" w:name="_Ref43123496"/>
      <w:bookmarkStart w:id="289" w:name="_Ref43123549"/>
      <w:bookmarkStart w:id="290" w:name="_Toc45123409"/>
      <w:bookmarkStart w:id="291" w:name="_Ref47525837"/>
      <w:r w:rsidRPr="004E1C50">
        <w:rPr>
          <w:rFonts w:eastAsia="Calibri" w:cs="Arial"/>
          <w:caps w:val="0"/>
          <w:sz w:val="24"/>
        </w:rPr>
        <w:t>АБОНЕНТСКОЕ ОБОРУДОВАНИЕ ТЕЛЕФОННОЙ СВЯЗИ</w:t>
      </w:r>
      <w:bookmarkEnd w:id="276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14:paraId="53FD44BB" w14:textId="77777777" w:rsidR="00B30B11" w:rsidRPr="00055297" w:rsidRDefault="00B30B11" w:rsidP="00B30B11">
      <w:pPr>
        <w:pStyle w:val="S4"/>
      </w:pPr>
    </w:p>
    <w:p w14:paraId="0D3781B9" w14:textId="0495D67A" w:rsidR="00304590" w:rsidRDefault="003556ED" w:rsidP="00B30B11">
      <w:pPr>
        <w:pStyle w:val="S4"/>
      </w:pPr>
      <w:r>
        <w:t>К данной категории относятся у</w:t>
      </w:r>
      <w:r w:rsidRPr="00055297">
        <w:t xml:space="preserve">стройства для </w:t>
      </w:r>
      <w:r w:rsidR="00304590">
        <w:t>приема и передачи</w:t>
      </w:r>
      <w:r w:rsidR="00304590" w:rsidRPr="00304590">
        <w:t xml:space="preserve"> сигналов, отображающих речь, между абонентами</w:t>
      </w:r>
      <w:r w:rsidR="00304590">
        <w:t xml:space="preserve"> (</w:t>
      </w:r>
      <w:r w:rsidR="00304590" w:rsidRPr="00055297">
        <w:t>телефонны</w:t>
      </w:r>
      <w:r w:rsidR="00304590">
        <w:t>е</w:t>
      </w:r>
      <w:r w:rsidR="00304590" w:rsidRPr="00055297">
        <w:t xml:space="preserve"> </w:t>
      </w:r>
      <w:r w:rsidR="00304590" w:rsidRPr="00055297">
        <w:rPr>
          <w:lang w:val="en-US"/>
        </w:rPr>
        <w:t>IP</w:t>
      </w:r>
      <w:r w:rsidR="00304590" w:rsidRPr="00055297">
        <w:t>-/цифровы</w:t>
      </w:r>
      <w:r w:rsidR="00304590">
        <w:t>е</w:t>
      </w:r>
      <w:r w:rsidR="00304590" w:rsidRPr="00055297">
        <w:t>/аналоговы</w:t>
      </w:r>
      <w:r w:rsidR="00304590">
        <w:t>е</w:t>
      </w:r>
      <w:r w:rsidR="00304590" w:rsidRPr="00055297">
        <w:t xml:space="preserve"> терминал</w:t>
      </w:r>
      <w:r w:rsidR="00304590">
        <w:t>ы</w:t>
      </w:r>
      <w:r w:rsidR="00A26A09">
        <w:t>, конференц-телефоны</w:t>
      </w:r>
      <w:r w:rsidR="00304590">
        <w:t>)</w:t>
      </w:r>
      <w:r w:rsidR="0021355E">
        <w:t>.</w:t>
      </w:r>
    </w:p>
    <w:p w14:paraId="007421FD" w14:textId="77777777" w:rsidR="00304590" w:rsidRDefault="00304590" w:rsidP="00B30B11">
      <w:pPr>
        <w:pStyle w:val="S4"/>
      </w:pPr>
    </w:p>
    <w:p w14:paraId="3642A528" w14:textId="7D351BC6" w:rsidR="00B30B11" w:rsidRPr="00055297" w:rsidRDefault="00B30B11" w:rsidP="00B30B11">
      <w:pPr>
        <w:pStyle w:val="S4"/>
      </w:pPr>
      <w:r w:rsidRPr="00055297">
        <w:t xml:space="preserve">Тип абонентского телефонного терминала зависит от используемого </w:t>
      </w:r>
      <w:r>
        <w:t>ИТ-</w:t>
      </w:r>
      <w:r w:rsidRPr="00055297">
        <w:t xml:space="preserve">оборудования </w:t>
      </w:r>
      <w:r w:rsidR="002E2E63">
        <w:t>УПАТС</w:t>
      </w:r>
      <w:r w:rsidRPr="00055297">
        <w:t>.</w:t>
      </w:r>
    </w:p>
    <w:p w14:paraId="23A6CAF5" w14:textId="77777777" w:rsidR="00B30B11" w:rsidRPr="00055297" w:rsidRDefault="00B30B11" w:rsidP="00B30B11">
      <w:pPr>
        <w:pStyle w:val="S4"/>
      </w:pPr>
    </w:p>
    <w:p w14:paraId="50C4CDAE" w14:textId="4CEE4418" w:rsidR="00B30B11" w:rsidRPr="00921582" w:rsidRDefault="00B30B11" w:rsidP="00B30B11">
      <w:pPr>
        <w:pStyle w:val="S4"/>
      </w:pPr>
      <w:r>
        <w:t>Минимальные т</w:t>
      </w:r>
      <w:r w:rsidRPr="00055297">
        <w:t>ребования к находящ</w:t>
      </w:r>
      <w:r w:rsidR="00B32C44">
        <w:t>е</w:t>
      </w:r>
      <w:r w:rsidRPr="00055297">
        <w:t>м</w:t>
      </w:r>
      <w:r w:rsidR="00B32C44">
        <w:t>у</w:t>
      </w:r>
      <w:r w:rsidRPr="00055297">
        <w:t>ся в эксплуатации и закупаем</w:t>
      </w:r>
      <w:r w:rsidR="00B32C44">
        <w:t>о</w:t>
      </w:r>
      <w:r w:rsidRPr="00055297">
        <w:t>м</w:t>
      </w:r>
      <w:r w:rsidR="00B32C44">
        <w:t>у</w:t>
      </w:r>
      <w:r w:rsidRPr="00055297">
        <w:t xml:space="preserve"> абонентск</w:t>
      </w:r>
      <w:r w:rsidR="00B32C44">
        <w:t>о</w:t>
      </w:r>
      <w:r w:rsidRPr="00055297">
        <w:t>м</w:t>
      </w:r>
      <w:r w:rsidR="00B32C44">
        <w:t>у оборудованию телефонной связи</w:t>
      </w:r>
      <w:r w:rsidRPr="00055297">
        <w:t xml:space="preserve"> </w:t>
      </w:r>
      <w:r w:rsidRPr="00921582">
        <w:t>указываются в Бюллетен</w:t>
      </w:r>
      <w:r w:rsidR="00234652">
        <w:t>е</w:t>
      </w:r>
      <w:r w:rsidRPr="00921582">
        <w:t>.</w:t>
      </w:r>
    </w:p>
    <w:p w14:paraId="29135A4A" w14:textId="77777777" w:rsidR="00B30B11" w:rsidRDefault="00B30B11" w:rsidP="00B30B11">
      <w:pPr>
        <w:pStyle w:val="S4"/>
      </w:pPr>
    </w:p>
    <w:p w14:paraId="116D3EDE" w14:textId="12CE48FD" w:rsidR="00743233" w:rsidRDefault="00E938F2" w:rsidP="00B30B11">
      <w:pPr>
        <w:pStyle w:val="S4"/>
      </w:pPr>
      <w:r>
        <w:t>Все закупаемое оборудование связи должн</w:t>
      </w:r>
      <w:r w:rsidR="006A69DB">
        <w:t>о</w:t>
      </w:r>
      <w:r>
        <w:t xml:space="preserve"> иметь </w:t>
      </w:r>
      <w:r w:rsidR="002109DB">
        <w:t>действующие с</w:t>
      </w:r>
      <w:r>
        <w:t>ертификат</w:t>
      </w:r>
      <w:r w:rsidR="002109DB">
        <w:t xml:space="preserve">ы и/или </w:t>
      </w:r>
      <w:r w:rsidR="0053287D">
        <w:t>декларации,</w:t>
      </w:r>
      <w:r w:rsidR="002109DB">
        <w:t xml:space="preserve"> предусмотренные законодательством.</w:t>
      </w:r>
    </w:p>
    <w:p w14:paraId="5408B164" w14:textId="77777777" w:rsidR="00B85B37" w:rsidRDefault="00B85B37" w:rsidP="00B30B11">
      <w:pPr>
        <w:pStyle w:val="S4"/>
      </w:pPr>
    </w:p>
    <w:p w14:paraId="6F552368" w14:textId="77777777" w:rsidR="00584622" w:rsidRPr="00921582" w:rsidRDefault="00584622" w:rsidP="00B30B11">
      <w:pPr>
        <w:pStyle w:val="S4"/>
      </w:pPr>
    </w:p>
    <w:p w14:paraId="2BEB5540" w14:textId="77777777" w:rsidR="00B30B11" w:rsidRPr="00C2735F" w:rsidRDefault="00B30B11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292" w:name="_Toc421740032"/>
      <w:bookmarkStart w:id="293" w:name="_Toc421740159"/>
      <w:bookmarkStart w:id="294" w:name="_Toc421740223"/>
      <w:bookmarkStart w:id="295" w:name="_Toc421740287"/>
      <w:bookmarkStart w:id="296" w:name="_Toc415129067"/>
      <w:bookmarkStart w:id="297" w:name="_Toc415141199"/>
      <w:bookmarkStart w:id="298" w:name="_Toc421740033"/>
      <w:bookmarkStart w:id="299" w:name="_Toc423017987"/>
      <w:bookmarkStart w:id="300" w:name="_Toc23170229"/>
      <w:bookmarkStart w:id="301" w:name="_Toc31703642"/>
      <w:bookmarkStart w:id="302" w:name="_Ref43112496"/>
      <w:bookmarkStart w:id="303" w:name="_Ref43112503"/>
      <w:bookmarkStart w:id="304" w:name="_Toc45123410"/>
      <w:bookmarkEnd w:id="292"/>
      <w:bookmarkEnd w:id="293"/>
      <w:bookmarkEnd w:id="294"/>
      <w:bookmarkEnd w:id="295"/>
      <w:r w:rsidRPr="004E1C50">
        <w:rPr>
          <w:rFonts w:eastAsia="Calibri" w:cs="Arial"/>
          <w:caps w:val="0"/>
          <w:sz w:val="24"/>
        </w:rPr>
        <w:t>ПЕРИФЕРИЙНЫЕ УСТРОЙСТВА</w:t>
      </w:r>
      <w:bookmarkStart w:id="305" w:name="_Toc421740034"/>
      <w:bookmarkEnd w:id="277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7E323204" w14:textId="77777777" w:rsidR="00B30B11" w:rsidRDefault="00B30B11" w:rsidP="00B30B11">
      <w:pPr>
        <w:pStyle w:val="S4"/>
      </w:pPr>
    </w:p>
    <w:p w14:paraId="66B5C560" w14:textId="1F1E5D82" w:rsidR="00B30B11" w:rsidRDefault="00B30B11" w:rsidP="006E16FB">
      <w:pPr>
        <w:pStyle w:val="S4"/>
      </w:pPr>
      <w:r w:rsidRPr="00921582">
        <w:t>К периферийным устройствам относятся принтеры</w:t>
      </w:r>
      <w:r w:rsidR="00DD01E8">
        <w:t xml:space="preserve">, </w:t>
      </w:r>
      <w:r w:rsidRPr="00921582">
        <w:t xml:space="preserve">МФУ и сканеры. </w:t>
      </w:r>
      <w:r>
        <w:t>В зависимости от технических характеристик и производственной необходимости периферийные устройства могут подключаться локально к ПК пользователей</w:t>
      </w:r>
      <w:r w:rsidR="003556ED">
        <w:t xml:space="preserve"> или </w:t>
      </w:r>
      <w:r w:rsidR="002105F8">
        <w:t xml:space="preserve">к </w:t>
      </w:r>
      <w:r w:rsidR="003556ED">
        <w:t xml:space="preserve">корпоративной </w:t>
      </w:r>
      <w:r>
        <w:t>сети.</w:t>
      </w:r>
    </w:p>
    <w:p w14:paraId="6661F2E0" w14:textId="77777777" w:rsidR="00B30B11" w:rsidRDefault="00B30B11" w:rsidP="00B30B11">
      <w:pPr>
        <w:pStyle w:val="S4"/>
      </w:pPr>
    </w:p>
    <w:p w14:paraId="56AF7701" w14:textId="6362814E" w:rsidR="00B30B11" w:rsidRDefault="00B30B11" w:rsidP="00B30B11">
      <w:pPr>
        <w:pStyle w:val="S4"/>
      </w:pPr>
      <w:r>
        <w:t>Используемые периферийные устройства могут различаться форматом печати и сканирования (А4 или А3), а также возможностью черно-белой и/или цветной печати (для принтеров и МФУ).</w:t>
      </w:r>
    </w:p>
    <w:p w14:paraId="24755654" w14:textId="77777777" w:rsidR="00B30B11" w:rsidRDefault="00B30B11" w:rsidP="00B30B11">
      <w:pPr>
        <w:pStyle w:val="S4"/>
      </w:pPr>
    </w:p>
    <w:p w14:paraId="447D9CBF" w14:textId="1A9D0793" w:rsidR="00B30B11" w:rsidRDefault="00B30B11" w:rsidP="00B30B11">
      <w:pPr>
        <w:pStyle w:val="S4"/>
      </w:pPr>
      <w:r>
        <w:t>Тип периферийного устройства, предоставляемого пользователю в составе АРМ, определяется в соответствии с</w:t>
      </w:r>
      <w:r w:rsidR="0036542B" w:rsidRPr="003654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921B1">
        <w:t>ОТП</w:t>
      </w:r>
      <w:r>
        <w:t>.</w:t>
      </w:r>
    </w:p>
    <w:p w14:paraId="21F32920" w14:textId="77777777" w:rsidR="00B30B11" w:rsidRPr="00921582" w:rsidRDefault="00B30B11" w:rsidP="00B30B11">
      <w:pPr>
        <w:pStyle w:val="S4"/>
      </w:pPr>
    </w:p>
    <w:p w14:paraId="767962D4" w14:textId="77777777" w:rsidR="00B85B37" w:rsidRPr="00921582" w:rsidRDefault="00B85B37" w:rsidP="00B30B11">
      <w:pPr>
        <w:pStyle w:val="S4"/>
      </w:pPr>
    </w:p>
    <w:p w14:paraId="4ECC1BBA" w14:textId="417FD893" w:rsidR="00B30B11" w:rsidRPr="008B49D5" w:rsidRDefault="00B30B11" w:rsidP="00913B87">
      <w:pPr>
        <w:pStyle w:val="S30"/>
        <w:keepLines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06" w:name="_Toc359941359"/>
      <w:bookmarkStart w:id="307" w:name="_Toc415129068"/>
      <w:bookmarkStart w:id="308" w:name="_Toc421740035"/>
      <w:bookmarkStart w:id="309" w:name="_Toc423017988"/>
      <w:bookmarkStart w:id="310" w:name="_Toc23170230"/>
      <w:bookmarkStart w:id="311" w:name="_Toc31703643"/>
      <w:bookmarkStart w:id="312" w:name="_Ref43113956"/>
      <w:bookmarkStart w:id="313" w:name="_Ref43123035"/>
      <w:bookmarkStart w:id="314" w:name="_Ref43123303"/>
      <w:bookmarkStart w:id="315" w:name="_Ref43123387"/>
      <w:bookmarkStart w:id="316" w:name="_Ref43123492"/>
      <w:bookmarkStart w:id="317" w:name="_Ref43125578"/>
      <w:bookmarkStart w:id="318" w:name="_Toc45123411"/>
      <w:r w:rsidRPr="00921582">
        <w:rPr>
          <w:caps w:val="0"/>
        </w:rPr>
        <w:t xml:space="preserve">МИНИМАЛЬНЫЕ ТРЕБОВАНИЯ К ЭКСПЛУАТИРУЕМЫМ И ЗАКУПАЕМЫМ ПРИНТЕРАМ </w:t>
      </w:r>
      <w:bookmarkEnd w:id="306"/>
      <w:bookmarkEnd w:id="307"/>
      <w:r w:rsidR="00FD1F5E">
        <w:rPr>
          <w:caps w:val="0"/>
        </w:rPr>
        <w:t xml:space="preserve">И МФУ </w:t>
      </w:r>
      <w:r>
        <w:rPr>
          <w:caps w:val="0"/>
        </w:rPr>
        <w:t>ФОРМАТА А4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14:paraId="07509048" w14:textId="77777777" w:rsidR="00B30B11" w:rsidRPr="00921582" w:rsidRDefault="00B30B11" w:rsidP="00913B87">
      <w:pPr>
        <w:pStyle w:val="S4"/>
        <w:keepNext/>
        <w:keepLines/>
        <w:widowControl/>
      </w:pPr>
    </w:p>
    <w:p w14:paraId="38BBC83D" w14:textId="04CC6AE7" w:rsidR="00B30B11" w:rsidRDefault="00B30B11" w:rsidP="00B30B11">
      <w:pPr>
        <w:pStyle w:val="S4"/>
      </w:pPr>
      <w:r>
        <w:t xml:space="preserve">Периферийные устройства данной категории подключаются к ПК пользователя при персональном использовании </w:t>
      </w:r>
      <w:r w:rsidR="00E948DD">
        <w:t xml:space="preserve">локально </w:t>
      </w:r>
      <w:r>
        <w:t xml:space="preserve">или </w:t>
      </w:r>
      <w:r w:rsidR="00E948DD">
        <w:t xml:space="preserve">доступны по </w:t>
      </w:r>
      <w:r>
        <w:t xml:space="preserve">сети при </w:t>
      </w:r>
      <w:r w:rsidR="00E948DD">
        <w:t xml:space="preserve">коллективной работе </w:t>
      </w:r>
      <w:r>
        <w:t>групп пользователей до 10 человек.</w:t>
      </w:r>
    </w:p>
    <w:p w14:paraId="16FD9AD6" w14:textId="77777777" w:rsidR="00B30B11" w:rsidRDefault="00B30B11" w:rsidP="00B30B11">
      <w:pPr>
        <w:pStyle w:val="S4"/>
      </w:pPr>
    </w:p>
    <w:p w14:paraId="1A29D2F2" w14:textId="6D1A9AA0" w:rsidR="00B30B11" w:rsidRPr="00055297" w:rsidRDefault="00B30B11" w:rsidP="00B30B11">
      <w:pPr>
        <w:pStyle w:val="S4"/>
      </w:pPr>
      <w:r>
        <w:t>Минимальные т</w:t>
      </w:r>
      <w:r w:rsidRPr="00921582">
        <w:t>ребования к находящимся в эксплуатации и закупаемым принтерам</w:t>
      </w:r>
      <w:r w:rsidR="00FD1F5E">
        <w:t xml:space="preserve"> и МФУ</w:t>
      </w:r>
      <w:r w:rsidRPr="00921582">
        <w:t xml:space="preserve"> </w:t>
      </w:r>
      <w:r w:rsidRPr="003A6521">
        <w:t xml:space="preserve">формата А4 </w:t>
      </w:r>
      <w:r w:rsidRPr="00921582">
        <w:t xml:space="preserve">указываются в </w:t>
      </w:r>
      <w:r w:rsidRPr="00055297">
        <w:t>Бюллетен</w:t>
      </w:r>
      <w:r w:rsidR="00234652">
        <w:t>е</w:t>
      </w:r>
      <w:r w:rsidRPr="00055297">
        <w:t>.</w:t>
      </w:r>
    </w:p>
    <w:p w14:paraId="76D9E6A6" w14:textId="77777777" w:rsidR="00BF49F7" w:rsidRDefault="00BF49F7" w:rsidP="00B30B11">
      <w:bookmarkStart w:id="319" w:name="_Toc415129072"/>
      <w:bookmarkStart w:id="320" w:name="_Toc421740039"/>
      <w:bookmarkStart w:id="321" w:name="_Toc423017991"/>
    </w:p>
    <w:p w14:paraId="01669914" w14:textId="77777777" w:rsidR="00B10CE9" w:rsidRDefault="00B10CE9" w:rsidP="00B30B11"/>
    <w:p w14:paraId="2A231CF3" w14:textId="12C916D7" w:rsidR="00B30B11" w:rsidRPr="008B49D5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22" w:name="_Toc23170232"/>
      <w:bookmarkStart w:id="323" w:name="_Toc31703644"/>
      <w:bookmarkStart w:id="324" w:name="_Ref43125584"/>
      <w:bookmarkStart w:id="325" w:name="_Toc45123412"/>
      <w:r w:rsidRPr="006D29FB">
        <w:rPr>
          <w:caps w:val="0"/>
        </w:rPr>
        <w:t>МИНИМАЛЬНЫЕ ТРЕБОВАНИЯ К ЭКСПЛУАТИРУЕМЫМ И ЗАКУПАЕМЫМ ПРИНТЕРАМ</w:t>
      </w:r>
      <w:r w:rsidR="00FD1F5E">
        <w:rPr>
          <w:caps w:val="0"/>
        </w:rPr>
        <w:t xml:space="preserve"> И МФУ</w:t>
      </w:r>
      <w:r w:rsidRPr="006D29FB">
        <w:rPr>
          <w:caps w:val="0"/>
        </w:rPr>
        <w:t xml:space="preserve"> </w:t>
      </w:r>
      <w:bookmarkEnd w:id="319"/>
      <w:r>
        <w:rPr>
          <w:caps w:val="0"/>
        </w:rPr>
        <w:t>ФОРМАТА А3</w:t>
      </w:r>
      <w:bookmarkEnd w:id="320"/>
      <w:bookmarkEnd w:id="321"/>
      <w:bookmarkEnd w:id="322"/>
      <w:bookmarkEnd w:id="323"/>
      <w:bookmarkEnd w:id="324"/>
      <w:bookmarkEnd w:id="325"/>
    </w:p>
    <w:p w14:paraId="201A67BA" w14:textId="77777777" w:rsidR="00B30B11" w:rsidRPr="00055297" w:rsidRDefault="00B30B11" w:rsidP="00E81E9A">
      <w:pPr>
        <w:pStyle w:val="S4"/>
        <w:keepNext/>
        <w:keepLines/>
        <w:widowControl/>
      </w:pPr>
    </w:p>
    <w:p w14:paraId="2250A51B" w14:textId="77777777" w:rsidR="00E14B05" w:rsidRDefault="00E14B05" w:rsidP="00E14B05">
      <w:pPr>
        <w:pStyle w:val="S4"/>
      </w:pPr>
      <w:r>
        <w:t xml:space="preserve">Периферийные устройства категории А3 подключаются к сети при обеспечении больших групп пользователей (до 50 человек) и максимальном расстоянии до рабочего места не более 30 метров. </w:t>
      </w:r>
    </w:p>
    <w:p w14:paraId="0ADABCCD" w14:textId="77777777" w:rsidR="00E14B05" w:rsidRDefault="00E14B05" w:rsidP="00E14B05">
      <w:pPr>
        <w:pStyle w:val="S4"/>
      </w:pPr>
    </w:p>
    <w:p w14:paraId="0CF066AD" w14:textId="64BCB436" w:rsidR="00B30B11" w:rsidRDefault="00E14B05" w:rsidP="00B30B11">
      <w:pPr>
        <w:pStyle w:val="S4"/>
      </w:pPr>
      <w:r>
        <w:t>Рекомендуемая норма нагрузки не более 30 000 отпечатков в месяц</w:t>
      </w:r>
      <w:r w:rsidR="00CA1645">
        <w:t>.</w:t>
      </w:r>
    </w:p>
    <w:p w14:paraId="365A7A2C" w14:textId="77777777" w:rsidR="00CA1645" w:rsidRDefault="00CA1645" w:rsidP="00B30B11">
      <w:pPr>
        <w:pStyle w:val="S4"/>
      </w:pPr>
    </w:p>
    <w:p w14:paraId="7D9FC579" w14:textId="39ADC194" w:rsidR="00B30B11" w:rsidRPr="00055297" w:rsidRDefault="00B30B11" w:rsidP="00B30B11">
      <w:pPr>
        <w:pStyle w:val="S4"/>
      </w:pPr>
      <w:r>
        <w:t>Минимальные т</w:t>
      </w:r>
      <w:r w:rsidRPr="00055297">
        <w:t xml:space="preserve">ребования к находящимся в эксплуатации и закупаемым принтерам </w:t>
      </w:r>
      <w:r w:rsidR="00FD1F5E">
        <w:t xml:space="preserve">и МФУ </w:t>
      </w:r>
      <w:r w:rsidRPr="001428DC">
        <w:t xml:space="preserve">формата А3 </w:t>
      </w:r>
      <w:r w:rsidRPr="00921582">
        <w:t>указываются</w:t>
      </w:r>
      <w:r w:rsidRPr="00055297">
        <w:t xml:space="preserve"> в Бюллетен</w:t>
      </w:r>
      <w:r w:rsidR="00234652">
        <w:t>е</w:t>
      </w:r>
      <w:r w:rsidRPr="00055297">
        <w:t>.</w:t>
      </w:r>
    </w:p>
    <w:p w14:paraId="5E0A5011" w14:textId="4EE61E15" w:rsidR="003759D2" w:rsidRPr="0059791E" w:rsidRDefault="003759D2" w:rsidP="0059791E">
      <w:bookmarkStart w:id="326" w:name="_Toc23170234"/>
      <w:bookmarkStart w:id="327" w:name="_Toc415129073"/>
      <w:bookmarkStart w:id="328" w:name="_Toc421740040"/>
      <w:bookmarkStart w:id="329" w:name="_Toc423017992"/>
    </w:p>
    <w:p w14:paraId="735926AC" w14:textId="77777777" w:rsidR="00B10CE9" w:rsidRPr="0059791E" w:rsidRDefault="00B10CE9" w:rsidP="0059791E"/>
    <w:p w14:paraId="576F1B39" w14:textId="32B6E067" w:rsidR="00DB138D" w:rsidRPr="008B49D5" w:rsidRDefault="00DB138D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30" w:name="_Toc31703645"/>
      <w:bookmarkStart w:id="331" w:name="_Ref43123069"/>
      <w:bookmarkStart w:id="332" w:name="_Toc45123413"/>
      <w:r w:rsidRPr="006D29FB">
        <w:rPr>
          <w:caps w:val="0"/>
        </w:rPr>
        <w:t xml:space="preserve">МИНИМАЛЬНЫЕ ТРЕБОВАНИЯ К </w:t>
      </w:r>
      <w:r w:rsidR="00D4519A">
        <w:rPr>
          <w:caps w:val="0"/>
        </w:rPr>
        <w:t>ЭКСПЛУАТИРУЕМЫМ</w:t>
      </w:r>
      <w:r w:rsidRPr="006D29FB">
        <w:rPr>
          <w:caps w:val="0"/>
        </w:rPr>
        <w:t xml:space="preserve"> И ЗАКУПАЕМЫМ </w:t>
      </w:r>
      <w:r>
        <w:rPr>
          <w:caps w:val="0"/>
        </w:rPr>
        <w:t xml:space="preserve">ЛОКАЛЬНЫМ </w:t>
      </w:r>
      <w:r w:rsidRPr="006D29FB">
        <w:rPr>
          <w:caps w:val="0"/>
        </w:rPr>
        <w:t>СКАНЕРАМ</w:t>
      </w:r>
      <w:bookmarkEnd w:id="326"/>
      <w:bookmarkEnd w:id="330"/>
      <w:bookmarkEnd w:id="331"/>
      <w:bookmarkEnd w:id="332"/>
    </w:p>
    <w:p w14:paraId="5C7440F5" w14:textId="77777777" w:rsidR="00DB138D" w:rsidRPr="00055297" w:rsidRDefault="00DB138D" w:rsidP="00DB138D"/>
    <w:p w14:paraId="72ECDC61" w14:textId="77777777" w:rsidR="00DB138D" w:rsidRDefault="00DB138D" w:rsidP="00DB138D">
      <w:pPr>
        <w:pStyle w:val="S4"/>
      </w:pPr>
      <w:r>
        <w:t>Периферийные устройства данной категории подключаются локально к ПК пользователя при персональном использовании.</w:t>
      </w:r>
    </w:p>
    <w:p w14:paraId="03CF6C3A" w14:textId="77777777" w:rsidR="00DB138D" w:rsidRDefault="00DB138D" w:rsidP="00DB138D">
      <w:pPr>
        <w:pStyle w:val="S4"/>
      </w:pPr>
    </w:p>
    <w:p w14:paraId="4777B1A1" w14:textId="2DEFC360" w:rsidR="00DB138D" w:rsidRPr="00055297" w:rsidRDefault="00DB138D" w:rsidP="00DB138D">
      <w:pPr>
        <w:pStyle w:val="S4"/>
      </w:pPr>
      <w:r>
        <w:t>Минимальные т</w:t>
      </w:r>
      <w:r w:rsidRPr="00055297">
        <w:t>ребования к находящимся в эксплуатации и закупаемым персональным сканерам</w:t>
      </w:r>
      <w:r w:rsidRPr="00055297">
        <w:rPr>
          <w:b/>
        </w:rPr>
        <w:t xml:space="preserve"> </w:t>
      </w:r>
      <w:r w:rsidRPr="00921582">
        <w:t>указываются</w:t>
      </w:r>
      <w:r>
        <w:t xml:space="preserve"> в </w:t>
      </w:r>
      <w:r w:rsidRPr="00055297">
        <w:t>Бюллетен</w:t>
      </w:r>
      <w:r w:rsidR="0041021D">
        <w:t>е</w:t>
      </w:r>
      <w:r w:rsidRPr="00055297">
        <w:t>.</w:t>
      </w:r>
    </w:p>
    <w:bookmarkEnd w:id="327"/>
    <w:bookmarkEnd w:id="328"/>
    <w:bookmarkEnd w:id="329"/>
    <w:p w14:paraId="2B8C62D4" w14:textId="77777777" w:rsidR="00B85B37" w:rsidRDefault="00B85B37" w:rsidP="00B30B11"/>
    <w:p w14:paraId="28B7647D" w14:textId="77777777" w:rsidR="00BF49F7" w:rsidRPr="00055297" w:rsidRDefault="00BF49F7" w:rsidP="00B30B11"/>
    <w:p w14:paraId="74C2D02D" w14:textId="64502DAF" w:rsidR="00B30B11" w:rsidRPr="00C2735F" w:rsidRDefault="00B30B11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333" w:name="_Toc415129074"/>
      <w:bookmarkStart w:id="334" w:name="_Toc415141201"/>
      <w:bookmarkStart w:id="335" w:name="_Toc421740041"/>
      <w:bookmarkStart w:id="336" w:name="_Toc423017993"/>
      <w:bookmarkStart w:id="337" w:name="_Toc23170235"/>
      <w:bookmarkStart w:id="338" w:name="_Toc31703646"/>
      <w:bookmarkStart w:id="339" w:name="_Toc45123414"/>
      <w:bookmarkStart w:id="340" w:name="_Toc359941361"/>
      <w:bookmarkStart w:id="341" w:name="_Hlk379969052"/>
      <w:r w:rsidRPr="004E1C50">
        <w:rPr>
          <w:rFonts w:eastAsia="Calibri" w:cs="Arial"/>
          <w:caps w:val="0"/>
          <w:sz w:val="24"/>
        </w:rPr>
        <w:t>МОБИЛЬНЫЕ УСТРОЙСТВА</w:t>
      </w:r>
      <w:bookmarkEnd w:id="333"/>
      <w:bookmarkEnd w:id="334"/>
      <w:bookmarkEnd w:id="335"/>
      <w:bookmarkEnd w:id="336"/>
      <w:bookmarkEnd w:id="337"/>
      <w:bookmarkEnd w:id="338"/>
      <w:bookmarkEnd w:id="339"/>
    </w:p>
    <w:p w14:paraId="70B93E23" w14:textId="77777777" w:rsidR="00B30B11" w:rsidRDefault="00B30B11" w:rsidP="00B30B11">
      <w:pPr>
        <w:pStyle w:val="S4"/>
      </w:pPr>
    </w:p>
    <w:p w14:paraId="48D6AA03" w14:textId="0467109F" w:rsidR="001D4747" w:rsidRDefault="00B30B11" w:rsidP="00B30B11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Обеспечение мобильными устройствами осуществляется в соответствии с </w:t>
      </w:r>
      <w:r w:rsidR="00054423">
        <w:rPr>
          <w:rFonts w:eastAsia="Times New Roman"/>
          <w:szCs w:val="24"/>
          <w:lang w:eastAsia="ru-RU"/>
        </w:rPr>
        <w:t xml:space="preserve">техническим </w:t>
      </w:r>
      <w:r>
        <w:rPr>
          <w:rFonts w:eastAsia="Times New Roman"/>
          <w:szCs w:val="24"/>
          <w:lang w:eastAsia="ru-RU"/>
        </w:rPr>
        <w:t xml:space="preserve">профилем пользователя. </w:t>
      </w:r>
      <w:r w:rsidR="005227AF">
        <w:rPr>
          <w:rFonts w:eastAsia="Times New Roman"/>
          <w:szCs w:val="24"/>
          <w:lang w:eastAsia="ru-RU"/>
        </w:rPr>
        <w:t xml:space="preserve">Корпоративные </w:t>
      </w:r>
      <w:r w:rsidR="005227AF">
        <w:rPr>
          <w:rFonts w:eastAsia="Times New Roman"/>
          <w:szCs w:val="24"/>
          <w:lang w:val="en-US" w:eastAsia="ru-RU"/>
        </w:rPr>
        <w:t>SIM</w:t>
      </w:r>
      <w:r w:rsidR="005227AF">
        <w:rPr>
          <w:rFonts w:eastAsia="Times New Roman"/>
          <w:szCs w:val="24"/>
          <w:lang w:eastAsia="ru-RU"/>
        </w:rPr>
        <w:t xml:space="preserve">-карты выдаются только </w:t>
      </w:r>
      <w:r w:rsidR="005227AF">
        <w:t>к корпоративным мобильным устройствам</w:t>
      </w:r>
      <w:r w:rsidR="009349E3">
        <w:rPr>
          <w:rFonts w:eastAsia="Times New Roman"/>
          <w:szCs w:val="24"/>
          <w:lang w:eastAsia="ru-RU"/>
        </w:rPr>
        <w:t>.</w:t>
      </w:r>
    </w:p>
    <w:p w14:paraId="7E387B4D" w14:textId="77777777" w:rsidR="002B4190" w:rsidRDefault="002B4190" w:rsidP="00B30B11">
      <w:pPr>
        <w:rPr>
          <w:rFonts w:eastAsia="Times New Roman"/>
          <w:szCs w:val="24"/>
          <w:lang w:eastAsia="ru-RU"/>
        </w:rPr>
      </w:pPr>
    </w:p>
    <w:p w14:paraId="0D91C538" w14:textId="27E8244A" w:rsidR="00B30B11" w:rsidRPr="005F571A" w:rsidRDefault="001D4747" w:rsidP="00B30B11">
      <w:pPr>
        <w:rPr>
          <w:color w:val="000000" w:themeColor="text1"/>
        </w:rPr>
      </w:pPr>
      <w:r>
        <w:rPr>
          <w:rFonts w:eastAsia="Times New Roman"/>
          <w:szCs w:val="24"/>
          <w:lang w:eastAsia="ru-RU"/>
        </w:rPr>
        <w:t>Л</w:t>
      </w:r>
      <w:r w:rsidR="00B30B11">
        <w:rPr>
          <w:rFonts w:eastAsia="Times New Roman"/>
          <w:szCs w:val="24"/>
          <w:lang w:eastAsia="ru-RU"/>
        </w:rPr>
        <w:t>имиты расходов на корпоративную мобильную связь определяются соответствующими распорядительными документами ПАО</w:t>
      </w:r>
      <w:r w:rsidR="005D6D51">
        <w:rPr>
          <w:rFonts w:eastAsia="Times New Roman"/>
          <w:szCs w:val="24"/>
          <w:lang w:eastAsia="ru-RU"/>
        </w:rPr>
        <w:t> </w:t>
      </w:r>
      <w:r w:rsidR="00B30B11">
        <w:rPr>
          <w:rFonts w:eastAsia="Times New Roman"/>
          <w:szCs w:val="24"/>
          <w:lang w:eastAsia="ru-RU"/>
        </w:rPr>
        <w:t>«НК</w:t>
      </w:r>
      <w:r w:rsidR="005D6D51">
        <w:rPr>
          <w:rFonts w:eastAsia="Times New Roman"/>
          <w:szCs w:val="24"/>
          <w:lang w:eastAsia="ru-RU"/>
        </w:rPr>
        <w:t> </w:t>
      </w:r>
      <w:r w:rsidR="00B30B11">
        <w:rPr>
          <w:rFonts w:eastAsia="Times New Roman"/>
          <w:szCs w:val="24"/>
          <w:lang w:eastAsia="ru-RU"/>
        </w:rPr>
        <w:t xml:space="preserve">«Роснефть» </w:t>
      </w:r>
      <w:r w:rsidR="00611D64">
        <w:rPr>
          <w:rFonts w:eastAsia="Times New Roman"/>
          <w:szCs w:val="24"/>
          <w:lang w:eastAsia="ru-RU"/>
        </w:rPr>
        <w:t>/</w:t>
      </w:r>
      <w:r w:rsidR="00B30B11">
        <w:rPr>
          <w:rFonts w:eastAsia="Times New Roman"/>
          <w:szCs w:val="24"/>
          <w:lang w:eastAsia="ru-RU"/>
        </w:rPr>
        <w:t xml:space="preserve"> ОГ с указанием перечня штатных единиц, для которых устанавливается предельный размер </w:t>
      </w:r>
      <w:r w:rsidR="002E2E63">
        <w:rPr>
          <w:rFonts w:eastAsia="Times New Roman"/>
          <w:szCs w:val="24"/>
          <w:lang w:eastAsia="ru-RU"/>
        </w:rPr>
        <w:t xml:space="preserve">расходов </w:t>
      </w:r>
      <w:r w:rsidR="00B30B11">
        <w:rPr>
          <w:rFonts w:eastAsia="Times New Roman"/>
          <w:szCs w:val="24"/>
          <w:lang w:eastAsia="ru-RU"/>
        </w:rPr>
        <w:t>(лимит</w:t>
      </w:r>
      <w:r w:rsidR="00B30B11" w:rsidRPr="005F571A">
        <w:rPr>
          <w:rFonts w:eastAsia="Times New Roman"/>
          <w:color w:val="000000" w:themeColor="text1"/>
          <w:szCs w:val="24"/>
          <w:lang w:eastAsia="ru-RU"/>
        </w:rPr>
        <w:t>).</w:t>
      </w:r>
    </w:p>
    <w:p w14:paraId="0850F5F3" w14:textId="77777777" w:rsidR="00B85B37" w:rsidRDefault="00B85B37" w:rsidP="00B30B11">
      <w:pPr>
        <w:pStyle w:val="S4"/>
      </w:pPr>
    </w:p>
    <w:p w14:paraId="31A34C5B" w14:textId="77777777" w:rsidR="00584622" w:rsidRPr="00055297" w:rsidRDefault="00584622" w:rsidP="00B30B11">
      <w:pPr>
        <w:pStyle w:val="S4"/>
      </w:pPr>
    </w:p>
    <w:p w14:paraId="24DFB98F" w14:textId="0CC3CB61" w:rsidR="00B30B11" w:rsidRPr="003E0524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42" w:name="_Toc415129075"/>
      <w:bookmarkStart w:id="343" w:name="_Toc421740042"/>
      <w:bookmarkStart w:id="344" w:name="_Toc423017994"/>
      <w:bookmarkStart w:id="345" w:name="_Toc23170236"/>
      <w:bookmarkStart w:id="346" w:name="_Toc31703647"/>
      <w:bookmarkStart w:id="347" w:name="_Ref43123445"/>
      <w:bookmarkStart w:id="348" w:name="_Ref43123520"/>
      <w:bookmarkStart w:id="349" w:name="_Toc45123415"/>
      <w:bookmarkStart w:id="350" w:name="_Hlk379964339"/>
      <w:r>
        <w:rPr>
          <w:caps w:val="0"/>
        </w:rPr>
        <w:t>МИНИМАЛЬНЫЕ Т</w:t>
      </w:r>
      <w:r w:rsidRPr="006D29FB">
        <w:rPr>
          <w:caps w:val="0"/>
        </w:rPr>
        <w:t>РЕБОВАНИЯ К ЭКСПЛУАТИРУЕМЫМ И ЗАКУПАЕМЫМ МОБИЛЬНЫМ ТЕЛЕФОНАМ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35DE76B8" w14:textId="77777777" w:rsidR="00B30B11" w:rsidRPr="00055297" w:rsidRDefault="00B30B11" w:rsidP="00B30B11">
      <w:pPr>
        <w:pStyle w:val="S4"/>
      </w:pPr>
    </w:p>
    <w:p w14:paraId="327D4D88" w14:textId="134034E8" w:rsidR="00B30B11" w:rsidRDefault="001D4747" w:rsidP="00B30B11">
      <w:pPr>
        <w:pStyle w:val="S4"/>
      </w:pPr>
      <w:r>
        <w:t>Мобильные телефоны</w:t>
      </w:r>
      <w:r w:rsidR="00B30B11">
        <w:t xml:space="preserve"> используются только для голосовой </w:t>
      </w:r>
      <w:r w:rsidR="002E2E63">
        <w:t xml:space="preserve">и </w:t>
      </w:r>
      <w:r w:rsidR="002E2E63">
        <w:rPr>
          <w:lang w:val="en-US"/>
        </w:rPr>
        <w:t>SMS</w:t>
      </w:r>
      <w:r w:rsidR="002E2E63" w:rsidRPr="002E2E63">
        <w:t xml:space="preserve"> </w:t>
      </w:r>
      <w:r w:rsidR="00B30B11">
        <w:t xml:space="preserve">связи. Мобильные телефоны не </w:t>
      </w:r>
      <w:r w:rsidR="002E2E63">
        <w:t xml:space="preserve">должны </w:t>
      </w:r>
      <w:r w:rsidR="00B30B11">
        <w:t>подключат</w:t>
      </w:r>
      <w:r w:rsidR="002E2E63">
        <w:t>ь</w:t>
      </w:r>
      <w:r w:rsidR="00B30B11">
        <w:t>ся к ПК, имет</w:t>
      </w:r>
      <w:r w:rsidR="002E2E63">
        <w:t>ь</w:t>
      </w:r>
      <w:r w:rsidR="00B30B11">
        <w:t xml:space="preserve"> доступа к корпоративной сети</w:t>
      </w:r>
      <w:r w:rsidR="005C3F62">
        <w:t xml:space="preserve"> </w:t>
      </w:r>
      <w:r w:rsidR="002E2E63">
        <w:t xml:space="preserve">и </w:t>
      </w:r>
      <w:r w:rsidR="002B4190">
        <w:t>ИС</w:t>
      </w:r>
      <w:r w:rsidR="00B30B11">
        <w:t>, использ</w:t>
      </w:r>
      <w:r w:rsidR="002E2E63">
        <w:t>оваться</w:t>
      </w:r>
      <w:r w:rsidR="00B30B11">
        <w:t xml:space="preserve"> для хранения и обработки информации</w:t>
      </w:r>
      <w:r w:rsidR="002E3098">
        <w:t xml:space="preserve"> (кроме </w:t>
      </w:r>
      <w:r w:rsidR="002E3098">
        <w:rPr>
          <w:lang w:val="en-US"/>
        </w:rPr>
        <w:t>SMS</w:t>
      </w:r>
      <w:r w:rsidR="002E3098">
        <w:t xml:space="preserve"> сообщений)</w:t>
      </w:r>
      <w:r w:rsidR="00B30B11">
        <w:t>.</w:t>
      </w:r>
    </w:p>
    <w:p w14:paraId="0C142856" w14:textId="77777777" w:rsidR="00B30B11" w:rsidRDefault="00B30B11" w:rsidP="00B30B11">
      <w:pPr>
        <w:pStyle w:val="S4"/>
      </w:pPr>
    </w:p>
    <w:p w14:paraId="7C5C1B1E" w14:textId="6DD16A8C" w:rsidR="00B30B11" w:rsidRPr="00055297" w:rsidRDefault="00B30B11" w:rsidP="00B30B11">
      <w:pPr>
        <w:pStyle w:val="S4"/>
      </w:pPr>
      <w:r>
        <w:t>Минимальные т</w:t>
      </w:r>
      <w:r w:rsidRPr="00055297">
        <w:t>ребования к находящимся в эксплуатации и закупаемым мобильным телефонам</w:t>
      </w:r>
      <w:r w:rsidRPr="00055297">
        <w:rPr>
          <w:b/>
        </w:rPr>
        <w:t xml:space="preserve"> </w:t>
      </w:r>
      <w:r w:rsidRPr="00921582">
        <w:t xml:space="preserve">указываются в </w:t>
      </w:r>
      <w:r w:rsidRPr="00055297">
        <w:t>Бюллетен</w:t>
      </w:r>
      <w:r w:rsidR="00234652">
        <w:t>е</w:t>
      </w:r>
      <w:r w:rsidRPr="00055297">
        <w:t>.</w:t>
      </w:r>
    </w:p>
    <w:bookmarkEnd w:id="350"/>
    <w:p w14:paraId="748950B8" w14:textId="6CE8B618" w:rsidR="00B30B11" w:rsidRDefault="00B30B11" w:rsidP="00B30B11"/>
    <w:p w14:paraId="733630F0" w14:textId="7CCC430B" w:rsidR="003D7F03" w:rsidRDefault="003D7F03" w:rsidP="003D7F03">
      <w:pPr>
        <w:pStyle w:val="S4"/>
      </w:pPr>
      <w:r>
        <w:t>Все закупаемое оборудование связи должн</w:t>
      </w:r>
      <w:r w:rsidR="00C32E83">
        <w:t>о</w:t>
      </w:r>
      <w:r>
        <w:t xml:space="preserve"> иметь действующие сертификаты и/или декларации, предусмотренные законодательством.</w:t>
      </w:r>
    </w:p>
    <w:p w14:paraId="52EAA8BD" w14:textId="77777777" w:rsidR="00B30B11" w:rsidRDefault="00B30B11" w:rsidP="00B30B11"/>
    <w:p w14:paraId="60B5032B" w14:textId="77777777" w:rsidR="00584622" w:rsidRPr="00055297" w:rsidRDefault="00584622" w:rsidP="00B30B11"/>
    <w:p w14:paraId="0F584B48" w14:textId="722AD61F" w:rsidR="00B30B11" w:rsidRPr="003E0524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51" w:name="_Toc415129076"/>
      <w:bookmarkStart w:id="352" w:name="_Toc421740043"/>
      <w:bookmarkStart w:id="353" w:name="_Toc423017995"/>
      <w:bookmarkStart w:id="354" w:name="_Toc23170237"/>
      <w:bookmarkStart w:id="355" w:name="_Toc31703648"/>
      <w:bookmarkStart w:id="356" w:name="_Ref43112722"/>
      <w:bookmarkStart w:id="357" w:name="_Ref43122878"/>
      <w:bookmarkStart w:id="358" w:name="_Ref43123127"/>
      <w:bookmarkStart w:id="359" w:name="_Ref43123323"/>
      <w:bookmarkStart w:id="360" w:name="_Ref43123452"/>
      <w:bookmarkStart w:id="361" w:name="_Ref43123526"/>
      <w:bookmarkStart w:id="362" w:name="_Toc45123416"/>
      <w:bookmarkStart w:id="363" w:name="_Ref47525845"/>
      <w:bookmarkStart w:id="364" w:name="_Ref47525846"/>
      <w:r>
        <w:rPr>
          <w:caps w:val="0"/>
        </w:rPr>
        <w:t>МИНИМАЛЬНЫЕ Т</w:t>
      </w:r>
      <w:r w:rsidRPr="006D29FB">
        <w:rPr>
          <w:caps w:val="0"/>
        </w:rPr>
        <w:t>РЕБОВАНИЯ К ЭКСПЛУАТИРУЕМЫМ И ЗАКУПАЕМЫМ СМАРТФОНАМ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14:paraId="494CBCDB" w14:textId="77777777" w:rsidR="00B30B11" w:rsidRPr="00055297" w:rsidRDefault="00B30B11" w:rsidP="00083307">
      <w:pPr>
        <w:pStyle w:val="S4"/>
        <w:keepNext/>
        <w:keepLines/>
        <w:widowControl/>
      </w:pPr>
    </w:p>
    <w:p w14:paraId="62353033" w14:textId="2C1E0B10" w:rsidR="00E7635A" w:rsidRDefault="002C05E1" w:rsidP="00B30B11">
      <w:pPr>
        <w:pStyle w:val="S4"/>
      </w:pPr>
      <w:r>
        <w:t>Смартфоны</w:t>
      </w:r>
      <w:r w:rsidR="00B30B11">
        <w:t xml:space="preserve"> использ</w:t>
      </w:r>
      <w:r w:rsidR="002E2E63">
        <w:t>уются</w:t>
      </w:r>
      <w:r w:rsidR="00B30B11">
        <w:t xml:space="preserve"> для голосовой связи</w:t>
      </w:r>
      <w:r w:rsidR="003556ED">
        <w:t xml:space="preserve">, обмена </w:t>
      </w:r>
      <w:r w:rsidR="00C34365">
        <w:t>сообщениями</w:t>
      </w:r>
      <w:r w:rsidR="001C275C">
        <w:t>,</w:t>
      </w:r>
      <w:r w:rsidR="00B30B11">
        <w:t xml:space="preserve"> доступа </w:t>
      </w:r>
      <w:r w:rsidR="003556ED">
        <w:t xml:space="preserve">в </w:t>
      </w:r>
      <w:r w:rsidR="001C275C">
        <w:t>сеть</w:t>
      </w:r>
      <w:r w:rsidR="003556ED">
        <w:t xml:space="preserve"> </w:t>
      </w:r>
      <w:r w:rsidR="008D68E5">
        <w:t>И</w:t>
      </w:r>
      <w:r w:rsidR="00732F89">
        <w:t>нтернет</w:t>
      </w:r>
      <w:r w:rsidR="001C275C">
        <w:t xml:space="preserve"> и удаленной работы в ИС Компании</w:t>
      </w:r>
      <w:r w:rsidR="00B30B11">
        <w:t>.</w:t>
      </w:r>
    </w:p>
    <w:p w14:paraId="57E9D453" w14:textId="77777777" w:rsidR="00E7635A" w:rsidRDefault="00E7635A" w:rsidP="00B30B11">
      <w:pPr>
        <w:pStyle w:val="S4"/>
      </w:pPr>
    </w:p>
    <w:p w14:paraId="1FF60423" w14:textId="349BA2A9" w:rsidR="00B30B11" w:rsidRDefault="00B30B11" w:rsidP="00B30B11">
      <w:pPr>
        <w:pStyle w:val="S4"/>
      </w:pPr>
      <w:r>
        <w:t xml:space="preserve">Регламент предоставления доступа к </w:t>
      </w:r>
      <w:r w:rsidR="004C1CF7">
        <w:t>ИС</w:t>
      </w:r>
      <w:r>
        <w:t xml:space="preserve"> определяется в соответствии с документацией на</w:t>
      </w:r>
      <w:r w:rsidR="00E2152C">
        <w:rPr>
          <w:lang w:val="en-US"/>
        </w:rPr>
        <w:t> </w:t>
      </w:r>
      <w:r w:rsidR="00CF2D55">
        <w:t>ИС</w:t>
      </w:r>
      <w:r>
        <w:t>.</w:t>
      </w:r>
    </w:p>
    <w:p w14:paraId="3C097FBE" w14:textId="77777777" w:rsidR="00B30B11" w:rsidRDefault="00B30B11" w:rsidP="00B30B11"/>
    <w:p w14:paraId="53766B5F" w14:textId="54EFD5F6" w:rsidR="00B30B11" w:rsidRDefault="00B30B11" w:rsidP="00B30B11">
      <w:r w:rsidRPr="00055297">
        <w:t xml:space="preserve">Эксплуатируемые и закупаемые смартфоны представлены категориями «Смартфон </w:t>
      </w:r>
      <w:r>
        <w:t>для руководителя улучшенный</w:t>
      </w:r>
      <w:r w:rsidRPr="00055297">
        <w:t>», «Смартфон для руководителя» и «Смартфон стандартный».</w:t>
      </w:r>
    </w:p>
    <w:p w14:paraId="0FF01297" w14:textId="5A8A8D26" w:rsidR="007B7E2F" w:rsidRDefault="007B7E2F" w:rsidP="00B30B11"/>
    <w:p w14:paraId="1055E072" w14:textId="632764E9" w:rsidR="007B7E2F" w:rsidRPr="007B7E2F" w:rsidRDefault="007B7E2F" w:rsidP="00B30B11">
      <w:r w:rsidRPr="00DD0879">
        <w:t>Эксплуатируемые и закупаемы</w:t>
      </w:r>
      <w:r w:rsidR="00524FF8" w:rsidRPr="00092062">
        <w:t>е</w:t>
      </w:r>
      <w:r w:rsidRPr="00DD0879">
        <w:t xml:space="preserve"> смартфоны должны быть совместимы с системами </w:t>
      </w:r>
      <w:r w:rsidRPr="00DD0879">
        <w:rPr>
          <w:lang w:val="en-US"/>
        </w:rPr>
        <w:t>MDM</w:t>
      </w:r>
      <w:r w:rsidR="00FD16FE">
        <w:t xml:space="preserve"> и системами </w:t>
      </w:r>
      <w:r w:rsidR="00FD16FE">
        <w:rPr>
          <w:lang w:val="en-US"/>
        </w:rPr>
        <w:t>MAM</w:t>
      </w:r>
      <w:r w:rsidR="002927B7" w:rsidRPr="00092062">
        <w:t>, применяемыми в</w:t>
      </w:r>
      <w:r w:rsidRPr="00DD0879">
        <w:t xml:space="preserve"> Компании</w:t>
      </w:r>
      <w:r w:rsidR="00524FF8" w:rsidRPr="00DD0879">
        <w:t>.</w:t>
      </w:r>
    </w:p>
    <w:p w14:paraId="01020311" w14:textId="77777777" w:rsidR="00B30B11" w:rsidRPr="00055297" w:rsidRDefault="00B30B11" w:rsidP="00B30B11"/>
    <w:p w14:paraId="453C57B3" w14:textId="3AFFCAAF" w:rsidR="00B30B11" w:rsidRPr="00055297" w:rsidRDefault="00B30B11" w:rsidP="00B30B11">
      <w:pPr>
        <w:pStyle w:val="S4"/>
      </w:pPr>
      <w:r>
        <w:t>Минимальные т</w:t>
      </w:r>
      <w:r w:rsidRPr="00055297">
        <w:t xml:space="preserve">ребования к смартфонам этих категорий </w:t>
      </w:r>
      <w:r w:rsidRPr="00921582">
        <w:t>указываются</w:t>
      </w:r>
      <w:r w:rsidRPr="00055297">
        <w:t xml:space="preserve"> в Бюллетен</w:t>
      </w:r>
      <w:r w:rsidR="00234652">
        <w:t>е</w:t>
      </w:r>
      <w:r w:rsidRPr="00055297">
        <w:t>.</w:t>
      </w:r>
    </w:p>
    <w:p w14:paraId="51E108A7" w14:textId="590ACBAF" w:rsidR="003759D2" w:rsidRDefault="003759D2" w:rsidP="0059791E">
      <w:pPr>
        <w:spacing w:line="259" w:lineRule="auto"/>
        <w:jc w:val="left"/>
      </w:pPr>
    </w:p>
    <w:p w14:paraId="2FA0B6EE" w14:textId="1728B4F2" w:rsidR="00B30B11" w:rsidRPr="00055297" w:rsidRDefault="003D7F03" w:rsidP="0059791E">
      <w:pPr>
        <w:pStyle w:val="S4"/>
      </w:pPr>
      <w:r>
        <w:t>Все закупаемое оборудование связи должн</w:t>
      </w:r>
      <w:r w:rsidR="006B3767">
        <w:t>о</w:t>
      </w:r>
      <w:r>
        <w:t xml:space="preserve"> иметь действующие сертификаты и/или декларации, предусмотренные законодательством.</w:t>
      </w:r>
    </w:p>
    <w:p w14:paraId="29C6AF41" w14:textId="77777777" w:rsidR="00124340" w:rsidRDefault="00124340" w:rsidP="00B30B11"/>
    <w:p w14:paraId="1B4766BC" w14:textId="77777777" w:rsidR="00584622" w:rsidRPr="00055297" w:rsidRDefault="00584622" w:rsidP="00B30B11"/>
    <w:p w14:paraId="02B54E7B" w14:textId="43C6E739" w:rsidR="00B30B11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65" w:name="_Toc415129077"/>
      <w:bookmarkStart w:id="366" w:name="_Toc421740044"/>
      <w:bookmarkStart w:id="367" w:name="_Toc423017996"/>
      <w:bookmarkStart w:id="368" w:name="_Toc23170238"/>
      <w:bookmarkStart w:id="369" w:name="_Toc31703649"/>
      <w:bookmarkStart w:id="370" w:name="_Ref43112726"/>
      <w:bookmarkStart w:id="371" w:name="_Ref43122883"/>
      <w:bookmarkStart w:id="372" w:name="_Ref43123132"/>
      <w:bookmarkStart w:id="373" w:name="_Ref43123532"/>
      <w:bookmarkStart w:id="374" w:name="_Toc45123417"/>
      <w:bookmarkStart w:id="375" w:name="_Ref47525852"/>
      <w:r w:rsidRPr="003E0524">
        <w:rPr>
          <w:caps w:val="0"/>
        </w:rPr>
        <w:t>МИНИМАЛЬНЫЕ ТРЕБОВАНИЯ К ЭКСПЛУАТИРУЕМЫМ И ЗАКУПАЕМЫМ ПЛАНШЕТНЫМ КОМПЬЮТЕРАМ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14:paraId="7F7D1075" w14:textId="79F6809F" w:rsidR="003E0524" w:rsidRPr="003E0524" w:rsidRDefault="003E0524" w:rsidP="003E0524">
      <w:pPr>
        <w:pStyle w:val="S4"/>
      </w:pPr>
    </w:p>
    <w:p w14:paraId="191A5AB7" w14:textId="76A2F09E" w:rsidR="00B30B11" w:rsidRDefault="002C05E1" w:rsidP="00B30B11">
      <w:r>
        <w:t>Планшетные компьютеры</w:t>
      </w:r>
      <w:r w:rsidR="003556ED">
        <w:t xml:space="preserve"> используются для доступа в </w:t>
      </w:r>
      <w:r w:rsidR="00703C20" w:rsidRPr="00703C20">
        <w:t>сеть</w:t>
      </w:r>
      <w:r w:rsidR="003556ED">
        <w:t xml:space="preserve"> </w:t>
      </w:r>
      <w:r w:rsidR="008D68E5">
        <w:t>И</w:t>
      </w:r>
      <w:r w:rsidR="00732F89">
        <w:t>нтернет</w:t>
      </w:r>
      <w:r w:rsidR="00703C20" w:rsidRPr="00703C20">
        <w:t xml:space="preserve"> и удаленной работы в ИС Компании</w:t>
      </w:r>
      <w:r w:rsidR="003556ED">
        <w:t xml:space="preserve">. </w:t>
      </w:r>
      <w:r w:rsidR="00B30B11" w:rsidRPr="00055297">
        <w:t xml:space="preserve">Эксплуатируемые и закупаемые планшетные компьютеры представлены категориями «Планшетный компьютер </w:t>
      </w:r>
      <w:r w:rsidR="00B30B11">
        <w:t>для руководителя улучшенный</w:t>
      </w:r>
      <w:r w:rsidR="00B30B11" w:rsidRPr="00055297">
        <w:t>», «Планшетный компьютер для руководителя»</w:t>
      </w:r>
      <w:r w:rsidR="00B30B11" w:rsidRPr="00A6150C">
        <w:t xml:space="preserve"> </w:t>
      </w:r>
      <w:r w:rsidR="00AB70ED">
        <w:t>и</w:t>
      </w:r>
      <w:r w:rsidR="00B30B11" w:rsidRPr="00055297">
        <w:t xml:space="preserve"> «Планшетный компьютер стандарт</w:t>
      </w:r>
      <w:r w:rsidR="00B30B11">
        <w:t>ный</w:t>
      </w:r>
      <w:r w:rsidR="00B30B11" w:rsidRPr="00055297">
        <w:t>»</w:t>
      </w:r>
      <w:r w:rsidR="00B30B11">
        <w:t>.</w:t>
      </w:r>
    </w:p>
    <w:p w14:paraId="2316D315" w14:textId="48B2F64B" w:rsidR="00B30B11" w:rsidRDefault="00B30B11" w:rsidP="00B30B11"/>
    <w:p w14:paraId="07CAB111" w14:textId="2C12D21E" w:rsidR="000E4573" w:rsidRPr="007B7E2F" w:rsidRDefault="000E4573" w:rsidP="000E4573">
      <w:r w:rsidRPr="00092062">
        <w:t>Эксплуатируемые и закупаемы</w:t>
      </w:r>
      <w:r w:rsidR="003F05CF" w:rsidRPr="00092062">
        <w:t>е</w:t>
      </w:r>
      <w:r w:rsidRPr="00092062">
        <w:t xml:space="preserve"> планшеты должны быть совместимы с системами </w:t>
      </w:r>
      <w:r w:rsidRPr="00092062">
        <w:rPr>
          <w:lang w:val="en-US"/>
        </w:rPr>
        <w:t>MDM</w:t>
      </w:r>
      <w:r w:rsidR="00FD16FE" w:rsidRPr="00FD16FE">
        <w:t xml:space="preserve"> </w:t>
      </w:r>
      <w:r w:rsidR="00FD16FE">
        <w:t xml:space="preserve">и системами </w:t>
      </w:r>
      <w:r w:rsidR="00FD16FE">
        <w:rPr>
          <w:lang w:val="en-US"/>
        </w:rPr>
        <w:t>MAM</w:t>
      </w:r>
      <w:r w:rsidR="002927B7" w:rsidRPr="00092062">
        <w:t>,</w:t>
      </w:r>
      <w:r w:rsidRPr="00092062">
        <w:t xml:space="preserve"> </w:t>
      </w:r>
      <w:r w:rsidR="002927B7" w:rsidRPr="00092062">
        <w:t xml:space="preserve">применяемыми в </w:t>
      </w:r>
      <w:r w:rsidRPr="00092062">
        <w:t>Компании</w:t>
      </w:r>
      <w:r w:rsidR="003F05CF" w:rsidRPr="00DD0879">
        <w:t>.</w:t>
      </w:r>
    </w:p>
    <w:p w14:paraId="51E14180" w14:textId="77777777" w:rsidR="000E4573" w:rsidRDefault="000E4573" w:rsidP="00B30B11"/>
    <w:p w14:paraId="3DAC93BC" w14:textId="15429D99" w:rsidR="00B30B11" w:rsidRDefault="00B30B11" w:rsidP="00B30B11">
      <w:pPr>
        <w:pStyle w:val="S4"/>
      </w:pPr>
      <w:r>
        <w:t>Минимальные т</w:t>
      </w:r>
      <w:r w:rsidRPr="00055297">
        <w:t xml:space="preserve">ребования к планшетным компьютерам этих </w:t>
      </w:r>
      <w:r w:rsidRPr="00921582">
        <w:t>категорий</w:t>
      </w:r>
      <w:r w:rsidRPr="00921582">
        <w:rPr>
          <w:b/>
        </w:rPr>
        <w:t xml:space="preserve"> </w:t>
      </w:r>
      <w:r w:rsidRPr="00921582">
        <w:t>указываются</w:t>
      </w:r>
      <w:r>
        <w:t xml:space="preserve"> в </w:t>
      </w:r>
      <w:r w:rsidRPr="00921582">
        <w:t>Бюллетен</w:t>
      </w:r>
      <w:r w:rsidR="00234652">
        <w:t>е</w:t>
      </w:r>
      <w:r w:rsidRPr="00921582">
        <w:t>.</w:t>
      </w:r>
    </w:p>
    <w:p w14:paraId="37A4AB7B" w14:textId="77777777" w:rsidR="000E4573" w:rsidRDefault="000E4573" w:rsidP="00B30B11">
      <w:pPr>
        <w:pStyle w:val="S4"/>
      </w:pPr>
    </w:p>
    <w:p w14:paraId="5813BF4F" w14:textId="7FE5B601" w:rsidR="009D27E0" w:rsidRPr="00921582" w:rsidRDefault="0052543A" w:rsidP="0052543A">
      <w:pPr>
        <w:pStyle w:val="af6"/>
      </w:pPr>
      <w:r w:rsidRPr="0052543A">
        <w:rPr>
          <w:sz w:val="24"/>
          <w:szCs w:val="22"/>
        </w:rPr>
        <w:t>Все закупаемое оборудование связи должн</w:t>
      </w:r>
      <w:r w:rsidR="00C32E83">
        <w:rPr>
          <w:sz w:val="24"/>
          <w:szCs w:val="22"/>
        </w:rPr>
        <w:t>о</w:t>
      </w:r>
      <w:r w:rsidRPr="0052543A">
        <w:rPr>
          <w:sz w:val="24"/>
          <w:szCs w:val="22"/>
        </w:rPr>
        <w:t xml:space="preserve"> иметь действующие сертификаты и/или декларации, предусмотренные законодательством.</w:t>
      </w:r>
    </w:p>
    <w:p w14:paraId="43302C6B" w14:textId="77777777" w:rsidR="00B30B11" w:rsidRDefault="00B30B11" w:rsidP="00B30B11">
      <w:pPr>
        <w:pStyle w:val="S4"/>
      </w:pPr>
    </w:p>
    <w:p w14:paraId="1D3CF32B" w14:textId="77777777" w:rsidR="00584622" w:rsidRPr="00921582" w:rsidRDefault="00584622" w:rsidP="00B30B11">
      <w:pPr>
        <w:pStyle w:val="S4"/>
      </w:pPr>
    </w:p>
    <w:p w14:paraId="2A24DB7D" w14:textId="6BB05865" w:rsidR="00B30B11" w:rsidRPr="00700D8B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76" w:name="_Toc415129078"/>
      <w:bookmarkStart w:id="377" w:name="_Toc421740045"/>
      <w:bookmarkStart w:id="378" w:name="_Toc423017997"/>
      <w:bookmarkStart w:id="379" w:name="_Toc23170239"/>
      <w:bookmarkStart w:id="380" w:name="_Toc31703650"/>
      <w:bookmarkStart w:id="381" w:name="_Ref43110499"/>
      <w:bookmarkStart w:id="382" w:name="_Toc45123418"/>
      <w:r>
        <w:rPr>
          <w:caps w:val="0"/>
        </w:rPr>
        <w:t>МИНИМАЛЬНЫЕ Т</w:t>
      </w:r>
      <w:r w:rsidRPr="00921582">
        <w:rPr>
          <w:caps w:val="0"/>
        </w:rPr>
        <w:t>РЕБОВАНИЯ К ЭКСПЛУАТИРУЕМЫМ И ЗАКУПАЕМЫМ СПУТНИКОВЫМ ТЕЛЕФОНАМ</w:t>
      </w:r>
      <w:bookmarkEnd w:id="376"/>
      <w:bookmarkEnd w:id="377"/>
      <w:bookmarkEnd w:id="378"/>
      <w:bookmarkEnd w:id="379"/>
      <w:bookmarkEnd w:id="380"/>
      <w:bookmarkEnd w:id="381"/>
      <w:bookmarkEnd w:id="382"/>
    </w:p>
    <w:p w14:paraId="63052359" w14:textId="77777777" w:rsidR="00B30B11" w:rsidRDefault="00B30B11" w:rsidP="00B30B11">
      <w:pPr>
        <w:pStyle w:val="S4"/>
      </w:pPr>
    </w:p>
    <w:p w14:paraId="182D515A" w14:textId="42B446BC" w:rsidR="00537605" w:rsidRDefault="00537605" w:rsidP="00B30B11">
      <w:pPr>
        <w:pStyle w:val="S4"/>
      </w:pPr>
      <w:r w:rsidRPr="006401BE">
        <w:t>Спутниковые телефоны</w:t>
      </w:r>
      <w:r w:rsidR="00E903BB" w:rsidRPr="009A3F8F">
        <w:t xml:space="preserve"> представляют собой </w:t>
      </w:r>
      <w:r w:rsidR="006401BE" w:rsidRPr="009A3F8F">
        <w:t>устройств</w:t>
      </w:r>
      <w:r w:rsidR="006401BE">
        <w:t>а,</w:t>
      </w:r>
      <w:r w:rsidRPr="006401BE">
        <w:t xml:space="preserve"> </w:t>
      </w:r>
      <w:r w:rsidRPr="009A3F8F">
        <w:t>переда</w:t>
      </w:r>
      <w:r w:rsidRPr="00537605">
        <w:t>ющи</w:t>
      </w:r>
      <w:r>
        <w:t>е</w:t>
      </w:r>
      <w:r w:rsidRPr="00537605">
        <w:t xml:space="preserve"> информацию напрямую через специальный коммуникационный спутник.</w:t>
      </w:r>
    </w:p>
    <w:p w14:paraId="7215CBB0" w14:textId="77777777" w:rsidR="00537605" w:rsidRDefault="00537605" w:rsidP="00B30B11">
      <w:pPr>
        <w:pStyle w:val="S4"/>
      </w:pPr>
    </w:p>
    <w:p w14:paraId="5729FE79" w14:textId="3FD7ED67" w:rsidR="00B30B11" w:rsidRPr="00055297" w:rsidRDefault="00B30B11" w:rsidP="00B30B11">
      <w:pPr>
        <w:pStyle w:val="S4"/>
      </w:pPr>
      <w:r>
        <w:t>Минимальные т</w:t>
      </w:r>
      <w:r w:rsidRPr="00921582">
        <w:t>ребования к находящимся в эксплуатации и закупаемым спутниковым телефонам</w:t>
      </w:r>
      <w:r w:rsidRPr="00921582">
        <w:rPr>
          <w:b/>
        </w:rPr>
        <w:t xml:space="preserve"> </w:t>
      </w:r>
      <w:r w:rsidRPr="00921582">
        <w:t xml:space="preserve">указываются в </w:t>
      </w:r>
      <w:r w:rsidRPr="00055297">
        <w:t>Бюллетен</w:t>
      </w:r>
      <w:r w:rsidR="00234652">
        <w:t>е</w:t>
      </w:r>
      <w:r w:rsidRPr="00055297">
        <w:t>.</w:t>
      </w:r>
    </w:p>
    <w:p w14:paraId="01144C71" w14:textId="77777777" w:rsidR="00B30B11" w:rsidRDefault="00B30B11" w:rsidP="00B30B11">
      <w:pPr>
        <w:pStyle w:val="S4"/>
      </w:pPr>
    </w:p>
    <w:p w14:paraId="4219C3F3" w14:textId="6A34DEC6" w:rsidR="00C6280A" w:rsidRPr="00055297" w:rsidRDefault="008131E7" w:rsidP="006401BE">
      <w:pPr>
        <w:pStyle w:val="af6"/>
      </w:pPr>
      <w:r w:rsidRPr="0052543A">
        <w:rPr>
          <w:sz w:val="24"/>
          <w:szCs w:val="22"/>
        </w:rPr>
        <w:t>Все закупаемое оборудование связи должн</w:t>
      </w:r>
      <w:r w:rsidR="00C32E83">
        <w:rPr>
          <w:sz w:val="24"/>
          <w:szCs w:val="22"/>
        </w:rPr>
        <w:t>о</w:t>
      </w:r>
      <w:r w:rsidRPr="0052543A">
        <w:rPr>
          <w:sz w:val="24"/>
          <w:szCs w:val="22"/>
        </w:rPr>
        <w:t xml:space="preserve"> иметь действующие сертификаты и/или декларации, предусмотренные законодательством.</w:t>
      </w:r>
    </w:p>
    <w:p w14:paraId="3A58331C" w14:textId="06351404" w:rsidR="003759D2" w:rsidRPr="0059791E" w:rsidRDefault="003759D2" w:rsidP="0059791E">
      <w:bookmarkStart w:id="383" w:name="_Toc415129079"/>
      <w:bookmarkStart w:id="384" w:name="_Toc415141202"/>
      <w:bookmarkStart w:id="385" w:name="_Toc421740046"/>
      <w:bookmarkStart w:id="386" w:name="_Toc423017998"/>
      <w:bookmarkStart w:id="387" w:name="_Toc23170240"/>
      <w:bookmarkEnd w:id="340"/>
      <w:bookmarkEnd w:id="341"/>
    </w:p>
    <w:p w14:paraId="435588B0" w14:textId="77777777" w:rsidR="00B10CE9" w:rsidRPr="0059791E" w:rsidRDefault="00B10CE9" w:rsidP="0059791E"/>
    <w:p w14:paraId="16C7B5D4" w14:textId="3061FDF3" w:rsidR="00B30B11" w:rsidRPr="00C2735F" w:rsidRDefault="00B30B11" w:rsidP="00C145DB">
      <w:pPr>
        <w:pStyle w:val="S1"/>
        <w:keepLines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388" w:name="_Toc31703651"/>
      <w:bookmarkStart w:id="389" w:name="_Toc45123419"/>
      <w:r w:rsidRPr="004E1C50">
        <w:rPr>
          <w:rFonts w:eastAsia="Calibri" w:cs="Arial"/>
          <w:caps w:val="0"/>
          <w:sz w:val="24"/>
        </w:rPr>
        <w:t xml:space="preserve">ПЕРСОНАЛЬНЫЕ СИСТЕМЫ </w:t>
      </w:r>
      <w:r w:rsidR="008E2975" w:rsidRPr="004E1C50">
        <w:rPr>
          <w:rFonts w:eastAsia="Calibri" w:cs="Arial"/>
          <w:caps w:val="0"/>
          <w:sz w:val="24"/>
        </w:rPr>
        <w:t>ВИД</w:t>
      </w:r>
      <w:r w:rsidR="007D43DC" w:rsidRPr="004E1C50">
        <w:rPr>
          <w:rFonts w:eastAsia="Calibri" w:cs="Arial"/>
          <w:caps w:val="0"/>
          <w:sz w:val="24"/>
        </w:rPr>
        <w:t>Е</w:t>
      </w:r>
      <w:r w:rsidR="008E2975" w:rsidRPr="004E1C50">
        <w:rPr>
          <w:rFonts w:eastAsia="Calibri" w:cs="Arial"/>
          <w:caps w:val="0"/>
          <w:sz w:val="24"/>
        </w:rPr>
        <w:t>ОКОНФЕРЕНЦСВЯЗИ</w:t>
      </w:r>
      <w:r w:rsidRPr="004E1C50">
        <w:rPr>
          <w:rFonts w:eastAsia="Calibri" w:cs="Arial"/>
          <w:caps w:val="0"/>
          <w:sz w:val="24"/>
        </w:rPr>
        <w:t xml:space="preserve"> И МУЛЬТИМЕДИА</w:t>
      </w:r>
      <w:bookmarkStart w:id="390" w:name="_Toc401824586"/>
      <w:bookmarkStart w:id="391" w:name="_Toc401824892"/>
      <w:bookmarkStart w:id="392" w:name="_Toc401824953"/>
      <w:bookmarkStart w:id="393" w:name="_Toc415129080"/>
      <w:bookmarkStart w:id="394" w:name="_Toc421740047"/>
      <w:bookmarkStart w:id="395" w:name="_Toc423017999"/>
      <w:bookmarkEnd w:id="383"/>
      <w:bookmarkEnd w:id="384"/>
      <w:bookmarkEnd w:id="385"/>
      <w:bookmarkEnd w:id="386"/>
      <w:bookmarkEnd w:id="387"/>
      <w:bookmarkEnd w:id="388"/>
      <w:bookmarkEnd w:id="389"/>
    </w:p>
    <w:p w14:paraId="407A3D4A" w14:textId="63BA1F6D" w:rsidR="00522738" w:rsidRDefault="00522738" w:rsidP="00BB5803">
      <w:pPr>
        <w:pStyle w:val="S4"/>
        <w:keepNext/>
        <w:keepLines/>
        <w:widowControl/>
      </w:pPr>
    </w:p>
    <w:p w14:paraId="0EBE3377" w14:textId="77777777" w:rsidR="00584622" w:rsidRPr="00055297" w:rsidRDefault="00584622" w:rsidP="00B30B11">
      <w:pPr>
        <w:pStyle w:val="S4"/>
      </w:pPr>
    </w:p>
    <w:p w14:paraId="06974170" w14:textId="347D0AC3" w:rsidR="00B30B11" w:rsidRPr="00700D8B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396" w:name="_Toc23170241"/>
      <w:bookmarkStart w:id="397" w:name="_Toc31703652"/>
      <w:bookmarkStart w:id="398" w:name="_Ref43112819"/>
      <w:bookmarkStart w:id="399" w:name="_Ref45116690"/>
      <w:bookmarkStart w:id="400" w:name="_Toc45123420"/>
      <w:r>
        <w:rPr>
          <w:caps w:val="0"/>
        </w:rPr>
        <w:t>МИНИМАЛЬНЫЕ Т</w:t>
      </w:r>
      <w:r w:rsidRPr="00055297">
        <w:rPr>
          <w:caps w:val="0"/>
        </w:rPr>
        <w:t xml:space="preserve">РЕБОВАНИЯ К ЭКСПЛУАТИРУЕМЫМ И ЗАКУПАЕМЫМ ПЕРСОНАЛЬНЫМ СИСТЕМАМ </w:t>
      </w:r>
      <w:bookmarkEnd w:id="390"/>
      <w:bookmarkEnd w:id="391"/>
      <w:bookmarkEnd w:id="392"/>
      <w:bookmarkEnd w:id="393"/>
      <w:bookmarkEnd w:id="394"/>
      <w:bookmarkEnd w:id="395"/>
      <w:r w:rsidR="00AB70ED">
        <w:rPr>
          <w:caps w:val="0"/>
        </w:rPr>
        <w:t>В</w:t>
      </w:r>
      <w:r w:rsidR="008E2975">
        <w:rPr>
          <w:caps w:val="0"/>
        </w:rPr>
        <w:t>ИД</w:t>
      </w:r>
      <w:r w:rsidR="007D43DC">
        <w:rPr>
          <w:caps w:val="0"/>
        </w:rPr>
        <w:t>Е</w:t>
      </w:r>
      <w:r w:rsidR="008E2975">
        <w:rPr>
          <w:caps w:val="0"/>
        </w:rPr>
        <w:t>ОКОНФЕРЕНЦСВЯЗИ</w:t>
      </w:r>
      <w:bookmarkEnd w:id="396"/>
      <w:bookmarkEnd w:id="397"/>
      <w:bookmarkEnd w:id="398"/>
      <w:bookmarkEnd w:id="399"/>
      <w:bookmarkEnd w:id="400"/>
    </w:p>
    <w:p w14:paraId="73B61ABC" w14:textId="77777777" w:rsidR="00B30B11" w:rsidRPr="00055297" w:rsidRDefault="00B30B11" w:rsidP="00B30B11">
      <w:pPr>
        <w:pStyle w:val="S4"/>
      </w:pPr>
    </w:p>
    <w:p w14:paraId="2C2C8F37" w14:textId="29F68485" w:rsidR="00B30B11" w:rsidRPr="00921582" w:rsidRDefault="00B30B11" w:rsidP="00B30B11">
      <w:pPr>
        <w:pStyle w:val="S4"/>
      </w:pPr>
      <w:r>
        <w:t>П</w:t>
      </w:r>
      <w:r w:rsidR="00AB70ED">
        <w:t>ВКС</w:t>
      </w:r>
      <w:r w:rsidRPr="00921582">
        <w:t xml:space="preserve"> представля</w:t>
      </w:r>
      <w:r>
        <w:t>ю</w:t>
      </w:r>
      <w:r w:rsidRPr="00921582">
        <w:t>т собой устройство</w:t>
      </w:r>
      <w:r>
        <w:t xml:space="preserve"> (видеотелефон)</w:t>
      </w:r>
      <w:r w:rsidRPr="00921582">
        <w:t xml:space="preserve"> или комплекс устройств, предназначенных для </w:t>
      </w:r>
      <w:r>
        <w:t xml:space="preserve">интерактивного взаимодействия двух и более удаленных пользователей, при котором между ними </w:t>
      </w:r>
      <w:r w:rsidR="00E903BB">
        <w:t xml:space="preserve">осуществляется </w:t>
      </w:r>
      <w:r>
        <w:t>обмен видео- и аудиоинформацией в режиме реального времени</w:t>
      </w:r>
      <w:r w:rsidRPr="00921582">
        <w:t>.</w:t>
      </w:r>
    </w:p>
    <w:p w14:paraId="447F00A1" w14:textId="77777777" w:rsidR="00B30B11" w:rsidRDefault="00B30B11" w:rsidP="00B30B11">
      <w:pPr>
        <w:pStyle w:val="S4"/>
      </w:pPr>
    </w:p>
    <w:p w14:paraId="5747FD8C" w14:textId="0552FDC6" w:rsidR="00B30B11" w:rsidRDefault="00B30B11" w:rsidP="00B30B11">
      <w:pPr>
        <w:pStyle w:val="S4"/>
      </w:pPr>
      <w:r w:rsidRPr="00055297">
        <w:t>П</w:t>
      </w:r>
      <w:r>
        <w:t>ВКС</w:t>
      </w:r>
      <w:r w:rsidRPr="00055297">
        <w:t xml:space="preserve"> </w:t>
      </w:r>
      <w:r>
        <w:t>представлены в двух типах: «</w:t>
      </w:r>
      <w:r w:rsidR="00E56517">
        <w:t>Настольная с</w:t>
      </w:r>
      <w:r>
        <w:t>истема видеоконференц</w:t>
      </w:r>
      <w:r w:rsidR="00E56517">
        <w:t>связи</w:t>
      </w:r>
      <w:r>
        <w:t>» (видеотелефон в настольном исполнении с возможностью подключения монитора) и «</w:t>
      </w:r>
      <w:r w:rsidR="00E56517">
        <w:t>Напольная с</w:t>
      </w:r>
      <w:r>
        <w:t>истема видеоконференц</w:t>
      </w:r>
      <w:r w:rsidR="00E56517">
        <w:t>связи</w:t>
      </w:r>
      <w:r>
        <w:t xml:space="preserve">» (программно-аппаратный комплекс в напольном исполнении, включающий устройство </w:t>
      </w:r>
      <w:r w:rsidR="004C1CF7">
        <w:t>П</w:t>
      </w:r>
      <w:r w:rsidR="00AB70ED">
        <w:t>ВКС</w:t>
      </w:r>
      <w:r>
        <w:t>, дисплей, управляемую камеру и сенсорную панель управления).</w:t>
      </w:r>
    </w:p>
    <w:p w14:paraId="7FD6D49F" w14:textId="77777777" w:rsidR="00B30B11" w:rsidRDefault="00B30B11" w:rsidP="00B30B11">
      <w:pPr>
        <w:pStyle w:val="S4"/>
      </w:pPr>
    </w:p>
    <w:p w14:paraId="6FA7E61F" w14:textId="233F9ACE" w:rsidR="00B30B11" w:rsidRDefault="00B30B11" w:rsidP="00B30B11">
      <w:pPr>
        <w:pStyle w:val="S4"/>
      </w:pPr>
      <w:r>
        <w:t xml:space="preserve">Минимальные требования </w:t>
      </w:r>
      <w:r w:rsidR="00AB70ED" w:rsidRPr="00921582">
        <w:t xml:space="preserve">к находящимся в эксплуатации и закупаемым </w:t>
      </w:r>
      <w:r w:rsidR="004C1CF7">
        <w:t>П</w:t>
      </w:r>
      <w:r w:rsidR="00AB70ED">
        <w:t xml:space="preserve">ВКС </w:t>
      </w:r>
      <w:r w:rsidRPr="00921582">
        <w:t>указываются в Бюллетен</w:t>
      </w:r>
      <w:r w:rsidR="00234652">
        <w:t>е</w:t>
      </w:r>
      <w:r w:rsidRPr="00921582">
        <w:t>.</w:t>
      </w:r>
    </w:p>
    <w:p w14:paraId="6CB84E92" w14:textId="77777777" w:rsidR="00584622" w:rsidRDefault="00584622" w:rsidP="00B30B11">
      <w:pPr>
        <w:pStyle w:val="S4"/>
      </w:pPr>
    </w:p>
    <w:p w14:paraId="4369AD9E" w14:textId="77777777" w:rsidR="00B10CE9" w:rsidRDefault="00B10CE9" w:rsidP="00B30B11">
      <w:pPr>
        <w:pStyle w:val="S4"/>
      </w:pPr>
    </w:p>
    <w:p w14:paraId="291C819F" w14:textId="5A534C9B" w:rsidR="00B30B11" w:rsidRPr="00700D8B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01" w:name="_Toc401824587"/>
      <w:bookmarkStart w:id="402" w:name="_Toc401824893"/>
      <w:bookmarkStart w:id="403" w:name="_Toc401824954"/>
      <w:bookmarkStart w:id="404" w:name="_Toc415129081"/>
      <w:bookmarkStart w:id="405" w:name="_Toc421740048"/>
      <w:bookmarkStart w:id="406" w:name="_Toc423018000"/>
      <w:bookmarkStart w:id="407" w:name="_Toc23170242"/>
      <w:bookmarkStart w:id="408" w:name="_Toc31703653"/>
      <w:bookmarkStart w:id="409" w:name="_Ref45116665"/>
      <w:bookmarkStart w:id="410" w:name="_Toc45123421"/>
      <w:r>
        <w:rPr>
          <w:caps w:val="0"/>
        </w:rPr>
        <w:t>МИНИМАЛЬНЫЕ Т</w:t>
      </w:r>
      <w:r w:rsidRPr="00921582">
        <w:rPr>
          <w:caps w:val="0"/>
        </w:rPr>
        <w:t>РЕБОВАНИЯ К ЭКСПЛУАТИРУЕМЫМ И ЗАКУПАЕМЫМ ПЕРСОНАЛЬНЫМ СИСТЕМАМ СПУТНИКОВОГО ТЕЛЕВИДЕНИЯ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14:paraId="45A56AFB" w14:textId="77777777" w:rsidR="00B30B11" w:rsidRPr="00921582" w:rsidRDefault="00B30B11" w:rsidP="00B30B11">
      <w:pPr>
        <w:pStyle w:val="S4"/>
      </w:pPr>
    </w:p>
    <w:p w14:paraId="7605FE31" w14:textId="7CE7E76C" w:rsidR="00B30B11" w:rsidRPr="00921582" w:rsidRDefault="00B30B11" w:rsidP="00B30B11">
      <w:pPr>
        <w:pStyle w:val="S4"/>
      </w:pPr>
      <w:r w:rsidRPr="00921582">
        <w:t xml:space="preserve">Персональные системы спутникового телевидения представляют собой устройство или комплекс устройств, предназначенных </w:t>
      </w:r>
      <w:r w:rsidR="00461EAC">
        <w:t>п</w:t>
      </w:r>
      <w:r w:rsidR="005958DA" w:rsidRPr="005958DA">
        <w:t>риема и декодирования спутникового ТВ-сигнала и преобразования его к виду, который пригоден для отображения на абонентских видео и аудио устройствах</w:t>
      </w:r>
      <w:r w:rsidRPr="00921582">
        <w:t>.</w:t>
      </w:r>
    </w:p>
    <w:p w14:paraId="5EF583ED" w14:textId="77777777" w:rsidR="00B30B11" w:rsidRPr="00921582" w:rsidRDefault="00B30B11" w:rsidP="00B30B11">
      <w:pPr>
        <w:pStyle w:val="S4"/>
      </w:pPr>
    </w:p>
    <w:p w14:paraId="4DC67CF2" w14:textId="631A6A43" w:rsidR="00B30B11" w:rsidRPr="00055297" w:rsidRDefault="00B30B11" w:rsidP="00B30B11">
      <w:pPr>
        <w:pStyle w:val="S4"/>
      </w:pPr>
      <w:r>
        <w:t>Минимальные т</w:t>
      </w:r>
      <w:r w:rsidRPr="00921582">
        <w:t>ребования к находящимся в эксплуатации и закупаемым персональным системам спутникового телевидения</w:t>
      </w:r>
      <w:r w:rsidRPr="00921582">
        <w:rPr>
          <w:b/>
        </w:rPr>
        <w:t xml:space="preserve"> </w:t>
      </w:r>
      <w:r w:rsidRPr="00921582">
        <w:t xml:space="preserve">указываются в </w:t>
      </w:r>
      <w:r w:rsidRPr="00055297">
        <w:t>Бюллетен</w:t>
      </w:r>
      <w:r w:rsidR="00CD7A6E">
        <w:t>е</w:t>
      </w:r>
      <w:r w:rsidRPr="00055297">
        <w:t>.</w:t>
      </w:r>
    </w:p>
    <w:p w14:paraId="31D48EAF" w14:textId="77777777" w:rsidR="00522738" w:rsidRDefault="00522738" w:rsidP="00B30B11">
      <w:pPr>
        <w:pStyle w:val="S4"/>
      </w:pPr>
    </w:p>
    <w:p w14:paraId="483657FF" w14:textId="77777777" w:rsidR="00B10CE9" w:rsidRDefault="00B10CE9" w:rsidP="00B30B11">
      <w:pPr>
        <w:pStyle w:val="S4"/>
      </w:pPr>
    </w:p>
    <w:p w14:paraId="52B4404E" w14:textId="2AF99AE1" w:rsidR="00B30B11" w:rsidRPr="00700D8B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11" w:name="_Toc401824588"/>
      <w:bookmarkStart w:id="412" w:name="_Toc401824894"/>
      <w:bookmarkStart w:id="413" w:name="_Toc401824955"/>
      <w:bookmarkStart w:id="414" w:name="_Toc415129082"/>
      <w:bookmarkStart w:id="415" w:name="_Toc421740049"/>
      <w:bookmarkStart w:id="416" w:name="_Toc423018001"/>
      <w:bookmarkStart w:id="417" w:name="_Toc23170243"/>
      <w:bookmarkStart w:id="418" w:name="_Toc31703654"/>
      <w:bookmarkStart w:id="419" w:name="_Ref45116680"/>
      <w:bookmarkStart w:id="420" w:name="_Toc45123422"/>
      <w:r>
        <w:rPr>
          <w:caps w:val="0"/>
        </w:rPr>
        <w:t>МИНИМАЛЬНЫЕ Т</w:t>
      </w:r>
      <w:r w:rsidRPr="00055297">
        <w:rPr>
          <w:caps w:val="0"/>
        </w:rPr>
        <w:t>РЕБОВАНИЯ К ЭКСПЛУАТИРУЕМЫМ И ЗАКУПАЕМЫМ ПЕРСОНАЛЬНЫМ СИСТЕМАМ IP-/КАБЕЛЬНОГО ТЕЛЕВИДЕНИЯ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14:paraId="6813DBDB" w14:textId="77777777" w:rsidR="00B30B11" w:rsidRPr="00055297" w:rsidRDefault="00B30B11" w:rsidP="00B30B11">
      <w:pPr>
        <w:pStyle w:val="S4"/>
      </w:pPr>
    </w:p>
    <w:p w14:paraId="5CE6537F" w14:textId="0CB2CEBB" w:rsidR="00B30B11" w:rsidRPr="00A173D2" w:rsidRDefault="00B30B11">
      <w:pPr>
        <w:pStyle w:val="S4"/>
      </w:pPr>
      <w:r w:rsidRPr="00055297">
        <w:t xml:space="preserve">Персональные системы </w:t>
      </w:r>
      <w:r w:rsidRPr="00055297">
        <w:rPr>
          <w:lang w:val="en-US"/>
        </w:rPr>
        <w:t>IP</w:t>
      </w:r>
      <w:r w:rsidRPr="00055297">
        <w:t>-/кабельного телевидения представляют собой устройство или комплекс устройств, предназначенных</w:t>
      </w:r>
      <w:r w:rsidR="00A04764">
        <w:t xml:space="preserve"> </w:t>
      </w:r>
      <w:r w:rsidRPr="00A173D2">
        <w:t xml:space="preserve">для получения доступа </w:t>
      </w:r>
      <w:r w:rsidRPr="00E56517">
        <w:t>к</w:t>
      </w:r>
      <w:r w:rsidR="00A04764" w:rsidRPr="00E56517">
        <w:t xml:space="preserve"> централизованной сети </w:t>
      </w:r>
      <w:r w:rsidR="00CC4B43">
        <w:br/>
      </w:r>
      <w:r w:rsidR="00A04764" w:rsidRPr="00E56517">
        <w:rPr>
          <w:lang w:val="en-US"/>
        </w:rPr>
        <w:t>IP</w:t>
      </w:r>
      <w:r w:rsidR="00A04764" w:rsidRPr="00E56517">
        <w:t>-телевидения</w:t>
      </w:r>
      <w:r w:rsidR="00A04764" w:rsidRPr="009D3C63">
        <w:t xml:space="preserve"> ЦАУК </w:t>
      </w:r>
      <w:r w:rsidR="00A04764" w:rsidRPr="00E56517">
        <w:t>или к</w:t>
      </w:r>
      <w:r w:rsidR="00A04764">
        <w:t xml:space="preserve"> </w:t>
      </w:r>
      <w:r w:rsidRPr="00A173D2">
        <w:t xml:space="preserve">услугам провайдеров </w:t>
      </w:r>
      <w:r w:rsidRPr="00880C89">
        <w:t>IP</w:t>
      </w:r>
      <w:r w:rsidRPr="00A173D2">
        <w:t xml:space="preserve">-телевидения/декодирования кабельного телевизионного сигнала и выведения видео- и аудио-сигнала на соответствующее </w:t>
      </w:r>
      <w:r w:rsidR="00CC4B43">
        <w:br/>
      </w:r>
      <w:r w:rsidRPr="00A173D2">
        <w:t>ИТ-оборудование.</w:t>
      </w:r>
    </w:p>
    <w:p w14:paraId="7CE0BD17" w14:textId="77777777" w:rsidR="00A173D2" w:rsidRPr="00A173D2" w:rsidRDefault="00A173D2" w:rsidP="00880C89">
      <w:pPr>
        <w:tabs>
          <w:tab w:val="left" w:pos="539"/>
        </w:tabs>
        <w:spacing w:before="120"/>
      </w:pPr>
    </w:p>
    <w:p w14:paraId="1DF44656" w14:textId="3DDE2BE0" w:rsidR="00B30B11" w:rsidRDefault="00B30B11" w:rsidP="00B30B11">
      <w:pPr>
        <w:pStyle w:val="S4"/>
      </w:pPr>
      <w:r>
        <w:t>Минимальные т</w:t>
      </w:r>
      <w:r w:rsidRPr="00055297">
        <w:t>ребования к находящимся в эксплуатации и закупаемым персональным системам</w:t>
      </w:r>
      <w:r>
        <w:t xml:space="preserve"> </w:t>
      </w:r>
      <w:r w:rsidRPr="00055297">
        <w:rPr>
          <w:lang w:val="en-US"/>
        </w:rPr>
        <w:t>IP</w:t>
      </w:r>
      <w:r w:rsidRPr="00055297">
        <w:t xml:space="preserve">-/кабельного </w:t>
      </w:r>
      <w:r w:rsidRPr="00921582">
        <w:t>телевидения</w:t>
      </w:r>
      <w:r w:rsidRPr="00921582">
        <w:rPr>
          <w:b/>
        </w:rPr>
        <w:t xml:space="preserve"> </w:t>
      </w:r>
      <w:r w:rsidRPr="00921582">
        <w:t>указываются в</w:t>
      </w:r>
      <w:r w:rsidRPr="00055297">
        <w:t xml:space="preserve"> Бюллетен</w:t>
      </w:r>
      <w:r w:rsidR="00234652">
        <w:t>е</w:t>
      </w:r>
      <w:r w:rsidRPr="00055297">
        <w:t>.</w:t>
      </w:r>
    </w:p>
    <w:p w14:paraId="4272A451" w14:textId="77777777" w:rsidR="00522738" w:rsidRDefault="00522738" w:rsidP="00B30B11">
      <w:pPr>
        <w:pStyle w:val="S4"/>
      </w:pPr>
      <w:bookmarkStart w:id="421" w:name="_Toc421740050"/>
      <w:bookmarkStart w:id="422" w:name="_Toc423018002"/>
    </w:p>
    <w:p w14:paraId="67DAA40E" w14:textId="309728B9" w:rsidR="00B10CE9" w:rsidRDefault="00B10CE9" w:rsidP="00B30B11">
      <w:pPr>
        <w:pStyle w:val="S4"/>
      </w:pPr>
    </w:p>
    <w:p w14:paraId="46887B18" w14:textId="22FDB6C8" w:rsidR="00B30B11" w:rsidRPr="00700D8B" w:rsidRDefault="00B30B11" w:rsidP="00913B87">
      <w:pPr>
        <w:pStyle w:val="S30"/>
        <w:keepLines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23" w:name="_Toc23170244"/>
      <w:bookmarkStart w:id="424" w:name="_Toc31703655"/>
      <w:bookmarkStart w:id="425" w:name="_Ref45116600"/>
      <w:bookmarkStart w:id="426" w:name="_Toc45123423"/>
      <w:r>
        <w:rPr>
          <w:caps w:val="0"/>
        </w:rPr>
        <w:t xml:space="preserve">МИНИМАЛЬНЫЕ ТРЕБОВАНИЯ </w:t>
      </w:r>
      <w:r w:rsidR="00E414A5" w:rsidRPr="00055297">
        <w:rPr>
          <w:caps w:val="0"/>
        </w:rPr>
        <w:t>К ЭКСПЛУАТИРУЕМЫМ И ЗАКУПАЕМЫМ</w:t>
      </w:r>
      <w:r w:rsidR="00E414A5">
        <w:rPr>
          <w:caps w:val="0"/>
        </w:rPr>
        <w:t xml:space="preserve"> </w:t>
      </w:r>
      <w:r>
        <w:rPr>
          <w:caps w:val="0"/>
        </w:rPr>
        <w:t>ЦИФРОВЫМ МУЛЬТИМЕДИЙНЫМ ПРОИГРЫВАТЕЛЯМ</w:t>
      </w:r>
      <w:bookmarkEnd w:id="421"/>
      <w:bookmarkEnd w:id="422"/>
      <w:bookmarkEnd w:id="423"/>
      <w:bookmarkEnd w:id="424"/>
      <w:bookmarkEnd w:id="425"/>
      <w:bookmarkEnd w:id="426"/>
    </w:p>
    <w:p w14:paraId="7CE70FF2" w14:textId="77777777" w:rsidR="00B30B11" w:rsidRDefault="00B30B11" w:rsidP="00913B87">
      <w:pPr>
        <w:pStyle w:val="S4"/>
        <w:keepNext/>
        <w:keepLines/>
        <w:widowControl/>
      </w:pPr>
    </w:p>
    <w:p w14:paraId="475BBB03" w14:textId="64343BFD" w:rsidR="00B30B11" w:rsidRDefault="00B30B11" w:rsidP="00B30B11">
      <w:r>
        <w:t xml:space="preserve">К данной категории относятся сетевые устройства, обеспечивающие возможность загрузки и последующего воспроизведения на средства отображения цифрового </w:t>
      </w:r>
      <w:r w:rsidR="006B3767">
        <w:t>медиа контента</w:t>
      </w:r>
      <w:r>
        <w:t>, в том числе с возможностью беспроводной трансляции с мобильных устройств видео- и аудиоинформации в режиме реального времени.</w:t>
      </w:r>
    </w:p>
    <w:p w14:paraId="252244EC" w14:textId="77777777" w:rsidR="00B30B11" w:rsidRDefault="00B30B11" w:rsidP="00B30B11">
      <w:pPr>
        <w:pStyle w:val="S4"/>
      </w:pPr>
    </w:p>
    <w:p w14:paraId="2EBADB9D" w14:textId="783092DB" w:rsidR="00B30B11" w:rsidRPr="00342497" w:rsidRDefault="00E414A5" w:rsidP="00B30B11">
      <w:pPr>
        <w:pStyle w:val="S4"/>
      </w:pPr>
      <w:r>
        <w:t>Минимальные т</w:t>
      </w:r>
      <w:r w:rsidRPr="00055297">
        <w:t>ребования к находящимся в эксплуатации и закупаемым</w:t>
      </w:r>
      <w:r w:rsidR="00B30B11">
        <w:t xml:space="preserve"> цифровым мультимедийным проигрывателям указываются в Бюллетен</w:t>
      </w:r>
      <w:r w:rsidR="00234652">
        <w:t>е</w:t>
      </w:r>
      <w:r w:rsidR="00B30B11">
        <w:t>.</w:t>
      </w:r>
    </w:p>
    <w:p w14:paraId="4FFC8962" w14:textId="27FD927B" w:rsidR="00584622" w:rsidRDefault="00584622" w:rsidP="00B30B11">
      <w:pPr>
        <w:pStyle w:val="S4"/>
      </w:pPr>
    </w:p>
    <w:p w14:paraId="45E93FF1" w14:textId="77777777" w:rsidR="00077FBC" w:rsidRPr="00055297" w:rsidRDefault="00077FBC" w:rsidP="00B30B11">
      <w:pPr>
        <w:pStyle w:val="S4"/>
      </w:pPr>
    </w:p>
    <w:p w14:paraId="136F128F" w14:textId="04133CB3" w:rsidR="00077FBC" w:rsidRPr="00C2735F" w:rsidRDefault="00077FBC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427" w:name="_Toc31703656"/>
      <w:bookmarkStart w:id="428" w:name="_Ref43112846"/>
      <w:bookmarkStart w:id="429" w:name="_Ref43122964"/>
      <w:bookmarkStart w:id="430" w:name="_Ref43123237"/>
      <w:bookmarkStart w:id="431" w:name="_Ref43123342"/>
      <w:bookmarkStart w:id="432" w:name="_Ref43123420"/>
      <w:bookmarkStart w:id="433" w:name="_Toc45123424"/>
      <w:bookmarkStart w:id="434" w:name="_Toc415129083"/>
      <w:bookmarkStart w:id="435" w:name="_Toc415141203"/>
      <w:bookmarkStart w:id="436" w:name="_Toc421740051"/>
      <w:bookmarkStart w:id="437" w:name="_Toc423018003"/>
      <w:bookmarkStart w:id="438" w:name="_Toc23170245"/>
      <w:r w:rsidRPr="004E1C50">
        <w:rPr>
          <w:rFonts w:eastAsia="Calibri" w:cs="Arial"/>
          <w:caps w:val="0"/>
          <w:sz w:val="24"/>
        </w:rPr>
        <w:t>ИСТОЧНИК БЕСПЕРЕБОЙНОГО ПИТАНИЯ</w:t>
      </w:r>
      <w:bookmarkEnd w:id="427"/>
      <w:bookmarkEnd w:id="428"/>
      <w:bookmarkEnd w:id="429"/>
      <w:bookmarkEnd w:id="430"/>
      <w:bookmarkEnd w:id="431"/>
      <w:bookmarkEnd w:id="432"/>
      <w:bookmarkEnd w:id="433"/>
    </w:p>
    <w:p w14:paraId="4797EDC6" w14:textId="77777777" w:rsidR="0059791E" w:rsidRPr="0059791E" w:rsidRDefault="0059791E" w:rsidP="00083307">
      <w:pPr>
        <w:pStyle w:val="S4"/>
        <w:keepNext/>
        <w:keepLines/>
        <w:widowControl/>
        <w:rPr>
          <w:rFonts w:eastAsiaTheme="minorHAnsi"/>
          <w:lang w:eastAsia="en-US"/>
        </w:rPr>
      </w:pPr>
    </w:p>
    <w:p w14:paraId="3B92DFB4" w14:textId="45725816" w:rsidR="00E44E55" w:rsidRDefault="00077FBC" w:rsidP="0059791E">
      <w:pPr>
        <w:pStyle w:val="S4"/>
        <w:rPr>
          <w:rFonts w:eastAsiaTheme="minorHAnsi"/>
          <w:lang w:eastAsia="en-US"/>
        </w:rPr>
      </w:pPr>
      <w:r w:rsidRPr="00077FBC">
        <w:rPr>
          <w:rFonts w:eastAsiaTheme="minorHAnsi"/>
          <w:lang w:eastAsia="en-US"/>
        </w:rPr>
        <w:t xml:space="preserve">К данной категории относятся автоматические электронные устройства с аккумуляторной батареей, предназначенные для бесперебойного кратковременного снабжения электрической </w:t>
      </w:r>
      <w:r w:rsidRPr="00077FBC">
        <w:rPr>
          <w:rFonts w:eastAsiaTheme="minorHAnsi"/>
          <w:lang w:eastAsia="en-US"/>
        </w:rPr>
        <w:lastRenderedPageBreak/>
        <w:t xml:space="preserve">энергией </w:t>
      </w:r>
      <w:r w:rsidR="001A1D19">
        <w:rPr>
          <w:rFonts w:eastAsiaTheme="minorHAnsi"/>
          <w:lang w:eastAsia="en-US"/>
        </w:rPr>
        <w:t>ПК</w:t>
      </w:r>
      <w:r w:rsidRPr="00077FBC">
        <w:rPr>
          <w:rFonts w:eastAsiaTheme="minorHAnsi"/>
          <w:lang w:eastAsia="en-US"/>
        </w:rPr>
        <w:t xml:space="preserve"> и его компонентов с целью корректного завершения работы и сохранения данных в случае резкого падения или отсутствия входного питающего напряжения системы.</w:t>
      </w:r>
    </w:p>
    <w:p w14:paraId="4F73F408" w14:textId="44761BD6" w:rsidR="00E44E55" w:rsidRDefault="00E44E55" w:rsidP="0059791E">
      <w:pPr>
        <w:pStyle w:val="S4"/>
        <w:rPr>
          <w:rFonts w:eastAsiaTheme="minorHAnsi"/>
          <w:lang w:eastAsia="en-US"/>
        </w:rPr>
      </w:pPr>
    </w:p>
    <w:p w14:paraId="1B4833AF" w14:textId="6F097CC7" w:rsidR="00077FBC" w:rsidRPr="00342497" w:rsidRDefault="00077FBC" w:rsidP="00077FBC">
      <w:pPr>
        <w:pStyle w:val="S4"/>
      </w:pPr>
      <w:r>
        <w:t>Минимальные т</w:t>
      </w:r>
      <w:r w:rsidRPr="00055297">
        <w:t>ребования к находящимся в эксплуатации и закупаемым</w:t>
      </w:r>
      <w:r>
        <w:t xml:space="preserve"> источникам бесперебойного питания указываются в Бюллетене.</w:t>
      </w:r>
    </w:p>
    <w:p w14:paraId="732D99BB" w14:textId="450A5458" w:rsidR="00077FBC" w:rsidRDefault="00077FBC" w:rsidP="0059791E">
      <w:pPr>
        <w:pStyle w:val="S4"/>
        <w:rPr>
          <w:rFonts w:eastAsiaTheme="minorHAnsi"/>
          <w:lang w:eastAsia="en-US"/>
        </w:rPr>
      </w:pPr>
    </w:p>
    <w:p w14:paraId="38529A19" w14:textId="77777777" w:rsidR="00077FBC" w:rsidRPr="0059791E" w:rsidRDefault="00077FBC" w:rsidP="0059791E">
      <w:pPr>
        <w:pStyle w:val="S4"/>
        <w:rPr>
          <w:rFonts w:eastAsiaTheme="minorHAnsi"/>
          <w:caps/>
          <w:lang w:eastAsia="en-US"/>
        </w:rPr>
      </w:pPr>
    </w:p>
    <w:p w14:paraId="1788F249" w14:textId="08DBBE71" w:rsidR="00B30B11" w:rsidRPr="00C2735F" w:rsidRDefault="00B30B11" w:rsidP="00BC5073">
      <w:pPr>
        <w:pStyle w:val="S1"/>
        <w:keepLines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439" w:name="_Toc31703657"/>
      <w:bookmarkStart w:id="440" w:name="_Toc45123425"/>
      <w:r w:rsidRPr="004E1C50">
        <w:rPr>
          <w:rFonts w:eastAsia="Calibri" w:cs="Arial"/>
          <w:caps w:val="0"/>
          <w:sz w:val="24"/>
        </w:rPr>
        <w:t>ПРОГРАММНОЕ ОБЕСПЕЧЕНИЕ</w:t>
      </w:r>
      <w:bookmarkEnd w:id="434"/>
      <w:bookmarkEnd w:id="435"/>
      <w:bookmarkEnd w:id="436"/>
      <w:bookmarkEnd w:id="437"/>
      <w:bookmarkEnd w:id="438"/>
      <w:bookmarkEnd w:id="439"/>
      <w:bookmarkEnd w:id="440"/>
    </w:p>
    <w:p w14:paraId="01C94755" w14:textId="77777777" w:rsidR="003B1C06" w:rsidRPr="003B1C06" w:rsidRDefault="003B1C06" w:rsidP="00BC5073">
      <w:pPr>
        <w:pStyle w:val="S4"/>
        <w:keepNext/>
        <w:keepLines/>
        <w:widowControl/>
        <w:rPr>
          <w:rFonts w:eastAsiaTheme="minorHAnsi"/>
          <w:lang w:eastAsia="en-US"/>
        </w:rPr>
      </w:pPr>
    </w:p>
    <w:p w14:paraId="10540D0D" w14:textId="13ABADAF" w:rsidR="003B1C06" w:rsidRDefault="003B1C06" w:rsidP="003B1C06">
      <w:r w:rsidRPr="00055297">
        <w:t xml:space="preserve">Настоящий раздел </w:t>
      </w:r>
      <w:r>
        <w:t>устанавливает</w:t>
      </w:r>
      <w:r w:rsidRPr="00055297">
        <w:t xml:space="preserve"> </w:t>
      </w:r>
      <w:r>
        <w:t>требования к</w:t>
      </w:r>
      <w:r w:rsidRPr="00055297">
        <w:t xml:space="preserve"> ПО, </w:t>
      </w:r>
      <w:r w:rsidR="00DF0EDB">
        <w:t xml:space="preserve">устанавливаемому </w:t>
      </w:r>
      <w:r w:rsidRPr="00055297">
        <w:t xml:space="preserve">на всех </w:t>
      </w:r>
      <w:r>
        <w:t>АРМ</w:t>
      </w:r>
      <w:r w:rsidRPr="00055297">
        <w:t xml:space="preserve"> </w:t>
      </w:r>
      <w:r>
        <w:t>пользователей</w:t>
      </w:r>
      <w:r w:rsidRPr="00055297">
        <w:t>.</w:t>
      </w:r>
    </w:p>
    <w:p w14:paraId="3C32CA9F" w14:textId="5885CC4B" w:rsidR="00A971B8" w:rsidRDefault="00A971B8" w:rsidP="003B1C06"/>
    <w:p w14:paraId="1841F6EF" w14:textId="5FBDCB34" w:rsidR="00A971B8" w:rsidRPr="00055297" w:rsidRDefault="00A971B8" w:rsidP="003B1C06">
      <w:r>
        <w:t xml:space="preserve">Все встроенное в закупаемое оборудование ПО должно обеспечиваться </w:t>
      </w:r>
      <w:r w:rsidRPr="00A971B8">
        <w:t>технической поддержкой производителя встроенного в оборудование ПО в течение не ме</w:t>
      </w:r>
      <w:r w:rsidR="00BC5073">
        <w:t>нее 3 лет от момента закупки,</w:t>
      </w:r>
      <w:r w:rsidRPr="00A971B8">
        <w:t xml:space="preserve"> предусматривающей в том числе выпуск обновлений, устраняющих уязвимости безопасности, в срок не более 90 </w:t>
      </w:r>
      <w:r w:rsidR="00C52965">
        <w:t xml:space="preserve">календарных </w:t>
      </w:r>
      <w:r w:rsidRPr="00A971B8">
        <w:t xml:space="preserve">дней </w:t>
      </w:r>
      <w:r w:rsidR="00C52965">
        <w:t>с даты</w:t>
      </w:r>
      <w:r w:rsidRPr="00A971B8">
        <w:t xml:space="preserve"> их обнаружения</w:t>
      </w:r>
      <w:r>
        <w:t>.</w:t>
      </w:r>
    </w:p>
    <w:p w14:paraId="6ACEDE92" w14:textId="77777777" w:rsidR="00522738" w:rsidRDefault="00522738" w:rsidP="00B30B11">
      <w:pPr>
        <w:pStyle w:val="S4"/>
      </w:pPr>
    </w:p>
    <w:p w14:paraId="204D404F" w14:textId="5B0EF806" w:rsidR="00B10CE9" w:rsidRDefault="00B10CE9" w:rsidP="00B30B11">
      <w:pPr>
        <w:pStyle w:val="S4"/>
      </w:pPr>
    </w:p>
    <w:p w14:paraId="193C5506" w14:textId="4F185E00" w:rsidR="00B30B11" w:rsidRPr="00700D8B" w:rsidRDefault="0018041D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41" w:name="_Toc415129084"/>
      <w:bookmarkStart w:id="442" w:name="_Toc421740052"/>
      <w:bookmarkStart w:id="443" w:name="_Toc423018004"/>
      <w:bookmarkStart w:id="444" w:name="_Toc23170246"/>
      <w:bookmarkStart w:id="445" w:name="_Ref31214562"/>
      <w:bookmarkStart w:id="446" w:name="_Ref31214626"/>
      <w:bookmarkStart w:id="447" w:name="_Ref31214676"/>
      <w:bookmarkStart w:id="448" w:name="_Ref31214702"/>
      <w:bookmarkStart w:id="449" w:name="_Ref31214728"/>
      <w:bookmarkStart w:id="450" w:name="_Ref31214755"/>
      <w:bookmarkStart w:id="451" w:name="_Ref31214775"/>
      <w:bookmarkStart w:id="452" w:name="_Ref31214794"/>
      <w:bookmarkStart w:id="453" w:name="_Ref31214818"/>
      <w:bookmarkStart w:id="454" w:name="_Ref31214863"/>
      <w:bookmarkStart w:id="455" w:name="_Ref31214886"/>
      <w:bookmarkStart w:id="456" w:name="_Ref31214897"/>
      <w:bookmarkStart w:id="457" w:name="_Ref31214917"/>
      <w:bookmarkStart w:id="458" w:name="_Ref31214928"/>
      <w:bookmarkStart w:id="459" w:name="_Ref31214936"/>
      <w:bookmarkStart w:id="460" w:name="_Toc31703658"/>
      <w:bookmarkStart w:id="461" w:name="_Toc45123426"/>
      <w:r>
        <w:rPr>
          <w:caps w:val="0"/>
        </w:rPr>
        <w:t xml:space="preserve">ПРОГРАММНОЕ ОБЕСПЕЧЕНИЕ </w:t>
      </w:r>
      <w:r w:rsidR="00B30B11" w:rsidRPr="006D29FB">
        <w:rPr>
          <w:caps w:val="0"/>
        </w:rPr>
        <w:t>СТАНДАРТН</w:t>
      </w:r>
      <w:r>
        <w:rPr>
          <w:caps w:val="0"/>
        </w:rPr>
        <w:t>ОЙ</w:t>
      </w:r>
      <w:r w:rsidR="00B30B11" w:rsidRPr="006D29FB">
        <w:rPr>
          <w:caps w:val="0"/>
        </w:rPr>
        <w:t xml:space="preserve"> </w:t>
      </w:r>
      <w:r w:rsidRPr="006D29FB">
        <w:rPr>
          <w:caps w:val="0"/>
        </w:rPr>
        <w:t>ОПЕРАЦИОНН</w:t>
      </w:r>
      <w:r>
        <w:rPr>
          <w:caps w:val="0"/>
        </w:rPr>
        <w:t>ОЙ</w:t>
      </w:r>
      <w:r w:rsidRPr="006D29FB">
        <w:rPr>
          <w:caps w:val="0"/>
        </w:rPr>
        <w:t xml:space="preserve"> </w:t>
      </w:r>
      <w:r w:rsidR="00B30B11" w:rsidRPr="006D29FB">
        <w:rPr>
          <w:caps w:val="0"/>
        </w:rPr>
        <w:t>СРЕД</w:t>
      </w:r>
      <w:bookmarkEnd w:id="441"/>
      <w:bookmarkEnd w:id="442"/>
      <w:bookmarkEnd w:id="443"/>
      <w:r>
        <w:rPr>
          <w:caps w:val="0"/>
        </w:rPr>
        <w:t>Ы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</w:p>
    <w:p w14:paraId="3A9698C7" w14:textId="77777777" w:rsidR="00B30B11" w:rsidRPr="00055297" w:rsidRDefault="00B30B11" w:rsidP="00237218">
      <w:pPr>
        <w:keepNext/>
        <w:keepLines/>
      </w:pPr>
    </w:p>
    <w:p w14:paraId="5383F2ED" w14:textId="74575F56" w:rsidR="00B30B11" w:rsidRPr="00055297" w:rsidRDefault="00B30B11" w:rsidP="00B30B11">
      <w:r>
        <w:t>С</w:t>
      </w:r>
      <w:r w:rsidRPr="00055297">
        <w:t xml:space="preserve">оздание </w:t>
      </w:r>
      <w:r w:rsidR="00693159">
        <w:rPr>
          <w:lang w:val="en-US"/>
        </w:rPr>
        <w:t>SOE</w:t>
      </w:r>
      <w:r w:rsidRPr="00055297">
        <w:t xml:space="preserve"> направлено на соблюдение принципа использования в Компании только лицензионного ПО, уменьшение затрат в области ИТ и снижени</w:t>
      </w:r>
      <w:r>
        <w:t>е</w:t>
      </w:r>
      <w:r w:rsidRPr="00055297">
        <w:t xml:space="preserve"> совокупной стоимости владения ИТ-инфраструктурой.</w:t>
      </w:r>
    </w:p>
    <w:p w14:paraId="080B40BF" w14:textId="77777777" w:rsidR="00B30B11" w:rsidRPr="00055297" w:rsidRDefault="00B30B11" w:rsidP="00B30B11"/>
    <w:p w14:paraId="32BFA047" w14:textId="039B3045" w:rsidR="00B30B11" w:rsidRPr="00055297" w:rsidRDefault="00B30B11" w:rsidP="00B30B11">
      <w:r w:rsidRPr="00055297">
        <w:t xml:space="preserve">Для поддержания единства </w:t>
      </w:r>
      <w:r w:rsidR="006B3767" w:rsidRPr="00055297">
        <w:t>конфигураци</w:t>
      </w:r>
      <w:r w:rsidR="006B3767">
        <w:t xml:space="preserve">и </w:t>
      </w:r>
      <w:r w:rsidR="00522738">
        <w:t>ПО</w:t>
      </w:r>
      <w:r w:rsidRPr="00055297">
        <w:t xml:space="preserve"> на все </w:t>
      </w:r>
      <w:r w:rsidR="006B3767">
        <w:t>АРМ</w:t>
      </w:r>
      <w:r w:rsidRPr="00055297">
        <w:t>, подключаемые к корпоративной сети</w:t>
      </w:r>
      <w:r w:rsidR="005C5309">
        <w:t xml:space="preserve"> Компании</w:t>
      </w:r>
      <w:r w:rsidRPr="00055297">
        <w:t xml:space="preserve"> и включенные в </w:t>
      </w:r>
      <w:r w:rsidR="006B3767">
        <w:t xml:space="preserve">корпоративный </w:t>
      </w:r>
      <w:r w:rsidRPr="00055297">
        <w:t xml:space="preserve">домен, должен быть установлен </w:t>
      </w:r>
      <w:r w:rsidR="006B3767">
        <w:t xml:space="preserve">унифицированный набор </w:t>
      </w:r>
      <w:r>
        <w:t xml:space="preserve">ПО, входящего в </w:t>
      </w:r>
      <w:r w:rsidR="00693159">
        <w:rPr>
          <w:lang w:val="en-US"/>
        </w:rPr>
        <w:t>SOE</w:t>
      </w:r>
      <w:r w:rsidRPr="00055297">
        <w:t>.</w:t>
      </w:r>
    </w:p>
    <w:p w14:paraId="7C7482CE" w14:textId="77777777" w:rsidR="00B30B11" w:rsidRDefault="00B30B11" w:rsidP="00B30B11"/>
    <w:p w14:paraId="1CCB0FD3" w14:textId="226020EC" w:rsidR="00B30B11" w:rsidRDefault="00B30B11" w:rsidP="00B30B11">
      <w:pPr>
        <w:pStyle w:val="S4"/>
      </w:pPr>
      <w:r>
        <w:t xml:space="preserve">В соответствии с требованиями Стандарта Компании </w:t>
      </w:r>
      <w:r w:rsidR="00C52965">
        <w:t xml:space="preserve">№ П3-11.03 С-0006 </w:t>
      </w:r>
      <w:r>
        <w:t xml:space="preserve">«Охрана сведений конфиденциального характера» в состав </w:t>
      </w:r>
      <w:r w:rsidR="00693159">
        <w:rPr>
          <w:lang w:val="en-US"/>
        </w:rPr>
        <w:t>SOE</w:t>
      </w:r>
      <w:r w:rsidR="00A853A0">
        <w:t xml:space="preserve"> для</w:t>
      </w:r>
      <w:r w:rsidR="00A853A0" w:rsidRPr="00A853A0">
        <w:t xml:space="preserve"> </w:t>
      </w:r>
      <w:r w:rsidR="00A853A0" w:rsidRPr="00E11C3E">
        <w:t>АРМ, предназначенны</w:t>
      </w:r>
      <w:r w:rsidR="00A853A0">
        <w:t>х</w:t>
      </w:r>
      <w:r w:rsidR="00A853A0" w:rsidRPr="00E11C3E">
        <w:t xml:space="preserve"> для обработки сведений конфиденциального характера</w:t>
      </w:r>
      <w:r w:rsidR="003C59E5">
        <w:t>,</w:t>
      </w:r>
      <w:r>
        <w:t xml:space="preserve"> в обязательном порядке входит </w:t>
      </w:r>
      <w:r w:rsidR="001F6BD8">
        <w:t>персональный программный комплекс защиты информации.</w:t>
      </w:r>
    </w:p>
    <w:p w14:paraId="352AD636" w14:textId="3DF934AA" w:rsidR="00B30B11" w:rsidRDefault="00B30B11" w:rsidP="00B30B11"/>
    <w:p w14:paraId="5EA83630" w14:textId="4A5E8A05" w:rsidR="004166F5" w:rsidRDefault="004166F5" w:rsidP="004166F5">
      <w:r w:rsidRPr="004166F5">
        <w:t>В обязательном порядке на все АРМ, подключаемые к корпоративной сети Компании и включенные в корпоративный домен, должна быть установлена и подключена к централизованной системе управления клиентская часть системы антивирусной защиты, версии указанной</w:t>
      </w:r>
      <w:r w:rsidR="00092062">
        <w:t>,</w:t>
      </w:r>
      <w:r w:rsidRPr="004166F5">
        <w:t xml:space="preserve"> в Бюллетене.</w:t>
      </w:r>
    </w:p>
    <w:p w14:paraId="366AC1D9" w14:textId="77777777" w:rsidR="004166F5" w:rsidRPr="00055297" w:rsidRDefault="004166F5" w:rsidP="00B30B11"/>
    <w:p w14:paraId="383BC98A" w14:textId="275773B5" w:rsidR="00DD3C0C" w:rsidRDefault="00B30B11" w:rsidP="00B30B11">
      <w:r w:rsidRPr="00055297">
        <w:t xml:space="preserve">Для </w:t>
      </w:r>
      <w:r w:rsidR="00E94E7C">
        <w:t>каждой</w:t>
      </w:r>
      <w:r w:rsidR="00E94E7C" w:rsidRPr="00055297">
        <w:t xml:space="preserve"> </w:t>
      </w:r>
      <w:r w:rsidRPr="00055297">
        <w:t>верси</w:t>
      </w:r>
      <w:r w:rsidR="00A46ED1">
        <w:t>и</w:t>
      </w:r>
      <w:r w:rsidRPr="00055297">
        <w:t xml:space="preserve"> </w:t>
      </w:r>
      <w:r w:rsidR="00E903BB">
        <w:t>операц</w:t>
      </w:r>
      <w:r w:rsidR="003B1C06">
        <w:t>и</w:t>
      </w:r>
      <w:r w:rsidR="00E903BB">
        <w:t xml:space="preserve">онной системы </w:t>
      </w:r>
      <w:r w:rsidRPr="00055297">
        <w:t xml:space="preserve">используются </w:t>
      </w:r>
      <w:r w:rsidR="00E94E7C">
        <w:t>соответствующий вариант</w:t>
      </w:r>
      <w:r>
        <w:t xml:space="preserve"> </w:t>
      </w:r>
      <w:r w:rsidR="00693159">
        <w:rPr>
          <w:lang w:val="en-US"/>
        </w:rPr>
        <w:t>SOE</w:t>
      </w:r>
      <w:r w:rsidRPr="00055297">
        <w:t>.</w:t>
      </w:r>
    </w:p>
    <w:p w14:paraId="3F1E41AD" w14:textId="77777777" w:rsidR="004166F5" w:rsidRPr="00055297" w:rsidRDefault="004166F5" w:rsidP="00B30B11"/>
    <w:p w14:paraId="573A4739" w14:textId="7A9278AD" w:rsidR="00B30B11" w:rsidRPr="00CA1645" w:rsidRDefault="00B30B11" w:rsidP="00B30B11">
      <w:pPr>
        <w:pStyle w:val="S4"/>
      </w:pPr>
      <w:r w:rsidRPr="00055297">
        <w:t xml:space="preserve">Для </w:t>
      </w:r>
      <w:r w:rsidR="009B0866">
        <w:t>всех</w:t>
      </w:r>
      <w:r w:rsidRPr="00055297">
        <w:t xml:space="preserve"> </w:t>
      </w:r>
      <w:r w:rsidR="009B0866">
        <w:t>АРМ</w:t>
      </w:r>
      <w:r w:rsidRPr="00055297">
        <w:t>, подключаемых к корпоративной сети</w:t>
      </w:r>
      <w:r w:rsidR="00092062">
        <w:t xml:space="preserve"> Компании</w:t>
      </w:r>
      <w:r w:rsidRPr="00055297">
        <w:t xml:space="preserve">, обязательно наличие актуальных обновлений </w:t>
      </w:r>
      <w:r w:rsidR="004E3D52" w:rsidRPr="00055297">
        <w:t>ОС</w:t>
      </w:r>
      <w:r w:rsidR="004E3D52">
        <w:t xml:space="preserve"> </w:t>
      </w:r>
      <w:r w:rsidR="00EA4F02">
        <w:t xml:space="preserve">и </w:t>
      </w:r>
      <w:r w:rsidR="009B0866">
        <w:t xml:space="preserve">прикладного </w:t>
      </w:r>
      <w:r w:rsidR="00EA4F02">
        <w:t>ПО</w:t>
      </w:r>
      <w:r w:rsidRPr="00055297">
        <w:t>, рекомендованных производителем</w:t>
      </w:r>
      <w:r>
        <w:t>.</w:t>
      </w:r>
      <w:r w:rsidR="00A5195B">
        <w:t xml:space="preserve"> Установка обновлений ОС на АРМ, находящихся в эксплуатации</w:t>
      </w:r>
      <w:r w:rsidR="00693159">
        <w:t>,</w:t>
      </w:r>
      <w:r w:rsidR="00A5195B">
        <w:t xml:space="preserve"> должна осуществляться не реже одного раза в месяц</w:t>
      </w:r>
      <w:r w:rsidR="00DC3293">
        <w:t xml:space="preserve"> с</w:t>
      </w:r>
      <w:r w:rsidR="00312654">
        <w:t xml:space="preserve"> соблюд</w:t>
      </w:r>
      <w:r w:rsidR="00DC3293">
        <w:t>ением</w:t>
      </w:r>
      <w:r w:rsidR="00312654">
        <w:t xml:space="preserve"> </w:t>
      </w:r>
      <w:r w:rsidR="00817535">
        <w:t>требовани</w:t>
      </w:r>
      <w:r w:rsidR="00DC3293">
        <w:t>й</w:t>
      </w:r>
      <w:r w:rsidR="00CA1645">
        <w:t>,</w:t>
      </w:r>
      <w:r w:rsidR="00DC3293">
        <w:t xml:space="preserve"> указанных</w:t>
      </w:r>
      <w:r w:rsidR="00312654">
        <w:t xml:space="preserve"> в п. </w:t>
      </w:r>
      <w:r w:rsidR="00312654">
        <w:fldChar w:fldCharType="begin"/>
      </w:r>
      <w:r w:rsidR="00312654">
        <w:instrText xml:space="preserve"> REF _Ref42765000 \r \h </w:instrText>
      </w:r>
      <w:r w:rsidR="00312654">
        <w:fldChar w:fldCharType="separate"/>
      </w:r>
      <w:r w:rsidR="00312654">
        <w:t>3.12.3</w:t>
      </w:r>
      <w:r w:rsidR="00312654">
        <w:fldChar w:fldCharType="end"/>
      </w:r>
      <w:r w:rsidR="00CA1645" w:rsidRPr="00CA1645">
        <w:t xml:space="preserve"> </w:t>
      </w:r>
      <w:r w:rsidR="00CA1645">
        <w:t>настоящих Методических указаний.</w:t>
      </w:r>
    </w:p>
    <w:p w14:paraId="099534FD" w14:textId="77777777" w:rsidR="00B30B11" w:rsidRPr="00055297" w:rsidRDefault="00B30B11" w:rsidP="00B30B11"/>
    <w:p w14:paraId="3C1E9518" w14:textId="65A81F7F" w:rsidR="00B30B11" w:rsidRPr="00055297" w:rsidRDefault="00B30B11" w:rsidP="00B30B11">
      <w:pPr>
        <w:pStyle w:val="S4"/>
      </w:pPr>
      <w:r w:rsidRPr="00055297">
        <w:t xml:space="preserve">Перечень </w:t>
      </w:r>
      <w:r w:rsidR="009B0866">
        <w:t>ПО</w:t>
      </w:r>
      <w:r w:rsidRPr="00055297">
        <w:t>, входящ</w:t>
      </w:r>
      <w:r w:rsidR="009B0866">
        <w:t>его</w:t>
      </w:r>
      <w:r w:rsidRPr="00055297">
        <w:t xml:space="preserve"> в </w:t>
      </w:r>
      <w:r w:rsidR="00693159">
        <w:rPr>
          <w:lang w:val="en-US"/>
        </w:rPr>
        <w:t>SOE</w:t>
      </w:r>
      <w:r w:rsidRPr="00055297">
        <w:t>,</w:t>
      </w:r>
      <w:r w:rsidRPr="00055297">
        <w:rPr>
          <w:b/>
        </w:rPr>
        <w:t xml:space="preserve"> </w:t>
      </w:r>
      <w:r w:rsidR="009B0866">
        <w:t>перечислен</w:t>
      </w:r>
      <w:r w:rsidR="009B0866" w:rsidRPr="00055297">
        <w:t xml:space="preserve"> </w:t>
      </w:r>
      <w:r w:rsidRPr="00055297">
        <w:t xml:space="preserve">в </w:t>
      </w:r>
      <w:r w:rsidR="00DF03C0">
        <w:t>Бюллетене</w:t>
      </w:r>
      <w:r w:rsidRPr="00055297">
        <w:t>.</w:t>
      </w:r>
    </w:p>
    <w:p w14:paraId="70E519D7" w14:textId="77777777" w:rsidR="00B10CE9" w:rsidRDefault="00B10CE9" w:rsidP="00B30B11">
      <w:pPr>
        <w:pStyle w:val="S4"/>
      </w:pPr>
    </w:p>
    <w:p w14:paraId="201D4D29" w14:textId="77777777" w:rsidR="00B10CE9" w:rsidRPr="00055297" w:rsidRDefault="00B10CE9" w:rsidP="00B30B11">
      <w:pPr>
        <w:pStyle w:val="S4"/>
      </w:pPr>
    </w:p>
    <w:p w14:paraId="03DA7FDE" w14:textId="4A60386C" w:rsidR="00B30B11" w:rsidRPr="00700D8B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62" w:name="_Toc415129085"/>
      <w:bookmarkStart w:id="463" w:name="_Toc421740053"/>
      <w:bookmarkStart w:id="464" w:name="_Toc423018005"/>
      <w:bookmarkStart w:id="465" w:name="_Toc23170247"/>
      <w:bookmarkStart w:id="466" w:name="_Ref31214579"/>
      <w:bookmarkStart w:id="467" w:name="_Ref31214633"/>
      <w:bookmarkStart w:id="468" w:name="_Ref31214684"/>
      <w:bookmarkStart w:id="469" w:name="_Ref31214708"/>
      <w:bookmarkStart w:id="470" w:name="_Ref31214741"/>
      <w:bookmarkStart w:id="471" w:name="_Ref31214761"/>
      <w:bookmarkStart w:id="472" w:name="_Ref31214779"/>
      <w:bookmarkStart w:id="473" w:name="_Ref31214801"/>
      <w:bookmarkStart w:id="474" w:name="_Ref31214823"/>
      <w:bookmarkStart w:id="475" w:name="_Ref31214869"/>
      <w:bookmarkStart w:id="476" w:name="_Ref31214902"/>
      <w:bookmarkStart w:id="477" w:name="_Ref31215041"/>
      <w:bookmarkStart w:id="478" w:name="_Toc31703659"/>
      <w:bookmarkStart w:id="479" w:name="_Toc45123427"/>
      <w:r w:rsidRPr="00055297">
        <w:rPr>
          <w:caps w:val="0"/>
        </w:rPr>
        <w:lastRenderedPageBreak/>
        <w:t>ДОПОЛНИТЕЛЬНОЕ СТАНДАРТНОЕ П</w:t>
      </w:r>
      <w:r w:rsidR="00D31D58">
        <w:rPr>
          <w:caps w:val="0"/>
        </w:rPr>
        <w:t xml:space="preserve">РОГРАММНОЕ </w:t>
      </w:r>
      <w:r w:rsidRPr="00055297">
        <w:rPr>
          <w:caps w:val="0"/>
        </w:rPr>
        <w:t>О</w:t>
      </w:r>
      <w:bookmarkEnd w:id="462"/>
      <w:bookmarkEnd w:id="463"/>
      <w:bookmarkEnd w:id="464"/>
      <w:r w:rsidR="00D31D58">
        <w:rPr>
          <w:caps w:val="0"/>
        </w:rPr>
        <w:t>БЕСПЕЧЕНИЕ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</w:p>
    <w:p w14:paraId="70680791" w14:textId="77777777" w:rsidR="00B30B11" w:rsidRPr="00055297" w:rsidRDefault="00B30B11" w:rsidP="00D2741F">
      <w:pPr>
        <w:keepNext/>
        <w:keepLines/>
      </w:pPr>
    </w:p>
    <w:p w14:paraId="4A942145" w14:textId="5D664917" w:rsidR="005374D5" w:rsidRDefault="00B30B11" w:rsidP="00B30B11">
      <w:r w:rsidRPr="00055297">
        <w:rPr>
          <w:szCs w:val="24"/>
        </w:rPr>
        <w:t xml:space="preserve">Дополнительное стандартное ПО </w:t>
      </w:r>
      <w:r w:rsidR="00396B77">
        <w:rPr>
          <w:szCs w:val="24"/>
        </w:rPr>
        <w:t xml:space="preserve">АРМ </w:t>
      </w:r>
      <w:r w:rsidRPr="00055297">
        <w:rPr>
          <w:szCs w:val="24"/>
        </w:rPr>
        <w:t xml:space="preserve">устанавливается </w:t>
      </w:r>
      <w:r w:rsidR="00E903BB">
        <w:rPr>
          <w:szCs w:val="24"/>
        </w:rPr>
        <w:t>отдельно</w:t>
      </w:r>
      <w:r w:rsidR="00E903BB" w:rsidRPr="00055297">
        <w:rPr>
          <w:szCs w:val="24"/>
        </w:rPr>
        <w:t xml:space="preserve"> </w:t>
      </w:r>
      <w:r w:rsidRPr="00055297">
        <w:rPr>
          <w:szCs w:val="24"/>
        </w:rPr>
        <w:t>по запросу</w:t>
      </w:r>
      <w:r w:rsidR="00E903BB">
        <w:rPr>
          <w:szCs w:val="24"/>
        </w:rPr>
        <w:t xml:space="preserve"> </w:t>
      </w:r>
      <w:r w:rsidR="00BB1788">
        <w:rPr>
          <w:szCs w:val="24"/>
        </w:rPr>
        <w:t xml:space="preserve">пользователя </w:t>
      </w:r>
      <w:r w:rsidR="00E903BB">
        <w:rPr>
          <w:szCs w:val="24"/>
        </w:rPr>
        <w:t>в</w:t>
      </w:r>
      <w:r w:rsidR="00E2152C">
        <w:rPr>
          <w:szCs w:val="24"/>
          <w:lang w:val="en-US"/>
        </w:rPr>
        <w:t> </w:t>
      </w:r>
      <w:r w:rsidR="00E903BB">
        <w:rPr>
          <w:szCs w:val="24"/>
        </w:rPr>
        <w:t>ЦДС</w:t>
      </w:r>
      <w:r w:rsidR="005374D5">
        <w:rPr>
          <w:szCs w:val="24"/>
        </w:rPr>
        <w:t>, при условии</w:t>
      </w:r>
      <w:r w:rsidR="00EB3584">
        <w:rPr>
          <w:szCs w:val="24"/>
        </w:rPr>
        <w:t>,</w:t>
      </w:r>
      <w:r w:rsidR="005374D5">
        <w:rPr>
          <w:szCs w:val="24"/>
        </w:rPr>
        <w:t xml:space="preserve"> что данное ПО включено в действующий Бюллетень</w:t>
      </w:r>
      <w:r w:rsidRPr="00055297">
        <w:rPr>
          <w:szCs w:val="24"/>
        </w:rPr>
        <w:t xml:space="preserve">. </w:t>
      </w:r>
    </w:p>
    <w:p w14:paraId="38C5D13D" w14:textId="77777777" w:rsidR="005374D5" w:rsidRDefault="005374D5" w:rsidP="00B30B11"/>
    <w:p w14:paraId="61F72E0D" w14:textId="24A1B3F3" w:rsidR="00B30B11" w:rsidRPr="00055297" w:rsidRDefault="000B148E" w:rsidP="00B30B11">
      <w:pPr>
        <w:rPr>
          <w:szCs w:val="24"/>
        </w:rPr>
      </w:pPr>
      <w:r>
        <w:t>Все дополнительное стандартное ПО фиксируется и утверждается в очередной версии Бюллетеня, в соответствии с процедурой, приведенной в разделе</w:t>
      </w:r>
      <w:r w:rsidR="00F30A5C">
        <w:t> </w:t>
      </w:r>
      <w:r>
        <w:t>3</w:t>
      </w:r>
      <w:r w:rsidR="00C17D9B">
        <w:t> </w:t>
      </w:r>
      <w:r w:rsidRPr="00055297">
        <w:t>настоящ</w:t>
      </w:r>
      <w:r>
        <w:t>их</w:t>
      </w:r>
      <w:r w:rsidRPr="00055297">
        <w:t xml:space="preserve"> </w:t>
      </w:r>
      <w:r>
        <w:t>Методических указаний.</w:t>
      </w:r>
    </w:p>
    <w:p w14:paraId="62AE839C" w14:textId="77777777" w:rsidR="00B30B11" w:rsidRPr="00055297" w:rsidRDefault="00B30B11" w:rsidP="00B30B11"/>
    <w:p w14:paraId="5BFBDE2C" w14:textId="4D004D17" w:rsidR="00B30B11" w:rsidRDefault="00B30B11" w:rsidP="00B30B11">
      <w:r w:rsidRPr="00055297">
        <w:t xml:space="preserve">К дополнительному стандартному ПО </w:t>
      </w:r>
      <w:r>
        <w:t>АРМ</w:t>
      </w:r>
      <w:r w:rsidRPr="00055297">
        <w:t xml:space="preserve"> пользователей не относится клиентское ПО, входящее в состав </w:t>
      </w:r>
      <w:r w:rsidR="00D31D58">
        <w:t>ИС</w:t>
      </w:r>
      <w:r w:rsidR="00396B77">
        <w:t>, находящихся в промышленной или опытно-промышленной эксплуатации</w:t>
      </w:r>
      <w:r w:rsidRPr="00055297">
        <w:t xml:space="preserve">. </w:t>
      </w:r>
      <w:r w:rsidR="00C26634">
        <w:t>П</w:t>
      </w:r>
      <w:r w:rsidR="00C26634" w:rsidRPr="00055297">
        <w:t>орядок</w:t>
      </w:r>
      <w:r w:rsidR="00396B77">
        <w:t xml:space="preserve"> и условия</w:t>
      </w:r>
      <w:r w:rsidR="00C26634" w:rsidRPr="00055297">
        <w:t xml:space="preserve"> установки пользовательского ПО в составе введенных в промышленную эксплуатацию </w:t>
      </w:r>
      <w:r w:rsidR="00C26634">
        <w:t>ИС</w:t>
      </w:r>
      <w:r w:rsidR="00C26634" w:rsidRPr="00055297">
        <w:t xml:space="preserve"> определяется в соответствии с </w:t>
      </w:r>
      <w:r w:rsidR="00C26634">
        <w:t>Т</w:t>
      </w:r>
      <w:r w:rsidR="00C26634" w:rsidRPr="00055297">
        <w:t>ехническ</w:t>
      </w:r>
      <w:r w:rsidR="00C26634">
        <w:t>им паспортом ИС (</w:t>
      </w:r>
      <w:r>
        <w:t>Положени</w:t>
      </w:r>
      <w:r w:rsidR="00D31D58">
        <w:t>е</w:t>
      </w:r>
      <w:r>
        <w:t xml:space="preserve"> Компании</w:t>
      </w:r>
      <w:r w:rsidR="003A4D54">
        <w:t xml:space="preserve"> № </w:t>
      </w:r>
      <w:r w:rsidR="003A4D54" w:rsidRPr="00C05CF2">
        <w:t>П3-11.01 Р-0085</w:t>
      </w:r>
      <w:r>
        <w:t xml:space="preserve"> «</w:t>
      </w:r>
      <w:r w:rsidRPr="00C05CF2">
        <w:t>Порядок ввода информационных систем в промышленную эксплуатацию</w:t>
      </w:r>
      <w:r>
        <w:t>»</w:t>
      </w:r>
      <w:r w:rsidR="00C26634">
        <w:t>)</w:t>
      </w:r>
      <w:r w:rsidRPr="00055297">
        <w:t>.</w:t>
      </w:r>
    </w:p>
    <w:p w14:paraId="68872A67" w14:textId="77777777" w:rsidR="00B30B11" w:rsidRDefault="00B30B11" w:rsidP="00B30B11"/>
    <w:p w14:paraId="58442322" w14:textId="77777777" w:rsidR="00C2735F" w:rsidRPr="00055297" w:rsidRDefault="00C2735F" w:rsidP="00B30B11"/>
    <w:p w14:paraId="68E54A78" w14:textId="55F3D17F" w:rsidR="00B30B11" w:rsidRPr="00EC1C7C" w:rsidRDefault="00B30B11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80" w:name="_Toc415129086"/>
      <w:bookmarkStart w:id="481" w:name="_Toc421740054"/>
      <w:bookmarkStart w:id="482" w:name="_Toc423018006"/>
      <w:bookmarkStart w:id="483" w:name="_Toc23170248"/>
      <w:bookmarkStart w:id="484" w:name="_Ref31214733"/>
      <w:bookmarkStart w:id="485" w:name="_Toc31703660"/>
      <w:bookmarkStart w:id="486" w:name="_Ref42765000"/>
      <w:bookmarkStart w:id="487" w:name="_Toc45123428"/>
      <w:r w:rsidRPr="00055297">
        <w:rPr>
          <w:caps w:val="0"/>
        </w:rPr>
        <w:t>ВЕРСИИ П</w:t>
      </w:r>
      <w:r w:rsidR="00D31D58">
        <w:rPr>
          <w:caps w:val="0"/>
        </w:rPr>
        <w:t xml:space="preserve">РОГРАММНОГО </w:t>
      </w:r>
      <w:r w:rsidRPr="00055297">
        <w:rPr>
          <w:caps w:val="0"/>
        </w:rPr>
        <w:t>О</w:t>
      </w:r>
      <w:bookmarkEnd w:id="480"/>
      <w:bookmarkEnd w:id="481"/>
      <w:bookmarkEnd w:id="482"/>
      <w:r w:rsidR="00D31D58">
        <w:rPr>
          <w:caps w:val="0"/>
        </w:rPr>
        <w:t>БЕСПЕЧЕНИЯ</w:t>
      </w:r>
      <w:r w:rsidR="00546E9B">
        <w:rPr>
          <w:caps w:val="0"/>
        </w:rPr>
        <w:t xml:space="preserve"> И ЕГО ОБНОВЛЕНИЕ</w:t>
      </w:r>
      <w:bookmarkEnd w:id="483"/>
      <w:bookmarkEnd w:id="484"/>
      <w:bookmarkEnd w:id="485"/>
      <w:bookmarkEnd w:id="486"/>
      <w:bookmarkEnd w:id="487"/>
    </w:p>
    <w:p w14:paraId="3F66C824" w14:textId="77777777" w:rsidR="00B30B11" w:rsidRPr="00055297" w:rsidRDefault="00B30B11" w:rsidP="00237218">
      <w:pPr>
        <w:keepNext/>
        <w:keepLines/>
      </w:pPr>
    </w:p>
    <w:p w14:paraId="4679FE4F" w14:textId="323FEF1B" w:rsidR="00E7536C" w:rsidRDefault="00E7536C" w:rsidP="00E7536C">
      <w:r>
        <w:t>Все ПО</w:t>
      </w:r>
      <w:r w:rsidR="002E3098">
        <w:t xml:space="preserve"> и ОС</w:t>
      </w:r>
      <w:r>
        <w:t xml:space="preserve">, установленное на АРМ пользователей, должно иметь актуальную, рекомендованную производителем версию. </w:t>
      </w:r>
      <w:r w:rsidRPr="00055297">
        <w:t>Установка обновлений ПО</w:t>
      </w:r>
      <w:r w:rsidR="002E3098">
        <w:t xml:space="preserve"> и ОС</w:t>
      </w:r>
      <w:r w:rsidRPr="00055297">
        <w:t xml:space="preserve"> </w:t>
      </w:r>
      <w:r>
        <w:t>осуществляется</w:t>
      </w:r>
      <w:r w:rsidRPr="00055297">
        <w:t xml:space="preserve"> согласно п</w:t>
      </w:r>
      <w:r>
        <w:t>роцедуре</w:t>
      </w:r>
      <w:r w:rsidRPr="00055297">
        <w:t xml:space="preserve"> распространения критических обновлений на </w:t>
      </w:r>
      <w:r>
        <w:t>АРМ пользователей.</w:t>
      </w:r>
    </w:p>
    <w:p w14:paraId="04A81D5C" w14:textId="77777777" w:rsidR="00E7536C" w:rsidRPr="00055297" w:rsidRDefault="00E7536C" w:rsidP="00E7536C"/>
    <w:p w14:paraId="1C4E58BA" w14:textId="744A8738" w:rsidR="009832E4" w:rsidRDefault="00CD7968" w:rsidP="00817535">
      <w:r w:rsidRPr="00055297">
        <w:t>Переход на новые версии ПО</w:t>
      </w:r>
      <w:r w:rsidR="00B30B11" w:rsidRPr="00055297">
        <w:t>, не указанны</w:t>
      </w:r>
      <w:r w:rsidR="00D31D58">
        <w:t>е</w:t>
      </w:r>
      <w:r w:rsidR="00B30B11" w:rsidRPr="00055297">
        <w:t xml:space="preserve"> в </w:t>
      </w:r>
      <w:r>
        <w:t>Бюллетене</w:t>
      </w:r>
      <w:r w:rsidR="00234652">
        <w:t>,</w:t>
      </w:r>
      <w:r w:rsidR="00B30B11" w:rsidRPr="00055297">
        <w:t xml:space="preserve"> осуществляется централизованно, после</w:t>
      </w:r>
      <w:r w:rsidR="009832E4">
        <w:t>:</w:t>
      </w:r>
    </w:p>
    <w:p w14:paraId="4BB20370" w14:textId="721433A3" w:rsidR="007132B0" w:rsidRDefault="00B30B11" w:rsidP="00CA1645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 w:rsidRPr="00055297">
        <w:t xml:space="preserve">проведения соответствующего тестирования на совместимость с </w:t>
      </w:r>
      <w:r w:rsidR="00693159" w:rsidRPr="00CA1645">
        <w:t>SOE</w:t>
      </w:r>
      <w:r w:rsidR="004855F3">
        <w:t>,</w:t>
      </w:r>
    </w:p>
    <w:p w14:paraId="505D62EE" w14:textId="7A23C83B" w:rsidR="00817535" w:rsidRDefault="007132B0" w:rsidP="00CA1645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>
        <w:t xml:space="preserve">проведения тестирования на совместимость </w:t>
      </w:r>
      <w:r w:rsidR="00FB59CE">
        <w:t>ИС (для работы с которыми используется обновляемое</w:t>
      </w:r>
      <w:r>
        <w:t xml:space="preserve"> ПО</w:t>
      </w:r>
      <w:r w:rsidR="00FB59CE">
        <w:t>),</w:t>
      </w:r>
    </w:p>
    <w:p w14:paraId="3606F672" w14:textId="5EB5DD75" w:rsidR="007132B0" w:rsidRDefault="007132B0" w:rsidP="00CA1645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>
        <w:t xml:space="preserve">проведения </w:t>
      </w:r>
      <w:r w:rsidR="007024DA">
        <w:t>тестирования на соответствие требованиям ИБ</w:t>
      </w:r>
      <w:r>
        <w:t>,</w:t>
      </w:r>
    </w:p>
    <w:p w14:paraId="51460C28" w14:textId="1AD870FD" w:rsidR="00817535" w:rsidRDefault="00B30B11" w:rsidP="004F2F63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 w:rsidRPr="00055297">
        <w:t xml:space="preserve">принятия соответствующего решения </w:t>
      </w:r>
      <w:r w:rsidR="00D13D93" w:rsidRPr="00D13D93">
        <w:t>ДИ</w:t>
      </w:r>
      <w:r w:rsidR="00886E79">
        <w:t>и</w:t>
      </w:r>
      <w:r w:rsidR="00D13D93" w:rsidRPr="00D13D93">
        <w:t>РБП</w:t>
      </w:r>
      <w:r>
        <w:t xml:space="preserve"> </w:t>
      </w:r>
      <w:r w:rsidR="00253453">
        <w:t>с обязательным согласованием</w:t>
      </w:r>
      <w:r w:rsidRPr="00055297">
        <w:t xml:space="preserve"> </w:t>
      </w:r>
      <w:r w:rsidR="00CE4355">
        <w:t>УЭСИБ</w:t>
      </w:r>
      <w:r w:rsidRPr="00055297">
        <w:t>.</w:t>
      </w:r>
    </w:p>
    <w:p w14:paraId="75BC6CF0" w14:textId="77777777" w:rsidR="00817535" w:rsidRDefault="00817535" w:rsidP="00CA1645"/>
    <w:p w14:paraId="6518F228" w14:textId="4B8718FB" w:rsidR="00B30B11" w:rsidRDefault="00B30B11" w:rsidP="00CA1645">
      <w:r>
        <w:t xml:space="preserve">Все актуальные версии ПО фиксируются и утверждаются </w:t>
      </w:r>
      <w:r w:rsidR="00E247A2">
        <w:t xml:space="preserve">в очередной версии Бюллетеня, в соответствии с процедурой, приведенной в разделе 3 </w:t>
      </w:r>
      <w:r w:rsidR="00E247A2" w:rsidRPr="00055297">
        <w:t>настоящ</w:t>
      </w:r>
      <w:r w:rsidR="00E247A2">
        <w:t>их</w:t>
      </w:r>
      <w:r w:rsidR="00E247A2" w:rsidRPr="00055297">
        <w:t xml:space="preserve"> </w:t>
      </w:r>
      <w:r w:rsidR="00E247A2">
        <w:t>Методических указаний.</w:t>
      </w:r>
    </w:p>
    <w:p w14:paraId="090EC3A6" w14:textId="77777777" w:rsidR="00B30B11" w:rsidRPr="00055297" w:rsidRDefault="00B30B11" w:rsidP="00CA1645"/>
    <w:p w14:paraId="6BAF92E6" w14:textId="1118D1F5" w:rsidR="00B30B11" w:rsidRDefault="00B30B11" w:rsidP="00CA1645">
      <w:r w:rsidRPr="00055297">
        <w:t xml:space="preserve">Информация о наличии языковых версий ПО, если </w:t>
      </w:r>
      <w:r>
        <w:t>они не определены в Бюллетене</w:t>
      </w:r>
      <w:r w:rsidRPr="00055297">
        <w:t xml:space="preserve">, предоставляется </w:t>
      </w:r>
      <w:r w:rsidR="003E1D3B">
        <w:t>ЦДС</w:t>
      </w:r>
      <w:r w:rsidRPr="00055297">
        <w:t>.</w:t>
      </w:r>
    </w:p>
    <w:p w14:paraId="5AA0EB52" w14:textId="77777777" w:rsidR="000E4E0B" w:rsidRDefault="000E4E0B" w:rsidP="00B30B11"/>
    <w:p w14:paraId="38E2AF76" w14:textId="77777777" w:rsidR="00584622" w:rsidRPr="00055297" w:rsidRDefault="00584622" w:rsidP="00B30B11"/>
    <w:p w14:paraId="72E3F5A2" w14:textId="63971741" w:rsidR="00CD7968" w:rsidRPr="00EC1C7C" w:rsidRDefault="00CD7968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488" w:name="_Toc23170249"/>
      <w:bookmarkStart w:id="489" w:name="_Ref31214646"/>
      <w:bookmarkStart w:id="490" w:name="_Ref31214689"/>
      <w:bookmarkStart w:id="491" w:name="_Ref31214713"/>
      <w:bookmarkStart w:id="492" w:name="_Ref31214745"/>
      <w:bookmarkStart w:id="493" w:name="_Ref31214766"/>
      <w:bookmarkStart w:id="494" w:name="_Ref31214783"/>
      <w:bookmarkStart w:id="495" w:name="_Ref31214806"/>
      <w:bookmarkStart w:id="496" w:name="_Ref31214829"/>
      <w:bookmarkStart w:id="497" w:name="_Ref31214875"/>
      <w:bookmarkStart w:id="498" w:name="_Toc31703661"/>
      <w:bookmarkStart w:id="499" w:name="_Toc45123429"/>
      <w:r w:rsidRPr="00EC1C7C">
        <w:rPr>
          <w:caps w:val="0"/>
        </w:rPr>
        <w:t>НЕСТАНДАРТНОЕ П</w:t>
      </w:r>
      <w:r w:rsidR="00DC0A4A" w:rsidRPr="00EC1C7C">
        <w:rPr>
          <w:caps w:val="0"/>
        </w:rPr>
        <w:t xml:space="preserve">РОГРАММНОЕ </w:t>
      </w:r>
      <w:r w:rsidRPr="00EC1C7C">
        <w:rPr>
          <w:caps w:val="0"/>
        </w:rPr>
        <w:t>О</w:t>
      </w:r>
      <w:r w:rsidR="00DC0A4A" w:rsidRPr="00EC1C7C">
        <w:rPr>
          <w:caps w:val="0"/>
        </w:rPr>
        <w:t>БЕСПЕЧЕНИЕ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14:paraId="2DAF5A86" w14:textId="119571CD" w:rsidR="00CD7968" w:rsidRDefault="00CD7968" w:rsidP="00CD7968">
      <w:pPr>
        <w:pStyle w:val="S4"/>
      </w:pPr>
    </w:p>
    <w:p w14:paraId="74A882EE" w14:textId="7C736A74" w:rsidR="00CD7968" w:rsidRDefault="00F7312F" w:rsidP="00CD7968">
      <w:r>
        <w:t>Установка</w:t>
      </w:r>
      <w:r w:rsidR="003E1D3B" w:rsidRPr="00055297">
        <w:t xml:space="preserve"> </w:t>
      </w:r>
      <w:r w:rsidR="00CD7968" w:rsidRPr="00055297">
        <w:t xml:space="preserve">новых программных продуктов, не указанных в </w:t>
      </w:r>
      <w:r w:rsidR="00CD7968">
        <w:t>Бюллетене</w:t>
      </w:r>
      <w:r w:rsidR="00CD7968" w:rsidRPr="00055297">
        <w:t xml:space="preserve"> осуществляется только после проведения </w:t>
      </w:r>
      <w:r w:rsidR="00CD7968" w:rsidRPr="00DD6FA6">
        <w:t xml:space="preserve">соответствующего тестирования на совместимость со </w:t>
      </w:r>
      <w:r w:rsidR="00693159">
        <w:rPr>
          <w:lang w:val="en-US"/>
        </w:rPr>
        <w:t>SOE</w:t>
      </w:r>
      <w:r w:rsidR="00393886">
        <w:t>,</w:t>
      </w:r>
      <w:r w:rsidR="00CD7968" w:rsidRPr="00DD6FA6">
        <w:t xml:space="preserve"> </w:t>
      </w:r>
      <w:r w:rsidR="007024DA">
        <w:t xml:space="preserve">тестирования на соответствие требованиям ИБ </w:t>
      </w:r>
      <w:r w:rsidR="00CD7968" w:rsidRPr="00DD6FA6">
        <w:t>и после принятия соответствующего решения</w:t>
      </w:r>
      <w:r w:rsidR="00D13D93" w:rsidRPr="00DD6FA6">
        <w:t xml:space="preserve"> ДИ</w:t>
      </w:r>
      <w:r w:rsidR="00886E79">
        <w:t>и</w:t>
      </w:r>
      <w:r w:rsidR="00D13D93" w:rsidRPr="00DD6FA6">
        <w:t>РБП</w:t>
      </w:r>
      <w:r w:rsidR="003B5301">
        <w:t xml:space="preserve"> </w:t>
      </w:r>
      <w:r w:rsidR="00253453">
        <w:t>с обязательным согласованием</w:t>
      </w:r>
      <w:r w:rsidR="00253453" w:rsidRPr="00055297">
        <w:t xml:space="preserve"> </w:t>
      </w:r>
      <w:r w:rsidR="003B5301">
        <w:t>УЭСИБ</w:t>
      </w:r>
      <w:r w:rsidR="00CD7968" w:rsidRPr="00055297">
        <w:t xml:space="preserve">. </w:t>
      </w:r>
      <w:r w:rsidR="00CD7968">
        <w:t xml:space="preserve">Все актуальные версии ПО фиксируются и утверждаются </w:t>
      </w:r>
      <w:r w:rsidR="00E247A2">
        <w:t xml:space="preserve">в очередной версии Бюллетеня, в соответствии с процедурой, приведенной в разделе 3 </w:t>
      </w:r>
      <w:r w:rsidR="00E247A2" w:rsidRPr="00055297">
        <w:t>настоящ</w:t>
      </w:r>
      <w:r w:rsidR="00E247A2">
        <w:t>их</w:t>
      </w:r>
      <w:r w:rsidR="00E247A2" w:rsidRPr="00055297">
        <w:t xml:space="preserve"> </w:t>
      </w:r>
      <w:r w:rsidR="00E247A2">
        <w:t>Методических указаний.</w:t>
      </w:r>
    </w:p>
    <w:p w14:paraId="0D982D28" w14:textId="77777777" w:rsidR="00E247A2" w:rsidRPr="00055297" w:rsidRDefault="00E247A2" w:rsidP="00CD7968"/>
    <w:p w14:paraId="1ABFB5C2" w14:textId="08CB8A97" w:rsidR="003C390C" w:rsidRDefault="00CD7968" w:rsidP="00CD7968">
      <w:r w:rsidRPr="00055297">
        <w:t>Запрещенным ПО в Компании являются программные продукты,</w:t>
      </w:r>
      <w:r w:rsidR="00F7312F">
        <w:t xml:space="preserve"> </w:t>
      </w:r>
      <w:r w:rsidRPr="00055297">
        <w:t>которые</w:t>
      </w:r>
      <w:r w:rsidR="003C390C">
        <w:t>:</w:t>
      </w:r>
    </w:p>
    <w:p w14:paraId="60C2836D" w14:textId="31733FD7" w:rsidR="00173E45" w:rsidRDefault="00396B77" w:rsidP="006E16FB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>
        <w:lastRenderedPageBreak/>
        <w:t>не являются частью ИС, находящихся в промышленной или опытно-промышленной эксплуатации;</w:t>
      </w:r>
    </w:p>
    <w:p w14:paraId="050777AD" w14:textId="7B13E454" w:rsidR="003B5301" w:rsidRDefault="003B5301" w:rsidP="006E16FB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>
        <w:t xml:space="preserve">не прошли тестирование на совместимость </w:t>
      </w:r>
      <w:r w:rsidRPr="00DD6FA6">
        <w:t xml:space="preserve">с </w:t>
      </w:r>
      <w:r w:rsidR="00693159">
        <w:rPr>
          <w:lang w:val="en-US"/>
        </w:rPr>
        <w:t>SOE</w:t>
      </w:r>
      <w:r>
        <w:t xml:space="preserve">, тестирование на соответствие требованиям ИБ и не получили </w:t>
      </w:r>
      <w:r w:rsidRPr="00DD6FA6">
        <w:t>соответствующего решения ДИ</w:t>
      </w:r>
      <w:r>
        <w:t>и</w:t>
      </w:r>
      <w:r w:rsidRPr="00DD6FA6">
        <w:t>РБП</w:t>
      </w:r>
      <w:r>
        <w:t xml:space="preserve"> </w:t>
      </w:r>
      <w:r w:rsidR="00253453">
        <w:t>с обязательным согласованием</w:t>
      </w:r>
      <w:r w:rsidR="00253453" w:rsidRPr="00055297">
        <w:t xml:space="preserve"> </w:t>
      </w:r>
      <w:r>
        <w:t>УЭСИБ;</w:t>
      </w:r>
    </w:p>
    <w:p w14:paraId="5653E6B5" w14:textId="452B6506" w:rsidR="003B5301" w:rsidRDefault="003B5301" w:rsidP="006E16FB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>
        <w:t xml:space="preserve">в результате тестирования </w:t>
      </w:r>
      <w:r w:rsidRPr="00DD6FA6">
        <w:t xml:space="preserve">на совместимость с </w:t>
      </w:r>
      <w:r w:rsidR="00693159" w:rsidRPr="00CA1645">
        <w:t>SOE</w:t>
      </w:r>
      <w:r>
        <w:t>,</w:t>
      </w:r>
      <w:r w:rsidRPr="00DD6FA6">
        <w:t xml:space="preserve"> </w:t>
      </w:r>
      <w:r>
        <w:t xml:space="preserve">тестирования на соответствие требованиям ИБ </w:t>
      </w:r>
      <w:r w:rsidRPr="00DD6FA6">
        <w:t>и после принятия соответствующего решения ДИ</w:t>
      </w:r>
      <w:r>
        <w:t>и</w:t>
      </w:r>
      <w:r w:rsidRPr="00DD6FA6">
        <w:t>РБП</w:t>
      </w:r>
      <w:r>
        <w:t xml:space="preserve"> </w:t>
      </w:r>
      <w:r w:rsidR="00253453">
        <w:t>с обязательным согласованием</w:t>
      </w:r>
      <w:r w:rsidRPr="00055297">
        <w:t xml:space="preserve"> </w:t>
      </w:r>
      <w:r>
        <w:t xml:space="preserve">УЭСИБ были признаны явно </w:t>
      </w:r>
      <w:r w:rsidRPr="00055297">
        <w:t xml:space="preserve">или потенциально опасными (привносящими дополнительные риски нарушения безопасности </w:t>
      </w:r>
      <w:r w:rsidR="00693159">
        <w:t>ИС</w:t>
      </w:r>
      <w:r w:rsidRPr="00055297">
        <w:t>)</w:t>
      </w:r>
      <w:r>
        <w:t>;</w:t>
      </w:r>
    </w:p>
    <w:p w14:paraId="1A9F1BF4" w14:textId="0B716181" w:rsidR="003B5301" w:rsidRDefault="003B5301">
      <w:pPr>
        <w:pStyle w:val="ab"/>
        <w:numPr>
          <w:ilvl w:val="0"/>
          <w:numId w:val="18"/>
        </w:numPr>
        <w:spacing w:before="120"/>
        <w:ind w:left="538" w:hanging="357"/>
        <w:contextualSpacing w:val="0"/>
      </w:pPr>
      <w:r>
        <w:t xml:space="preserve">позволяют обходить механизмы обеспечения </w:t>
      </w:r>
      <w:r w:rsidR="00693159">
        <w:t>ИБ</w:t>
      </w:r>
      <w:r>
        <w:t>, например, позволяющее самим пользователям открывать доступ на локальные ресурсы своих ПК через ftp-, http-протокол, а также предоставлять или получать доступ к данным посредством программных продуктов для удаленного администрирования</w:t>
      </w:r>
      <w:r w:rsidR="00F96B0C">
        <w:t xml:space="preserve"> (за исключением работников ДИиРБП, </w:t>
      </w:r>
      <w:r w:rsidR="004123F8" w:rsidRPr="004123F8">
        <w:t>Управления собст</w:t>
      </w:r>
      <w:r w:rsidR="004123F8">
        <w:t>венной и кадровой безопасности</w:t>
      </w:r>
      <w:r w:rsidR="00CA1645">
        <w:t xml:space="preserve"> ПАО «НК «Роснефть»</w:t>
      </w:r>
      <w:r w:rsidR="00305344">
        <w:t>,</w:t>
      </w:r>
      <w:r w:rsidR="00F96B0C">
        <w:t xml:space="preserve"> Службы поддержки пользователей и </w:t>
      </w:r>
      <w:r w:rsidR="00F96B0C" w:rsidRPr="001657D0">
        <w:t>Служб</w:t>
      </w:r>
      <w:r w:rsidR="00F96B0C">
        <w:t>ы</w:t>
      </w:r>
      <w:r w:rsidR="00F96B0C" w:rsidRPr="001657D0">
        <w:t xml:space="preserve"> безопасности </w:t>
      </w:r>
      <w:r w:rsidR="00693159">
        <w:t>ПАО «НК «Роснефть»</w:t>
      </w:r>
      <w:r w:rsidR="00F96B0C">
        <w:t xml:space="preserve">, использующих это </w:t>
      </w:r>
      <w:r w:rsidR="00693159">
        <w:t>ПО</w:t>
      </w:r>
      <w:r w:rsidR="00F96B0C">
        <w:t xml:space="preserve"> в соответствии со своими должностными обязанностями)</w:t>
      </w:r>
      <w:r>
        <w:t>.</w:t>
      </w:r>
    </w:p>
    <w:p w14:paraId="220AFBB4" w14:textId="77777777" w:rsidR="00672161" w:rsidRDefault="00672161" w:rsidP="00672161"/>
    <w:p w14:paraId="6B72023A" w14:textId="77777777" w:rsidR="00584622" w:rsidRDefault="00584622" w:rsidP="00672161"/>
    <w:p w14:paraId="7D9A84FE" w14:textId="4F0A98FA" w:rsidR="00B30B11" w:rsidRPr="00EC1C7C" w:rsidRDefault="0018041D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500" w:name="_Toc23170250"/>
      <w:bookmarkStart w:id="501" w:name="_Toc31703662"/>
      <w:bookmarkStart w:id="502" w:name="_Toc45123430"/>
      <w:r>
        <w:rPr>
          <w:caps w:val="0"/>
        </w:rPr>
        <w:t xml:space="preserve">ПРОГРАММНОЕ ОБЕСПЕЧЕНИЕ </w:t>
      </w:r>
      <w:r w:rsidR="000A651F">
        <w:rPr>
          <w:caps w:val="0"/>
        </w:rPr>
        <w:t>СТАНДАРТН</w:t>
      </w:r>
      <w:r>
        <w:rPr>
          <w:caps w:val="0"/>
        </w:rPr>
        <w:t>ОЙ МОБИЛЬНОЙ</w:t>
      </w:r>
      <w:r w:rsidR="000A651F">
        <w:rPr>
          <w:caps w:val="0"/>
        </w:rPr>
        <w:t xml:space="preserve"> ОПЕРАЦИОНН</w:t>
      </w:r>
      <w:r>
        <w:rPr>
          <w:caps w:val="0"/>
        </w:rPr>
        <w:t>ОЙ</w:t>
      </w:r>
      <w:r w:rsidR="000A651F">
        <w:rPr>
          <w:caps w:val="0"/>
        </w:rPr>
        <w:t xml:space="preserve"> СРЕД</w:t>
      </w:r>
      <w:r>
        <w:rPr>
          <w:caps w:val="0"/>
        </w:rPr>
        <w:t>Ы</w:t>
      </w:r>
      <w:bookmarkEnd w:id="500"/>
      <w:bookmarkEnd w:id="501"/>
      <w:bookmarkEnd w:id="502"/>
    </w:p>
    <w:p w14:paraId="2BECFEEF" w14:textId="77777777" w:rsidR="006C0BBC" w:rsidRPr="00055297" w:rsidRDefault="006C0BBC" w:rsidP="00B30B11"/>
    <w:p w14:paraId="73FD58B8" w14:textId="2100E7B0" w:rsidR="00506DDE" w:rsidRDefault="00506DDE" w:rsidP="00B30B11">
      <w:pPr>
        <w:pStyle w:val="af6"/>
        <w:rPr>
          <w:sz w:val="24"/>
          <w:szCs w:val="22"/>
        </w:rPr>
      </w:pPr>
      <w:r w:rsidRPr="00506DDE">
        <w:rPr>
          <w:sz w:val="24"/>
          <w:szCs w:val="22"/>
        </w:rPr>
        <w:t>Мобильное устройство, перед выдачей пользователю, проходит предварительную подготовку с учетом требований ИБ и функциональных обязанностей пользователя. Для мобильного ПО должны быть установлены обновления, соответствующие требования</w:t>
      </w:r>
      <w:r w:rsidR="00B66259">
        <w:rPr>
          <w:sz w:val="24"/>
          <w:szCs w:val="22"/>
        </w:rPr>
        <w:t>м</w:t>
      </w:r>
      <w:r w:rsidRPr="00506DDE">
        <w:rPr>
          <w:sz w:val="24"/>
          <w:szCs w:val="22"/>
        </w:rPr>
        <w:t xml:space="preserve"> ЛНД в области ИБ. Обновление ПО на мобильных устройств</w:t>
      </w:r>
      <w:r w:rsidR="000E0DF8">
        <w:rPr>
          <w:sz w:val="24"/>
          <w:szCs w:val="22"/>
        </w:rPr>
        <w:t>ах</w:t>
      </w:r>
      <w:r w:rsidRPr="00506DDE">
        <w:rPr>
          <w:sz w:val="24"/>
          <w:szCs w:val="22"/>
        </w:rPr>
        <w:t xml:space="preserve"> выполняется в соответствии с требованиями Инструкции Компании</w:t>
      </w:r>
      <w:r w:rsidR="003A4D54">
        <w:rPr>
          <w:sz w:val="24"/>
          <w:szCs w:val="22"/>
        </w:rPr>
        <w:t xml:space="preserve"> № </w:t>
      </w:r>
      <w:r w:rsidR="003A4D54" w:rsidRPr="005D1F59">
        <w:rPr>
          <w:sz w:val="24"/>
          <w:szCs w:val="22"/>
        </w:rPr>
        <w:t>П3-11.01 И-0009</w:t>
      </w:r>
      <w:r w:rsidRPr="00506DDE">
        <w:rPr>
          <w:sz w:val="24"/>
          <w:szCs w:val="22"/>
        </w:rPr>
        <w:t xml:space="preserve"> «Порядок использования мобильных технических средств».</w:t>
      </w:r>
    </w:p>
    <w:p w14:paraId="27E966A0" w14:textId="77777777" w:rsidR="00CD158D" w:rsidRPr="0013499C" w:rsidRDefault="00CD158D" w:rsidP="00B30B11">
      <w:pPr>
        <w:pStyle w:val="af6"/>
        <w:rPr>
          <w:sz w:val="24"/>
          <w:szCs w:val="22"/>
        </w:rPr>
      </w:pPr>
    </w:p>
    <w:p w14:paraId="27F455E9" w14:textId="3C844037" w:rsidR="004C4CE4" w:rsidRDefault="004C4CE4" w:rsidP="00B30B11">
      <w:pPr>
        <w:pStyle w:val="af6"/>
        <w:rPr>
          <w:sz w:val="24"/>
          <w:szCs w:val="22"/>
        </w:rPr>
      </w:pPr>
      <w:r>
        <w:rPr>
          <w:sz w:val="24"/>
          <w:szCs w:val="22"/>
        </w:rPr>
        <w:t>Взлом механизмов защиты мобильного устройства, установка не одобренного производителем ПО</w:t>
      </w:r>
      <w:r w:rsidR="00BE0FDD">
        <w:rPr>
          <w:sz w:val="24"/>
          <w:szCs w:val="22"/>
        </w:rPr>
        <w:t xml:space="preserve"> и использование мобильного </w:t>
      </w:r>
      <w:r w:rsidR="00BE0FDD" w:rsidRPr="00005805">
        <w:rPr>
          <w:sz w:val="24"/>
          <w:szCs w:val="22"/>
        </w:rPr>
        <w:t xml:space="preserve">ПО, </w:t>
      </w:r>
      <w:ins w:id="503" w:author="Бойченко Татьяна Андреевна" w:date="2021-03-10T17:14:00Z">
        <w:r w:rsidR="00807F9F" w:rsidRPr="00005805">
          <w:rPr>
            <w:sz w:val="24"/>
            <w:szCs w:val="22"/>
          </w:rPr>
          <w:t xml:space="preserve">которое </w:t>
        </w:r>
      </w:ins>
      <w:r w:rsidR="00BE0FDD" w:rsidRPr="00005805">
        <w:rPr>
          <w:sz w:val="24"/>
          <w:szCs w:val="22"/>
        </w:rPr>
        <w:t xml:space="preserve">в результате тестирования на совместимость с </w:t>
      </w:r>
      <w:r w:rsidR="00693159" w:rsidRPr="00005805">
        <w:rPr>
          <w:sz w:val="24"/>
          <w:lang w:val="en-US"/>
        </w:rPr>
        <w:t>SMOE</w:t>
      </w:r>
      <w:r w:rsidR="00BE0FDD" w:rsidRPr="00005805">
        <w:rPr>
          <w:sz w:val="24"/>
          <w:szCs w:val="22"/>
        </w:rPr>
        <w:t xml:space="preserve">, тестирования на соответствие требованиям ИБ и после принятия соответствующего решения ДИиРБП </w:t>
      </w:r>
      <w:r w:rsidR="00253453" w:rsidRPr="00005805">
        <w:rPr>
          <w:sz w:val="24"/>
          <w:szCs w:val="22"/>
        </w:rPr>
        <w:t xml:space="preserve">с обязательным согласованием </w:t>
      </w:r>
      <w:r w:rsidR="00BE0FDD" w:rsidRPr="00005805">
        <w:rPr>
          <w:sz w:val="24"/>
          <w:szCs w:val="22"/>
        </w:rPr>
        <w:t>УЭСИБ был</w:t>
      </w:r>
      <w:ins w:id="504" w:author="Бойченко Татьяна Андреевна" w:date="2021-03-10T17:14:00Z">
        <w:r w:rsidR="00807F9F" w:rsidRPr="00005805">
          <w:rPr>
            <w:sz w:val="24"/>
            <w:szCs w:val="22"/>
          </w:rPr>
          <w:t>о</w:t>
        </w:r>
      </w:ins>
      <w:del w:id="505" w:author="Бойченко Татьяна Андреевна" w:date="2021-03-10T17:14:00Z">
        <w:r w:rsidR="00BE0FDD" w:rsidRPr="00005805" w:rsidDel="00807F9F">
          <w:rPr>
            <w:sz w:val="24"/>
            <w:szCs w:val="22"/>
          </w:rPr>
          <w:delText>и</w:delText>
        </w:r>
      </w:del>
      <w:r w:rsidR="00BE0FDD" w:rsidRPr="00005805">
        <w:rPr>
          <w:sz w:val="24"/>
          <w:szCs w:val="22"/>
        </w:rPr>
        <w:t xml:space="preserve"> признан</w:t>
      </w:r>
      <w:ins w:id="506" w:author="Бойченко Татьяна Андреевна" w:date="2021-03-10T17:14:00Z">
        <w:r w:rsidR="00807F9F" w:rsidRPr="00005805">
          <w:rPr>
            <w:sz w:val="24"/>
            <w:szCs w:val="22"/>
          </w:rPr>
          <w:t>о</w:t>
        </w:r>
      </w:ins>
      <w:del w:id="507" w:author="Бойченко Татьяна Андреевна" w:date="2021-03-10T17:14:00Z">
        <w:r w:rsidR="00BE0FDD" w:rsidRPr="00005805" w:rsidDel="00807F9F">
          <w:rPr>
            <w:sz w:val="24"/>
            <w:szCs w:val="22"/>
          </w:rPr>
          <w:delText>ы</w:delText>
        </w:r>
      </w:del>
      <w:r w:rsidR="00BE0FDD" w:rsidRPr="00005805">
        <w:rPr>
          <w:sz w:val="24"/>
          <w:szCs w:val="22"/>
        </w:rPr>
        <w:t xml:space="preserve"> явно или потенциально опасным</w:t>
      </w:r>
      <w:del w:id="508" w:author="Бойченко Татьяна Андреевна" w:date="2021-03-10T17:14:00Z">
        <w:r w:rsidR="00BE0FDD" w:rsidRPr="00005805" w:rsidDel="00807F9F">
          <w:rPr>
            <w:sz w:val="24"/>
            <w:szCs w:val="22"/>
          </w:rPr>
          <w:delText>и</w:delText>
        </w:r>
      </w:del>
      <w:r w:rsidRPr="00005805">
        <w:rPr>
          <w:sz w:val="24"/>
          <w:szCs w:val="22"/>
        </w:rPr>
        <w:t>, запрещается.</w:t>
      </w:r>
    </w:p>
    <w:p w14:paraId="79F402B1" w14:textId="466868B6" w:rsidR="004C4CE4" w:rsidRDefault="004C4CE4" w:rsidP="00B30B11">
      <w:pPr>
        <w:pStyle w:val="af6"/>
        <w:rPr>
          <w:sz w:val="24"/>
          <w:szCs w:val="22"/>
        </w:rPr>
      </w:pPr>
    </w:p>
    <w:p w14:paraId="4012DCDF" w14:textId="4152E451" w:rsidR="00B31E88" w:rsidRDefault="00B31E88" w:rsidP="00B30B11">
      <w:pPr>
        <w:pStyle w:val="af6"/>
        <w:rPr>
          <w:sz w:val="24"/>
          <w:szCs w:val="22"/>
        </w:rPr>
      </w:pPr>
      <w:r w:rsidRPr="00B31E88">
        <w:rPr>
          <w:sz w:val="24"/>
          <w:szCs w:val="22"/>
        </w:rPr>
        <w:t xml:space="preserve">Перечень </w:t>
      </w:r>
      <w:r w:rsidR="00B474B9">
        <w:rPr>
          <w:sz w:val="24"/>
          <w:szCs w:val="22"/>
        </w:rPr>
        <w:t>разрешенного ПО</w:t>
      </w:r>
      <w:r w:rsidRPr="00B31E88">
        <w:rPr>
          <w:sz w:val="24"/>
          <w:szCs w:val="22"/>
        </w:rPr>
        <w:t>, входящ</w:t>
      </w:r>
      <w:r w:rsidR="00B474B9">
        <w:rPr>
          <w:sz w:val="24"/>
          <w:szCs w:val="22"/>
        </w:rPr>
        <w:t>его</w:t>
      </w:r>
      <w:r w:rsidRPr="00B31E88">
        <w:rPr>
          <w:sz w:val="24"/>
          <w:szCs w:val="22"/>
        </w:rPr>
        <w:t xml:space="preserve"> в </w:t>
      </w:r>
      <w:r w:rsidR="00693159" w:rsidRPr="00693159">
        <w:rPr>
          <w:sz w:val="24"/>
          <w:lang w:val="en-US"/>
        </w:rPr>
        <w:t>SMOE</w:t>
      </w:r>
      <w:r w:rsidRPr="00B31E88">
        <w:rPr>
          <w:sz w:val="24"/>
          <w:szCs w:val="22"/>
        </w:rPr>
        <w:t>, указан в Бюллетен</w:t>
      </w:r>
      <w:r w:rsidR="00234652">
        <w:rPr>
          <w:sz w:val="24"/>
          <w:szCs w:val="22"/>
        </w:rPr>
        <w:t>е.</w:t>
      </w:r>
    </w:p>
    <w:p w14:paraId="6455AF42" w14:textId="77777777" w:rsidR="00765291" w:rsidRDefault="00765291" w:rsidP="006E16FB">
      <w:pPr>
        <w:pStyle w:val="af6"/>
        <w:rPr>
          <w:sz w:val="24"/>
          <w:szCs w:val="22"/>
        </w:rPr>
      </w:pPr>
    </w:p>
    <w:p w14:paraId="0FCC6C66" w14:textId="77777777" w:rsidR="00584622" w:rsidRPr="00055297" w:rsidRDefault="00584622" w:rsidP="006E16FB">
      <w:pPr>
        <w:pStyle w:val="af6"/>
        <w:rPr>
          <w:sz w:val="24"/>
          <w:szCs w:val="22"/>
        </w:rPr>
      </w:pPr>
    </w:p>
    <w:p w14:paraId="284FF543" w14:textId="03D251A3" w:rsidR="00B30B11" w:rsidRPr="00EC1C7C" w:rsidRDefault="0012231F" w:rsidP="00C145DB">
      <w:pPr>
        <w:pStyle w:val="S30"/>
        <w:numPr>
          <w:ilvl w:val="2"/>
          <w:numId w:val="22"/>
        </w:numPr>
        <w:tabs>
          <w:tab w:val="num" w:pos="0"/>
        </w:tabs>
        <w:ind w:left="0" w:firstLine="0"/>
        <w:outlineLvl w:val="2"/>
        <w:rPr>
          <w:caps w:val="0"/>
        </w:rPr>
      </w:pPr>
      <w:bookmarkStart w:id="509" w:name="_Toc15556256"/>
      <w:bookmarkStart w:id="510" w:name="_Toc15637230"/>
      <w:bookmarkStart w:id="511" w:name="_Toc16500880"/>
      <w:bookmarkStart w:id="512" w:name="_Toc23170251"/>
      <w:bookmarkStart w:id="513" w:name="_Toc31703663"/>
      <w:bookmarkStart w:id="514" w:name="_Toc45123431"/>
      <w:bookmarkStart w:id="515" w:name="_Toc415129088"/>
      <w:bookmarkStart w:id="516" w:name="_Toc415141204"/>
      <w:bookmarkStart w:id="517" w:name="_Toc421740056"/>
      <w:bookmarkStart w:id="518" w:name="_Toc423018008"/>
      <w:bookmarkEnd w:id="509"/>
      <w:bookmarkEnd w:id="510"/>
      <w:bookmarkEnd w:id="511"/>
      <w:r>
        <w:rPr>
          <w:caps w:val="0"/>
        </w:rPr>
        <w:t>СТАНДАРТНОЕ</w:t>
      </w:r>
      <w:r w:rsidRPr="006466E7">
        <w:rPr>
          <w:caps w:val="0"/>
        </w:rPr>
        <w:t xml:space="preserve"> </w:t>
      </w:r>
      <w:r w:rsidR="000A651F" w:rsidRPr="006466E7">
        <w:rPr>
          <w:caps w:val="0"/>
        </w:rPr>
        <w:t>ДОПОЛНИТЕЛЬН</w:t>
      </w:r>
      <w:r w:rsidR="00B31E88">
        <w:rPr>
          <w:caps w:val="0"/>
        </w:rPr>
        <w:t>ОЕ</w:t>
      </w:r>
      <w:r w:rsidR="00B31E88" w:rsidRPr="006466E7">
        <w:rPr>
          <w:caps w:val="0"/>
        </w:rPr>
        <w:t xml:space="preserve"> МОБИЛЬН</w:t>
      </w:r>
      <w:r w:rsidR="00B31E88">
        <w:rPr>
          <w:caps w:val="0"/>
        </w:rPr>
        <w:t>ОЕ</w:t>
      </w:r>
      <w:r w:rsidR="000A651F" w:rsidRPr="006466E7">
        <w:rPr>
          <w:caps w:val="0"/>
        </w:rPr>
        <w:t xml:space="preserve"> </w:t>
      </w:r>
      <w:r w:rsidR="00B31E88">
        <w:rPr>
          <w:caps w:val="0"/>
        </w:rPr>
        <w:t>П</w:t>
      </w:r>
      <w:r w:rsidR="00DC0A4A">
        <w:rPr>
          <w:caps w:val="0"/>
        </w:rPr>
        <w:t xml:space="preserve">РОГРАММНОЕ </w:t>
      </w:r>
      <w:r w:rsidR="00B31E88">
        <w:rPr>
          <w:caps w:val="0"/>
        </w:rPr>
        <w:t>О</w:t>
      </w:r>
      <w:r w:rsidR="00DC0A4A">
        <w:rPr>
          <w:caps w:val="0"/>
        </w:rPr>
        <w:t>БЕСПЕЧЕНИЕ</w:t>
      </w:r>
      <w:bookmarkEnd w:id="512"/>
      <w:bookmarkEnd w:id="513"/>
      <w:bookmarkEnd w:id="514"/>
    </w:p>
    <w:p w14:paraId="098E00E6" w14:textId="5F9D639D" w:rsidR="00CD158D" w:rsidRDefault="00CD158D" w:rsidP="006466E7">
      <w:pPr>
        <w:pStyle w:val="S4"/>
      </w:pPr>
    </w:p>
    <w:p w14:paraId="271FD4F9" w14:textId="544B9A80" w:rsidR="00B54977" w:rsidRDefault="00B54977" w:rsidP="00B54977">
      <w:pPr>
        <w:pStyle w:val="af6"/>
        <w:rPr>
          <w:sz w:val="24"/>
          <w:szCs w:val="22"/>
        </w:rPr>
      </w:pPr>
      <w:r>
        <w:rPr>
          <w:sz w:val="24"/>
          <w:szCs w:val="22"/>
        </w:rPr>
        <w:t>Установка дополнительного мобильного</w:t>
      </w:r>
      <w:r w:rsidRPr="00506DDE">
        <w:rPr>
          <w:sz w:val="24"/>
          <w:szCs w:val="22"/>
        </w:rPr>
        <w:t xml:space="preserve"> ПО на мобильных устройств</w:t>
      </w:r>
      <w:r>
        <w:rPr>
          <w:sz w:val="24"/>
          <w:szCs w:val="22"/>
        </w:rPr>
        <w:t>ах</w:t>
      </w:r>
      <w:r w:rsidRPr="00506DDE">
        <w:rPr>
          <w:sz w:val="24"/>
          <w:szCs w:val="22"/>
        </w:rPr>
        <w:t xml:space="preserve"> выполняется в соответствии с требованиями Инструкции Компании </w:t>
      </w:r>
      <w:r w:rsidR="00C52965">
        <w:rPr>
          <w:sz w:val="24"/>
          <w:szCs w:val="22"/>
        </w:rPr>
        <w:t>№ </w:t>
      </w:r>
      <w:r w:rsidR="00C52965" w:rsidRPr="005D1F59">
        <w:rPr>
          <w:sz w:val="24"/>
          <w:szCs w:val="22"/>
        </w:rPr>
        <w:t>П3-11.01 И-0009</w:t>
      </w:r>
      <w:r w:rsidR="00C52965" w:rsidRPr="00506DDE">
        <w:rPr>
          <w:sz w:val="24"/>
          <w:szCs w:val="22"/>
        </w:rPr>
        <w:t xml:space="preserve"> </w:t>
      </w:r>
      <w:r w:rsidRPr="00506DDE">
        <w:rPr>
          <w:sz w:val="24"/>
          <w:szCs w:val="22"/>
        </w:rPr>
        <w:t>«Порядок использования мобильных технических средств».</w:t>
      </w:r>
    </w:p>
    <w:p w14:paraId="34035ADF" w14:textId="77777777" w:rsidR="00B54977" w:rsidRDefault="00B54977" w:rsidP="006466E7">
      <w:pPr>
        <w:pStyle w:val="S4"/>
      </w:pPr>
    </w:p>
    <w:p w14:paraId="27C53E83" w14:textId="165F69C3" w:rsidR="00ED4F8C" w:rsidRDefault="00ED4F8C" w:rsidP="00ED4F8C">
      <w:pPr>
        <w:pStyle w:val="S4"/>
      </w:pPr>
      <w:r w:rsidRPr="00055297">
        <w:t>Перечень дополнительного</w:t>
      </w:r>
      <w:r>
        <w:t xml:space="preserve"> </w:t>
      </w:r>
      <w:r w:rsidRPr="00055297">
        <w:t xml:space="preserve">стандартного </w:t>
      </w:r>
      <w:r w:rsidR="00B474B9">
        <w:t>мобильного</w:t>
      </w:r>
      <w:r w:rsidR="00B474B9" w:rsidRPr="00055297">
        <w:t xml:space="preserve"> </w:t>
      </w:r>
      <w:r w:rsidRPr="00055297">
        <w:t>ПО</w:t>
      </w:r>
      <w:r w:rsidRPr="00055297">
        <w:rPr>
          <w:b/>
        </w:rPr>
        <w:t xml:space="preserve"> </w:t>
      </w:r>
      <w:r w:rsidRPr="00921582">
        <w:t>указ</w:t>
      </w:r>
      <w:r w:rsidR="00437C38">
        <w:t>ан</w:t>
      </w:r>
      <w:r>
        <w:t xml:space="preserve"> в </w:t>
      </w:r>
      <w:r w:rsidR="00234652">
        <w:t>Бюллетене.</w:t>
      </w:r>
    </w:p>
    <w:p w14:paraId="50061124" w14:textId="0EB8266B" w:rsidR="00785696" w:rsidRPr="006401BE" w:rsidRDefault="00785696" w:rsidP="006401BE"/>
    <w:p w14:paraId="3940CFB0" w14:textId="7AA89642" w:rsidR="005C3280" w:rsidRPr="005059B0" w:rsidRDefault="005C3280" w:rsidP="005059B0">
      <w:bookmarkStart w:id="519" w:name="_Toc23170252"/>
    </w:p>
    <w:p w14:paraId="4CF7642B" w14:textId="3761AD44" w:rsidR="00B30B11" w:rsidRPr="00C2735F" w:rsidRDefault="00B30B11" w:rsidP="00C145DB">
      <w:pPr>
        <w:pStyle w:val="S1"/>
        <w:keepNext w:val="0"/>
        <w:pageBreakBefore w:val="0"/>
        <w:numPr>
          <w:ilvl w:val="1"/>
          <w:numId w:val="22"/>
        </w:numPr>
        <w:tabs>
          <w:tab w:val="left" w:pos="709"/>
        </w:tabs>
        <w:ind w:left="0" w:firstLine="0"/>
        <w:outlineLvl w:val="1"/>
        <w:rPr>
          <w:rFonts w:eastAsia="Calibri" w:cs="Arial"/>
          <w:caps w:val="0"/>
          <w:sz w:val="24"/>
        </w:rPr>
      </w:pPr>
      <w:bookmarkStart w:id="520" w:name="_Toc31703664"/>
      <w:bookmarkStart w:id="521" w:name="_Ref43112836"/>
      <w:bookmarkStart w:id="522" w:name="_Ref43122954"/>
      <w:bookmarkStart w:id="523" w:name="_Ref43123227"/>
      <w:bookmarkStart w:id="524" w:name="_Ref43123335"/>
      <w:bookmarkStart w:id="525" w:name="_Ref43123410"/>
      <w:bookmarkStart w:id="526" w:name="_Ref43123593"/>
      <w:bookmarkStart w:id="527" w:name="_Toc45123432"/>
      <w:r w:rsidRPr="004E1C50">
        <w:rPr>
          <w:rFonts w:eastAsia="Calibri" w:cs="Arial"/>
          <w:caps w:val="0"/>
          <w:sz w:val="24"/>
        </w:rPr>
        <w:t>ИНФОРМАЦИОННЫЕ РЕСУРСЫ</w:t>
      </w:r>
      <w:bookmarkEnd w:id="515"/>
      <w:bookmarkEnd w:id="516"/>
      <w:bookmarkEnd w:id="517"/>
      <w:bookmarkEnd w:id="518"/>
      <w:r w:rsidR="00B474B9" w:rsidRPr="004E1C50">
        <w:rPr>
          <w:rFonts w:eastAsia="Calibri" w:cs="Arial"/>
          <w:caps w:val="0"/>
          <w:sz w:val="24"/>
        </w:rPr>
        <w:t xml:space="preserve"> DFS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14:paraId="49CA9F16" w14:textId="77777777" w:rsidR="00B30B11" w:rsidRDefault="00B30B11" w:rsidP="00B30B11">
      <w:pPr>
        <w:pStyle w:val="S4"/>
        <w:rPr>
          <w:rStyle w:val="aff6"/>
          <w:b w:val="0"/>
          <w:bCs w:val="0"/>
          <w:smallCaps w:val="0"/>
          <w:spacing w:val="0"/>
        </w:rPr>
      </w:pPr>
    </w:p>
    <w:p w14:paraId="2DF30F08" w14:textId="6A22FAB3" w:rsidR="00115A0A" w:rsidRDefault="00BB1788" w:rsidP="00B30B11">
      <w:pPr>
        <w:pStyle w:val="af6"/>
        <w:rPr>
          <w:sz w:val="24"/>
          <w:szCs w:val="22"/>
        </w:rPr>
      </w:pPr>
      <w:r>
        <w:rPr>
          <w:sz w:val="24"/>
          <w:szCs w:val="22"/>
        </w:rPr>
        <w:t xml:space="preserve">С целью </w:t>
      </w:r>
      <w:r w:rsidRPr="00055297">
        <w:rPr>
          <w:sz w:val="24"/>
          <w:szCs w:val="22"/>
        </w:rPr>
        <w:t xml:space="preserve">хранения и </w:t>
      </w:r>
      <w:r w:rsidR="00621D6D">
        <w:rPr>
          <w:sz w:val="24"/>
          <w:szCs w:val="22"/>
        </w:rPr>
        <w:t>обработки</w:t>
      </w:r>
      <w:r w:rsidRPr="00055297">
        <w:rPr>
          <w:sz w:val="24"/>
          <w:szCs w:val="22"/>
        </w:rPr>
        <w:t xml:space="preserve"> </w:t>
      </w:r>
      <w:r w:rsidR="008F4CAD">
        <w:rPr>
          <w:sz w:val="24"/>
          <w:szCs w:val="22"/>
        </w:rPr>
        <w:t>служебных</w:t>
      </w:r>
      <w:r w:rsidRPr="00055297">
        <w:rPr>
          <w:sz w:val="24"/>
          <w:szCs w:val="22"/>
        </w:rPr>
        <w:t xml:space="preserve"> файлов </w:t>
      </w:r>
      <w:r w:rsidR="00621D6D">
        <w:rPr>
          <w:sz w:val="24"/>
          <w:szCs w:val="22"/>
        </w:rPr>
        <w:t>категории «Открытая»</w:t>
      </w:r>
      <w:r w:rsidRPr="00055297">
        <w:rPr>
          <w:sz w:val="24"/>
          <w:szCs w:val="22"/>
        </w:rPr>
        <w:t xml:space="preserve"> </w:t>
      </w:r>
      <w:r>
        <w:rPr>
          <w:sz w:val="24"/>
          <w:szCs w:val="22"/>
        </w:rPr>
        <w:t>п</w:t>
      </w:r>
      <w:r w:rsidR="00B30B11" w:rsidRPr="00055297">
        <w:rPr>
          <w:sz w:val="24"/>
          <w:szCs w:val="22"/>
        </w:rPr>
        <w:t xml:space="preserve">ользователям предоставляется </w:t>
      </w:r>
      <w:r w:rsidR="00051FF3">
        <w:rPr>
          <w:sz w:val="24"/>
          <w:szCs w:val="22"/>
        </w:rPr>
        <w:t xml:space="preserve">персональный файловый </w:t>
      </w:r>
      <w:r w:rsidR="00970845">
        <w:rPr>
          <w:sz w:val="24"/>
          <w:szCs w:val="22"/>
        </w:rPr>
        <w:t>каталог</w:t>
      </w:r>
      <w:r w:rsidR="00B30B11" w:rsidRPr="00055297">
        <w:rPr>
          <w:sz w:val="24"/>
          <w:szCs w:val="22"/>
        </w:rPr>
        <w:t xml:space="preserve">. </w:t>
      </w:r>
      <w:r w:rsidR="00051FF3">
        <w:rPr>
          <w:sz w:val="24"/>
          <w:szCs w:val="22"/>
        </w:rPr>
        <w:t xml:space="preserve">Объем персонального файлового каталога </w:t>
      </w:r>
      <w:r w:rsidR="002A3DC3">
        <w:rPr>
          <w:sz w:val="24"/>
          <w:szCs w:val="22"/>
        </w:rPr>
        <w:lastRenderedPageBreak/>
        <w:t>указан в</w:t>
      </w:r>
      <w:r w:rsidR="00FE6977" w:rsidRPr="006466E7">
        <w:rPr>
          <w:sz w:val="24"/>
          <w:szCs w:val="22"/>
        </w:rPr>
        <w:t xml:space="preserve"> </w:t>
      </w:r>
      <w:r w:rsidR="002C687A">
        <w:rPr>
          <w:sz w:val="24"/>
          <w:szCs w:val="22"/>
        </w:rPr>
        <w:t>конфигурациях</w:t>
      </w:r>
      <w:r w:rsidR="002A3DC3">
        <w:rPr>
          <w:sz w:val="24"/>
          <w:szCs w:val="22"/>
        </w:rPr>
        <w:t xml:space="preserve"> дополнительных ИТ-активов </w:t>
      </w:r>
      <w:r w:rsidR="00B921B1">
        <w:rPr>
          <w:sz w:val="24"/>
          <w:szCs w:val="22"/>
        </w:rPr>
        <w:t>ОТП</w:t>
      </w:r>
      <w:r w:rsidR="00B30B11" w:rsidRPr="00055297">
        <w:rPr>
          <w:sz w:val="24"/>
          <w:szCs w:val="22"/>
        </w:rPr>
        <w:t xml:space="preserve"> </w:t>
      </w:r>
      <w:r w:rsidR="00120787">
        <w:rPr>
          <w:sz w:val="24"/>
          <w:szCs w:val="22"/>
        </w:rPr>
        <w:t>(</w:t>
      </w:r>
      <w:r w:rsidR="00A438E5">
        <w:rPr>
          <w:sz w:val="24"/>
          <w:szCs w:val="22"/>
        </w:rPr>
        <w:t>п</w:t>
      </w:r>
      <w:r w:rsidR="002A3DC3">
        <w:rPr>
          <w:sz w:val="24"/>
          <w:szCs w:val="22"/>
        </w:rPr>
        <w:t>одраздел</w:t>
      </w:r>
      <w:r w:rsidR="00A438E5">
        <w:rPr>
          <w:sz w:val="24"/>
          <w:szCs w:val="22"/>
        </w:rPr>
        <w:t xml:space="preserve"> 3.1.</w:t>
      </w:r>
      <w:r w:rsidR="00B30B11" w:rsidRPr="00055297">
        <w:rPr>
          <w:sz w:val="24"/>
          <w:szCs w:val="22"/>
        </w:rPr>
        <w:t xml:space="preserve"> </w:t>
      </w:r>
      <w:r w:rsidR="00115A70" w:rsidRPr="00115A70">
        <w:rPr>
          <w:sz w:val="24"/>
          <w:szCs w:val="22"/>
        </w:rPr>
        <w:t xml:space="preserve">настоящих </w:t>
      </w:r>
      <w:r w:rsidR="005104F3" w:rsidRPr="005104F3">
        <w:rPr>
          <w:sz w:val="24"/>
          <w:szCs w:val="22"/>
        </w:rPr>
        <w:t>Методических указаний</w:t>
      </w:r>
      <w:r w:rsidR="00120787">
        <w:rPr>
          <w:sz w:val="24"/>
          <w:szCs w:val="22"/>
        </w:rPr>
        <w:t>)</w:t>
      </w:r>
      <w:r w:rsidR="00B30B11" w:rsidRPr="00055297">
        <w:rPr>
          <w:sz w:val="24"/>
          <w:szCs w:val="22"/>
        </w:rPr>
        <w:t>.</w:t>
      </w:r>
      <w:r w:rsidR="006F6F0C">
        <w:rPr>
          <w:sz w:val="24"/>
          <w:szCs w:val="22"/>
        </w:rPr>
        <w:t xml:space="preserve"> Глубина хранения резервных копий составляет 30 дней. Окно потери данных – 24 часа.</w:t>
      </w:r>
    </w:p>
    <w:p w14:paraId="7069EA46" w14:textId="77777777" w:rsidR="00B10CE9" w:rsidRPr="008B3A5B" w:rsidRDefault="00B10CE9" w:rsidP="00B10CE9">
      <w:pPr>
        <w:spacing w:before="120"/>
        <w:sectPr w:rsidR="00B10CE9" w:rsidRPr="008B3A5B" w:rsidSect="002B5DDD">
          <w:headerReference w:type="even" r:id="rId19"/>
          <w:footerReference w:type="default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528" w:name="_Toc415129090"/>
      <w:bookmarkStart w:id="529" w:name="_Toc415141206"/>
      <w:bookmarkStart w:id="530" w:name="_Toc421740058"/>
      <w:bookmarkStart w:id="531" w:name="_Toc423018010"/>
      <w:bookmarkStart w:id="532" w:name="_Toc23170255"/>
    </w:p>
    <w:p w14:paraId="1DB5A724" w14:textId="77777777" w:rsidR="00B30B11" w:rsidRPr="00BC449F" w:rsidRDefault="00B30B11" w:rsidP="00C145DB">
      <w:pPr>
        <w:pStyle w:val="S1"/>
        <w:numPr>
          <w:ilvl w:val="0"/>
          <w:numId w:val="22"/>
        </w:numPr>
        <w:tabs>
          <w:tab w:val="left" w:pos="567"/>
        </w:tabs>
        <w:ind w:left="0" w:firstLine="0"/>
        <w:rPr>
          <w:caps w:val="0"/>
        </w:rPr>
      </w:pPr>
      <w:bookmarkStart w:id="533" w:name="_Toc31703665"/>
      <w:bookmarkStart w:id="534" w:name="_Toc45123433"/>
      <w:r w:rsidRPr="00BC449F">
        <w:rPr>
          <w:caps w:val="0"/>
        </w:rPr>
        <w:lastRenderedPageBreak/>
        <w:t>ССЫЛКИ</w:t>
      </w:r>
      <w:bookmarkEnd w:id="528"/>
      <w:bookmarkEnd w:id="529"/>
      <w:bookmarkEnd w:id="530"/>
      <w:bookmarkEnd w:id="531"/>
      <w:bookmarkEnd w:id="532"/>
      <w:bookmarkEnd w:id="533"/>
      <w:bookmarkEnd w:id="534"/>
    </w:p>
    <w:p w14:paraId="2C8E4976" w14:textId="77777777" w:rsidR="00B30B11" w:rsidRDefault="00B30B11" w:rsidP="00B30B11">
      <w:pPr>
        <w:pStyle w:val="S4"/>
      </w:pPr>
    </w:p>
    <w:p w14:paraId="6844997B" w14:textId="77777777" w:rsidR="005059B0" w:rsidRPr="00055297" w:rsidRDefault="005059B0" w:rsidP="00B30B11">
      <w:pPr>
        <w:pStyle w:val="S4"/>
      </w:pPr>
    </w:p>
    <w:p w14:paraId="4E862C48" w14:textId="4E7087A8" w:rsidR="00B30B11" w:rsidRDefault="006C2E6A" w:rsidP="00511CBB">
      <w:pPr>
        <w:pStyle w:val="S4"/>
        <w:numPr>
          <w:ilvl w:val="0"/>
          <w:numId w:val="4"/>
        </w:numPr>
        <w:tabs>
          <w:tab w:val="left" w:pos="567"/>
        </w:tabs>
        <w:ind w:left="567" w:hanging="567"/>
      </w:pPr>
      <w:r w:rsidRPr="006C2E6A">
        <w:t xml:space="preserve">ГОСТ IEC 60950-1-2014 Оборудование информационных технологий. Требования безопасности. Часть 1. Общие </w:t>
      </w:r>
      <w:r w:rsidR="00F760B1" w:rsidRPr="006C2E6A">
        <w:t>требования</w:t>
      </w:r>
      <w:r w:rsidR="00F760B1">
        <w:t>.</w:t>
      </w:r>
    </w:p>
    <w:p w14:paraId="0C5D9702" w14:textId="77777777" w:rsidR="00B30B11" w:rsidRDefault="00B30B11" w:rsidP="00511CBB">
      <w:pPr>
        <w:pStyle w:val="S4"/>
        <w:tabs>
          <w:tab w:val="left" w:pos="567"/>
        </w:tabs>
        <w:ind w:left="567" w:hanging="567"/>
      </w:pPr>
    </w:p>
    <w:p w14:paraId="0067FB54" w14:textId="1428CB6D" w:rsidR="00B30B11" w:rsidRDefault="00B30B11" w:rsidP="00511CBB">
      <w:pPr>
        <w:pStyle w:val="S4"/>
        <w:numPr>
          <w:ilvl w:val="0"/>
          <w:numId w:val="4"/>
        </w:numPr>
        <w:tabs>
          <w:tab w:val="left" w:pos="567"/>
        </w:tabs>
        <w:ind w:left="567" w:hanging="567"/>
      </w:pPr>
      <w:r>
        <w:t>Стандарт Компании</w:t>
      </w:r>
      <w:r w:rsidR="00C52965">
        <w:t xml:space="preserve"> № П3-11.03 С-0006 </w:t>
      </w:r>
      <w:r>
        <w:t>«Охрана сведений конфиденциального харак</w:t>
      </w:r>
      <w:r w:rsidR="00C52965">
        <w:t>тера».</w:t>
      </w:r>
    </w:p>
    <w:p w14:paraId="30217279" w14:textId="77777777" w:rsidR="00B30B11" w:rsidRDefault="00B30B11" w:rsidP="00511CBB">
      <w:pPr>
        <w:pStyle w:val="ab"/>
        <w:tabs>
          <w:tab w:val="left" w:pos="567"/>
        </w:tabs>
        <w:ind w:left="567" w:hanging="567"/>
      </w:pPr>
    </w:p>
    <w:p w14:paraId="5AA00B45" w14:textId="2A5C3156" w:rsidR="00511CBB" w:rsidRDefault="00511CBB" w:rsidP="00511CBB">
      <w:pPr>
        <w:pStyle w:val="S4"/>
        <w:numPr>
          <w:ilvl w:val="0"/>
          <w:numId w:val="4"/>
        </w:numPr>
        <w:tabs>
          <w:tab w:val="left" w:pos="567"/>
        </w:tabs>
        <w:ind w:left="567" w:hanging="567"/>
      </w:pPr>
      <w:r w:rsidRPr="006A0CCB">
        <w:t xml:space="preserve">Стандарт Компании </w:t>
      </w:r>
      <w:r w:rsidR="00C52965">
        <w:t>№ П3-11.01 С</w:t>
      </w:r>
      <w:r w:rsidR="00C52965" w:rsidRPr="006A0CCB">
        <w:t xml:space="preserve">-0054 </w:t>
      </w:r>
      <w:r w:rsidRPr="006A0CCB">
        <w:t xml:space="preserve">«Политики информационной безопасности ПАО «НК «Роснефть» и </w:t>
      </w:r>
      <w:r>
        <w:t>О</w:t>
      </w:r>
      <w:r w:rsidRPr="006A0CCB">
        <w:t xml:space="preserve">бществ </w:t>
      </w:r>
      <w:r w:rsidR="00C52965">
        <w:t>Группы».</w:t>
      </w:r>
    </w:p>
    <w:p w14:paraId="2CCDBBDE" w14:textId="77777777" w:rsidR="00511CBB" w:rsidRDefault="00511CBB" w:rsidP="00511CBB">
      <w:pPr>
        <w:pStyle w:val="S4"/>
        <w:tabs>
          <w:tab w:val="left" w:pos="567"/>
        </w:tabs>
        <w:ind w:left="567" w:hanging="567"/>
      </w:pPr>
    </w:p>
    <w:p w14:paraId="71EDAE16" w14:textId="5EA63F38" w:rsidR="00B30B11" w:rsidRDefault="00B30B11" w:rsidP="00511CBB">
      <w:pPr>
        <w:pStyle w:val="S4"/>
        <w:numPr>
          <w:ilvl w:val="0"/>
          <w:numId w:val="4"/>
        </w:numPr>
        <w:tabs>
          <w:tab w:val="left" w:pos="567"/>
        </w:tabs>
        <w:ind w:left="567" w:hanging="567"/>
      </w:pPr>
      <w:r>
        <w:t xml:space="preserve">Положение Компании </w:t>
      </w:r>
      <w:r w:rsidR="003A4D54">
        <w:t>№ </w:t>
      </w:r>
      <w:r w:rsidR="003A4D54" w:rsidRPr="00C05CF2">
        <w:t>П3-11.01</w:t>
      </w:r>
      <w:r w:rsidR="003A4D54">
        <w:t> </w:t>
      </w:r>
      <w:r w:rsidR="003A4D54" w:rsidRPr="00C05CF2">
        <w:t>Р-0085</w:t>
      </w:r>
      <w:r w:rsidR="003A4D54">
        <w:t xml:space="preserve"> </w:t>
      </w:r>
      <w:r>
        <w:t>«</w:t>
      </w:r>
      <w:r w:rsidRPr="00C05CF2">
        <w:t>Порядок ввода информационных систем в промышленную эксплуатацию</w:t>
      </w:r>
      <w:r>
        <w:t>».</w:t>
      </w:r>
    </w:p>
    <w:p w14:paraId="55F7FF7B" w14:textId="77777777" w:rsidR="00462DCF" w:rsidRDefault="00462DCF" w:rsidP="00511CBB">
      <w:pPr>
        <w:pStyle w:val="ab"/>
        <w:tabs>
          <w:tab w:val="left" w:pos="567"/>
        </w:tabs>
        <w:ind w:left="567" w:hanging="567"/>
      </w:pPr>
    </w:p>
    <w:p w14:paraId="7C43F417" w14:textId="57738F4F" w:rsidR="00462DCF" w:rsidRDefault="00462DCF" w:rsidP="00511CBB">
      <w:pPr>
        <w:pStyle w:val="S4"/>
        <w:numPr>
          <w:ilvl w:val="0"/>
          <w:numId w:val="4"/>
        </w:numPr>
        <w:tabs>
          <w:tab w:val="left" w:pos="567"/>
        </w:tabs>
        <w:ind w:left="567" w:hanging="567"/>
      </w:pPr>
      <w:r>
        <w:t>Положение</w:t>
      </w:r>
      <w:r w:rsidRPr="00462DCF">
        <w:t xml:space="preserve"> Компании </w:t>
      </w:r>
      <w:r w:rsidR="003A4D54">
        <w:t>№ </w:t>
      </w:r>
      <w:r w:rsidR="003A4D54" w:rsidRPr="00462DCF">
        <w:t>П3-04 Р-0409</w:t>
      </w:r>
      <w:r w:rsidR="003A4D54">
        <w:t xml:space="preserve"> </w:t>
      </w:r>
      <w:r w:rsidRPr="00462DCF">
        <w:t>«Об Экспертном совете п</w:t>
      </w:r>
      <w:r>
        <w:t>о информационным технологиям</w:t>
      </w:r>
      <w:r w:rsidR="003A4D54">
        <w:t xml:space="preserve"> ПАО «НК «Роснефть</w:t>
      </w:r>
      <w:r>
        <w:t>».</w:t>
      </w:r>
    </w:p>
    <w:p w14:paraId="6513D207" w14:textId="77777777" w:rsidR="005231AC" w:rsidRDefault="005231AC" w:rsidP="00511CBB">
      <w:pPr>
        <w:pStyle w:val="ab"/>
        <w:tabs>
          <w:tab w:val="left" w:pos="567"/>
        </w:tabs>
        <w:ind w:left="567" w:hanging="567"/>
      </w:pPr>
    </w:p>
    <w:p w14:paraId="7119CF84" w14:textId="129598E5" w:rsidR="00BB5D83" w:rsidRDefault="005231AC" w:rsidP="00511CBB">
      <w:pPr>
        <w:pStyle w:val="S4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567" w:hanging="567"/>
      </w:pPr>
      <w:r w:rsidRPr="00CB6CBE">
        <w:t>Положени</w:t>
      </w:r>
      <w:r w:rsidR="00440308">
        <w:t>е</w:t>
      </w:r>
      <w:r w:rsidRPr="00CB6CBE">
        <w:t xml:space="preserve"> </w:t>
      </w:r>
      <w:r w:rsidR="00440308">
        <w:t>ПАО «НК «Роснефть»</w:t>
      </w:r>
      <w:r w:rsidR="003A4D54" w:rsidRPr="003A4D54">
        <w:t xml:space="preserve"> </w:t>
      </w:r>
      <w:r w:rsidR="003A4D54">
        <w:t>№ </w:t>
      </w:r>
      <w:r w:rsidR="003A4D54" w:rsidRPr="00CB6CBE">
        <w:t>П3-04 Р-0341 ЮЛ-001</w:t>
      </w:r>
      <w:r w:rsidR="003A4D54">
        <w:t xml:space="preserve"> </w:t>
      </w:r>
      <w:r w:rsidRPr="00CB6CBE">
        <w:t xml:space="preserve"> «Порядок обеспеч</w:t>
      </w:r>
      <w:r w:rsidR="003A4D54">
        <w:t>ения ИТ-активами»</w:t>
      </w:r>
      <w:r w:rsidR="00440308">
        <w:t>.</w:t>
      </w:r>
    </w:p>
    <w:p w14:paraId="7A99D0DC" w14:textId="77777777" w:rsidR="00506DDE" w:rsidRDefault="00506DDE" w:rsidP="00437CBE">
      <w:pPr>
        <w:pStyle w:val="S4"/>
        <w:tabs>
          <w:tab w:val="left" w:pos="567"/>
        </w:tabs>
        <w:autoSpaceDE w:val="0"/>
        <w:autoSpaceDN w:val="0"/>
        <w:adjustRightInd w:val="0"/>
        <w:ind w:left="567"/>
      </w:pPr>
    </w:p>
    <w:p w14:paraId="1EF7B96D" w14:textId="3F0541FF" w:rsidR="00BB5D83" w:rsidRDefault="00506DDE" w:rsidP="00437CBE">
      <w:pPr>
        <w:pStyle w:val="S4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567" w:hanging="567"/>
      </w:pPr>
      <w:r w:rsidRPr="00506DDE">
        <w:t xml:space="preserve">Инструкция Компании </w:t>
      </w:r>
      <w:r w:rsidR="003A4D54">
        <w:t>№ </w:t>
      </w:r>
      <w:r w:rsidR="003A4D54" w:rsidRPr="00506DDE">
        <w:t>П3-11.01 И-0009</w:t>
      </w:r>
      <w:r w:rsidR="003A4D54">
        <w:t xml:space="preserve"> </w:t>
      </w:r>
      <w:r>
        <w:t>«</w:t>
      </w:r>
      <w:r w:rsidRPr="00506DDE">
        <w:t>Порядок использования мобильных технических средств</w:t>
      </w:r>
      <w:r>
        <w:t>»</w:t>
      </w:r>
      <w:r w:rsidRPr="00506DDE">
        <w:t>.</w:t>
      </w:r>
    </w:p>
    <w:p w14:paraId="47B13DF9" w14:textId="77777777" w:rsidR="00511CBB" w:rsidRDefault="00511CBB" w:rsidP="00511CBB"/>
    <w:p w14:paraId="3D7FAE9B" w14:textId="77777777" w:rsidR="00511CBB" w:rsidRDefault="00511CBB" w:rsidP="00511CBB">
      <w:pPr>
        <w:pStyle w:val="S4"/>
        <w:tabs>
          <w:tab w:val="left" w:pos="567"/>
        </w:tabs>
        <w:autoSpaceDE w:val="0"/>
        <w:autoSpaceDN w:val="0"/>
        <w:adjustRightInd w:val="0"/>
      </w:pPr>
    </w:p>
    <w:p w14:paraId="0C413AF6" w14:textId="77777777" w:rsidR="00511CBB" w:rsidRDefault="00511CBB">
      <w:pPr>
        <w:spacing w:after="160" w:line="259" w:lineRule="auto"/>
        <w:jc w:val="left"/>
        <w:rPr>
          <w:rFonts w:eastAsia="Times New Roman"/>
          <w:szCs w:val="24"/>
          <w:lang w:eastAsia="ru-RU"/>
        </w:rPr>
        <w:sectPr w:rsidR="00511CBB" w:rsidSect="002B5DDD">
          <w:headerReference w:type="even" r:id="rId22"/>
          <w:foot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F0EF2C8" w14:textId="77777777" w:rsidR="00B30B11" w:rsidRPr="006E738A" w:rsidRDefault="00B30B11" w:rsidP="006E738A">
      <w:pPr>
        <w:pStyle w:val="11"/>
        <w:keepLines w:val="0"/>
        <w:spacing w:before="0"/>
        <w:rPr>
          <w:rFonts w:ascii="Arial" w:eastAsia="PMingLiU" w:hAnsi="Arial"/>
          <w:caps/>
          <w:color w:val="auto"/>
          <w:kern w:val="32"/>
          <w:sz w:val="32"/>
          <w:szCs w:val="32"/>
        </w:rPr>
      </w:pPr>
      <w:bookmarkStart w:id="535" w:name="_Toc415129092"/>
      <w:bookmarkStart w:id="536" w:name="_Toc415141208"/>
      <w:bookmarkStart w:id="537" w:name="_Toc421740061"/>
      <w:bookmarkStart w:id="538" w:name="_Toc423018012"/>
      <w:bookmarkStart w:id="539" w:name="_Toc23170256"/>
      <w:bookmarkStart w:id="540" w:name="_Toc31703666"/>
      <w:bookmarkStart w:id="541" w:name="_Toc45123434"/>
      <w:r w:rsidRPr="006E738A">
        <w:rPr>
          <w:rFonts w:ascii="Arial" w:eastAsia="PMingLiU" w:hAnsi="Arial"/>
          <w:caps/>
          <w:color w:val="auto"/>
          <w:kern w:val="32"/>
          <w:sz w:val="32"/>
          <w:szCs w:val="32"/>
        </w:rPr>
        <w:lastRenderedPageBreak/>
        <w:t>ПРИЛОЖЕНИЯ</w:t>
      </w:r>
      <w:bookmarkEnd w:id="535"/>
      <w:bookmarkEnd w:id="536"/>
      <w:bookmarkEnd w:id="537"/>
      <w:bookmarkEnd w:id="538"/>
      <w:bookmarkEnd w:id="539"/>
      <w:bookmarkEnd w:id="540"/>
      <w:bookmarkEnd w:id="541"/>
    </w:p>
    <w:p w14:paraId="4B849F33" w14:textId="77777777" w:rsidR="00B30B11" w:rsidRDefault="00B30B11" w:rsidP="00B30B11">
      <w:pPr>
        <w:pStyle w:val="S4"/>
      </w:pPr>
    </w:p>
    <w:p w14:paraId="39DC3860" w14:textId="77777777" w:rsidR="00B30B11" w:rsidRPr="00DD7C3C" w:rsidRDefault="00B30B11" w:rsidP="00B30B11">
      <w:pPr>
        <w:pStyle w:val="S4"/>
      </w:pPr>
    </w:p>
    <w:p w14:paraId="506B9457" w14:textId="2CA17C44" w:rsidR="00B30B11" w:rsidRPr="00771094" w:rsidRDefault="00B30B11" w:rsidP="00B30B11">
      <w:pPr>
        <w:pStyle w:val="Se"/>
        <w:rPr>
          <w:rFonts w:cs="Arial"/>
          <w:szCs w:val="20"/>
        </w:rPr>
      </w:pPr>
      <w:r>
        <w:t xml:space="preserve">Таблица </w:t>
      </w:r>
      <w:r w:rsidR="00F31C73">
        <w:rPr>
          <w:noProof/>
        </w:rPr>
        <w:fldChar w:fldCharType="begin"/>
      </w:r>
      <w:r w:rsidR="00F31C73">
        <w:rPr>
          <w:noProof/>
        </w:rPr>
        <w:instrText xml:space="preserve"> SEQ Таблица \* ARABIC </w:instrText>
      </w:r>
      <w:r w:rsidR="00F31C73">
        <w:rPr>
          <w:noProof/>
        </w:rPr>
        <w:fldChar w:fldCharType="separate"/>
      </w:r>
      <w:r w:rsidR="00CA1645">
        <w:rPr>
          <w:noProof/>
        </w:rPr>
        <w:t>20</w:t>
      </w:r>
      <w:r w:rsidR="00F31C73">
        <w:rPr>
          <w:noProof/>
        </w:rPr>
        <w:fldChar w:fldCharType="end"/>
      </w:r>
    </w:p>
    <w:p w14:paraId="4A26A2CC" w14:textId="40E39FD0" w:rsidR="00B30B11" w:rsidRPr="00771094" w:rsidRDefault="00B30B11" w:rsidP="00B30B11">
      <w:pPr>
        <w:pStyle w:val="Se"/>
        <w:spacing w:after="60"/>
        <w:rPr>
          <w:rFonts w:cs="Arial"/>
          <w:szCs w:val="20"/>
        </w:rPr>
      </w:pPr>
      <w:bookmarkStart w:id="542" w:name="_Toc145828439"/>
      <w:bookmarkStart w:id="543" w:name="_Toc145760270"/>
      <w:bookmarkStart w:id="544" w:name="_Toc139793528"/>
      <w:bookmarkStart w:id="545" w:name="_Toc139793379"/>
      <w:bookmarkStart w:id="546" w:name="_Toc139792139"/>
      <w:bookmarkStart w:id="547" w:name="_Toc139790229"/>
      <w:r w:rsidRPr="00771094">
        <w:rPr>
          <w:rFonts w:cs="Arial"/>
          <w:szCs w:val="20"/>
        </w:rPr>
        <w:t xml:space="preserve">Перечень Приложений к </w:t>
      </w:r>
      <w:bookmarkEnd w:id="542"/>
      <w:bookmarkEnd w:id="543"/>
      <w:bookmarkEnd w:id="544"/>
      <w:bookmarkEnd w:id="545"/>
      <w:bookmarkEnd w:id="546"/>
      <w:bookmarkEnd w:id="547"/>
      <w:r w:rsidR="00A668CA">
        <w:rPr>
          <w:rFonts w:cs="Arial"/>
          <w:szCs w:val="20"/>
        </w:rPr>
        <w:t>М</w:t>
      </w:r>
      <w:r w:rsidR="0033102C">
        <w:rPr>
          <w:rFonts w:cs="Arial"/>
          <w:szCs w:val="20"/>
        </w:rPr>
        <w:t>етодическим указаниям</w:t>
      </w:r>
      <w:r w:rsidR="00A668CA" w:rsidRPr="00771094">
        <w:rPr>
          <w:rFonts w:cs="Arial"/>
          <w:szCs w:val="20"/>
        </w:rPr>
        <w:t xml:space="preserve"> </w:t>
      </w:r>
      <w:r w:rsidRPr="00771094">
        <w:rPr>
          <w:rFonts w:cs="Arial"/>
          <w:szCs w:val="20"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2"/>
        <w:gridCol w:w="6849"/>
        <w:gridCol w:w="1583"/>
      </w:tblGrid>
      <w:tr w:rsidR="00803A7E" w14:paraId="738DB7E3" w14:textId="77777777" w:rsidTr="00C157EF">
        <w:tc>
          <w:tcPr>
            <w:tcW w:w="7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7405A1B" w14:textId="77777777" w:rsidR="00B30B11" w:rsidRDefault="00B30B11" w:rsidP="006E16FB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3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ACD8A2A" w14:textId="77777777" w:rsidR="00B30B11" w:rsidRDefault="00B30B11" w:rsidP="006E16FB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A3A2442" w14:textId="77777777" w:rsidR="00B30B11" w:rsidRDefault="00B30B11" w:rsidP="006E16FB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803A7E" w14:paraId="4BC49BA7" w14:textId="77777777" w:rsidTr="00C157EF">
        <w:tc>
          <w:tcPr>
            <w:tcW w:w="7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D47D59" w14:textId="77777777" w:rsidR="00B30B11" w:rsidRDefault="00B30B11" w:rsidP="006E16FB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3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D978CD" w14:textId="77777777" w:rsidR="00B30B11" w:rsidRDefault="00B30B11" w:rsidP="006E16FB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FC3687" w14:textId="77777777" w:rsidR="00B30B11" w:rsidRDefault="00B30B11" w:rsidP="006E16FB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B30B11" w14:paraId="165E7AD2" w14:textId="77777777" w:rsidTr="00C157EF">
        <w:tc>
          <w:tcPr>
            <w:tcW w:w="722" w:type="pct"/>
            <w:tcBorders>
              <w:top w:val="single" w:sz="12" w:space="0" w:color="auto"/>
            </w:tcBorders>
            <w:hideMark/>
          </w:tcPr>
          <w:p w14:paraId="509441DD" w14:textId="77777777" w:rsidR="00B30B11" w:rsidRPr="00DD7C3C" w:rsidRDefault="00B30B11" w:rsidP="007372B2">
            <w:pPr>
              <w:jc w:val="left"/>
              <w:rPr>
                <w:szCs w:val="24"/>
              </w:rPr>
            </w:pPr>
            <w:r w:rsidRPr="00DD7C3C">
              <w:rPr>
                <w:szCs w:val="24"/>
              </w:rPr>
              <w:t>1</w:t>
            </w:r>
          </w:p>
        </w:tc>
        <w:tc>
          <w:tcPr>
            <w:tcW w:w="3475" w:type="pct"/>
            <w:tcBorders>
              <w:top w:val="single" w:sz="12" w:space="0" w:color="auto"/>
            </w:tcBorders>
            <w:hideMark/>
          </w:tcPr>
          <w:p w14:paraId="62AFA036" w14:textId="4B9DC0D9" w:rsidR="00B30B11" w:rsidRPr="00DD7C3C" w:rsidRDefault="00B30B11" w:rsidP="003A6076">
            <w:pPr>
              <w:jc w:val="left"/>
              <w:rPr>
                <w:szCs w:val="24"/>
              </w:rPr>
            </w:pPr>
            <w:r w:rsidRPr="00DD7C3C">
              <w:rPr>
                <w:szCs w:val="24"/>
              </w:rPr>
              <w:t xml:space="preserve">Форма </w:t>
            </w:r>
            <w:r w:rsidR="004D412F">
              <w:rPr>
                <w:szCs w:val="24"/>
              </w:rPr>
              <w:t>Б</w:t>
            </w:r>
            <w:r w:rsidRPr="00DD7C3C">
              <w:rPr>
                <w:szCs w:val="24"/>
              </w:rPr>
              <w:t xml:space="preserve">юллетеня </w:t>
            </w:r>
            <w:r w:rsidR="003A6076">
              <w:rPr>
                <w:szCs w:val="24"/>
              </w:rPr>
              <w:t>«К</w:t>
            </w:r>
            <w:r w:rsidRPr="00DD7C3C">
              <w:rPr>
                <w:szCs w:val="24"/>
              </w:rPr>
              <w:t>онфигураци</w:t>
            </w:r>
            <w:r>
              <w:rPr>
                <w:szCs w:val="24"/>
              </w:rPr>
              <w:t>й</w:t>
            </w:r>
            <w:r w:rsidRPr="00DD7C3C">
              <w:rPr>
                <w:szCs w:val="24"/>
              </w:rPr>
              <w:t xml:space="preserve"> используемых и закупаемых технических средств и </w:t>
            </w:r>
            <w:r w:rsidR="004D412F">
              <w:rPr>
                <w:szCs w:val="24"/>
              </w:rPr>
              <w:t>ПО</w:t>
            </w:r>
            <w:r w:rsidRPr="00DD7C3C">
              <w:rPr>
                <w:szCs w:val="24"/>
              </w:rPr>
              <w:t>, входящих в состав АРМ</w:t>
            </w:r>
            <w:r w:rsidR="003A6076">
              <w:rPr>
                <w:szCs w:val="24"/>
              </w:rPr>
              <w:t>»</w:t>
            </w:r>
          </w:p>
        </w:tc>
        <w:tc>
          <w:tcPr>
            <w:tcW w:w="803" w:type="pct"/>
            <w:tcBorders>
              <w:top w:val="single" w:sz="12" w:space="0" w:color="auto"/>
            </w:tcBorders>
            <w:hideMark/>
          </w:tcPr>
          <w:p w14:paraId="06A22B29" w14:textId="77777777" w:rsidR="00B30B11" w:rsidRPr="00DD7C3C" w:rsidRDefault="00B30B11" w:rsidP="007372B2">
            <w:pPr>
              <w:jc w:val="left"/>
              <w:rPr>
                <w:bCs/>
                <w:szCs w:val="24"/>
              </w:rPr>
            </w:pPr>
            <w:r w:rsidRPr="00DD7C3C">
              <w:rPr>
                <w:bCs/>
                <w:szCs w:val="24"/>
              </w:rPr>
              <w:t>Включено в настоящий файл</w:t>
            </w:r>
          </w:p>
        </w:tc>
      </w:tr>
      <w:tr w:rsidR="0055060B" w14:paraId="642BB9F7" w14:textId="77777777" w:rsidTr="00C157EF">
        <w:tc>
          <w:tcPr>
            <w:tcW w:w="722" w:type="pct"/>
          </w:tcPr>
          <w:p w14:paraId="00E15AA7" w14:textId="06B32E58" w:rsidR="0055060B" w:rsidRPr="00DD7C3C" w:rsidRDefault="0055060B" w:rsidP="007372B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475" w:type="pct"/>
          </w:tcPr>
          <w:p w14:paraId="605F6852" w14:textId="39F1A77D" w:rsidR="0055060B" w:rsidRPr="00DD7C3C" w:rsidRDefault="0055060B" w:rsidP="007372B2">
            <w:pPr>
              <w:jc w:val="left"/>
              <w:rPr>
                <w:szCs w:val="24"/>
              </w:rPr>
            </w:pPr>
            <w:r w:rsidRPr="0055060B">
              <w:rPr>
                <w:szCs w:val="24"/>
              </w:rPr>
              <w:t>Форма запроса на создание функционально-технического профиля</w:t>
            </w:r>
          </w:p>
        </w:tc>
        <w:tc>
          <w:tcPr>
            <w:tcW w:w="803" w:type="pct"/>
          </w:tcPr>
          <w:p w14:paraId="4731FFB6" w14:textId="62609C63" w:rsidR="0055060B" w:rsidRPr="00DD7C3C" w:rsidRDefault="0055060B" w:rsidP="007372B2">
            <w:pPr>
              <w:jc w:val="left"/>
              <w:rPr>
                <w:bCs/>
                <w:szCs w:val="24"/>
              </w:rPr>
            </w:pPr>
            <w:r w:rsidRPr="00DD7C3C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419A833C" w14:textId="77777777" w:rsidR="00B30B11" w:rsidRDefault="00B30B11" w:rsidP="00B30B11">
      <w:pPr>
        <w:pStyle w:val="S4"/>
      </w:pPr>
    </w:p>
    <w:p w14:paraId="5FA9706F" w14:textId="77777777" w:rsidR="00B30B11" w:rsidRPr="00DD7C3C" w:rsidRDefault="00B30B11" w:rsidP="00B30B11">
      <w:pPr>
        <w:pStyle w:val="S4"/>
      </w:pPr>
    </w:p>
    <w:p w14:paraId="024B31C9" w14:textId="77777777" w:rsidR="00B30B11" w:rsidRDefault="00B30B11" w:rsidP="00B30B11">
      <w:pPr>
        <w:pStyle w:val="S4"/>
        <w:sectPr w:rsidR="00B30B11" w:rsidSect="002B5DDD">
          <w:foot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9C1AF3C" w14:textId="0F40D28A" w:rsidR="00B30B11" w:rsidRDefault="00B30B11" w:rsidP="00B30B11">
      <w:pPr>
        <w:pStyle w:val="20"/>
        <w:keepLines w:val="0"/>
        <w:spacing w:before="0"/>
        <w:rPr>
          <w:rFonts w:ascii="Arial" w:eastAsia="Calibri" w:hAnsi="Arial" w:cs="Arial"/>
          <w:iCs/>
          <w:caps/>
          <w:color w:val="auto"/>
          <w:sz w:val="24"/>
          <w:szCs w:val="28"/>
        </w:rPr>
      </w:pPr>
      <w:bookmarkStart w:id="548" w:name="_ПРИЛОЖЕНИЕ_1._ФОРМА"/>
      <w:bookmarkStart w:id="549" w:name="_Toc415141209"/>
      <w:bookmarkStart w:id="550" w:name="_Toc415143949"/>
      <w:bookmarkStart w:id="551" w:name="_Toc415144148"/>
      <w:bookmarkStart w:id="552" w:name="_Toc417572692"/>
      <w:bookmarkStart w:id="553" w:name="_Toc418768127"/>
      <w:bookmarkStart w:id="554" w:name="_Toc418847226"/>
      <w:bookmarkStart w:id="555" w:name="_Toc418856306"/>
      <w:bookmarkStart w:id="556" w:name="_Toc421740062"/>
      <w:bookmarkStart w:id="557" w:name="_Toc423018013"/>
      <w:bookmarkStart w:id="558" w:name="_Toc423967103"/>
      <w:bookmarkStart w:id="559" w:name="_Toc453080830"/>
      <w:bookmarkStart w:id="560" w:name="_Toc460507202"/>
      <w:bookmarkStart w:id="561" w:name="_Toc16500888"/>
      <w:bookmarkStart w:id="562" w:name="_Toc17104018"/>
      <w:bookmarkStart w:id="563" w:name="_Toc18324632"/>
      <w:bookmarkStart w:id="564" w:name="_Toc23170257"/>
      <w:bookmarkStart w:id="565" w:name="_Toc23518464"/>
      <w:bookmarkStart w:id="566" w:name="_Toc28598964"/>
      <w:bookmarkStart w:id="567" w:name="_Toc30432774"/>
      <w:bookmarkStart w:id="568" w:name="_Toc31640070"/>
      <w:bookmarkStart w:id="569" w:name="_Toc31703667"/>
      <w:bookmarkStart w:id="570" w:name="_Toc33544439"/>
      <w:bookmarkStart w:id="571" w:name="_Toc33604456"/>
      <w:bookmarkStart w:id="572" w:name="_Toc41482100"/>
      <w:bookmarkStart w:id="573" w:name="_Toc45123435"/>
      <w:bookmarkEnd w:id="548"/>
      <w:r w:rsidRPr="00DD7C3C">
        <w:rPr>
          <w:rFonts w:ascii="Arial" w:eastAsia="Calibri" w:hAnsi="Arial" w:cs="Arial"/>
          <w:iCs/>
          <w:caps/>
          <w:color w:val="auto"/>
          <w:sz w:val="24"/>
          <w:szCs w:val="28"/>
        </w:rPr>
        <w:lastRenderedPageBreak/>
        <w:t xml:space="preserve">ПРИЛОЖЕНИЕ 1. ФОРМА БЮЛЛЕТЕНЯ </w:t>
      </w:r>
      <w:r w:rsidR="003A6076">
        <w:rPr>
          <w:rFonts w:ascii="Arial" w:eastAsia="Calibri" w:hAnsi="Arial" w:cs="Arial"/>
          <w:iCs/>
          <w:caps/>
          <w:color w:val="auto"/>
          <w:sz w:val="24"/>
          <w:szCs w:val="28"/>
        </w:rPr>
        <w:t>«</w:t>
      </w:r>
      <w:r w:rsidRPr="00DD7C3C">
        <w:rPr>
          <w:rFonts w:ascii="Arial" w:eastAsia="Calibri" w:hAnsi="Arial" w:cs="Arial"/>
          <w:iCs/>
          <w:caps/>
          <w:color w:val="auto"/>
          <w:sz w:val="24"/>
          <w:szCs w:val="28"/>
        </w:rPr>
        <w:t>КОНФИГУРАЦИЙ ИСПОЛЬЗУЕМЫХ И</w:t>
      </w:r>
      <w:r w:rsidR="005C1DA7">
        <w:rPr>
          <w:rFonts w:ascii="Arial" w:eastAsia="Calibri" w:hAnsi="Arial" w:cs="Arial"/>
          <w:iCs/>
          <w:caps/>
          <w:color w:val="auto"/>
          <w:sz w:val="24"/>
          <w:szCs w:val="28"/>
        </w:rPr>
        <w:t> </w:t>
      </w:r>
      <w:r w:rsidRPr="00DD7C3C">
        <w:rPr>
          <w:rFonts w:ascii="Arial" w:eastAsia="Calibri" w:hAnsi="Arial" w:cs="Arial"/>
          <w:iCs/>
          <w:caps/>
          <w:color w:val="auto"/>
          <w:sz w:val="24"/>
          <w:szCs w:val="28"/>
        </w:rPr>
        <w:t>ЗАКУПАЕМЫХ ТЕХНИЧЕСКИХ СРЕДСТВ И П</w:t>
      </w:r>
      <w:r w:rsidR="004D412F">
        <w:rPr>
          <w:rFonts w:ascii="Arial" w:eastAsia="Calibri" w:hAnsi="Arial" w:cs="Arial"/>
          <w:iCs/>
          <w:caps/>
          <w:color w:val="auto"/>
          <w:sz w:val="24"/>
          <w:szCs w:val="28"/>
        </w:rPr>
        <w:t>О</w:t>
      </w:r>
      <w:r w:rsidRPr="00DD7C3C">
        <w:rPr>
          <w:rFonts w:ascii="Arial" w:eastAsia="Calibri" w:hAnsi="Arial" w:cs="Arial"/>
          <w:iCs/>
          <w:caps/>
          <w:color w:val="auto"/>
          <w:sz w:val="24"/>
          <w:szCs w:val="28"/>
        </w:rPr>
        <w:t>, ВХОДЯЩИХ В СОСТАВ АРМ</w:t>
      </w:r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r w:rsidR="003A6076">
        <w:rPr>
          <w:rFonts w:ascii="Arial" w:eastAsia="Calibri" w:hAnsi="Arial" w:cs="Arial"/>
          <w:iCs/>
          <w:caps/>
          <w:color w:val="auto"/>
          <w:sz w:val="24"/>
          <w:szCs w:val="28"/>
        </w:rPr>
        <w:t>»</w:t>
      </w:r>
      <w:bookmarkEnd w:id="568"/>
      <w:bookmarkEnd w:id="569"/>
      <w:bookmarkEnd w:id="570"/>
      <w:bookmarkEnd w:id="571"/>
      <w:bookmarkEnd w:id="572"/>
      <w:bookmarkEnd w:id="573"/>
    </w:p>
    <w:p w14:paraId="721F7EA1" w14:textId="77777777" w:rsidR="00B30B11" w:rsidRDefault="00B30B11" w:rsidP="00B30B11">
      <w:pPr>
        <w:pStyle w:val="S4"/>
      </w:pPr>
    </w:p>
    <w:tbl>
      <w:tblPr>
        <w:tblpPr w:leftFromText="180" w:rightFromText="180" w:vertAnchor="page" w:horzAnchor="margin" w:tblpY="2806"/>
        <w:tblW w:w="5000" w:type="pct"/>
        <w:tblLook w:val="04A0" w:firstRow="1" w:lastRow="0" w:firstColumn="1" w:lastColumn="0" w:noHBand="0" w:noVBand="1"/>
      </w:tblPr>
      <w:tblGrid>
        <w:gridCol w:w="5658"/>
        <w:gridCol w:w="4196"/>
      </w:tblGrid>
      <w:tr w:rsidR="006458C2" w:rsidRPr="007779BB" w14:paraId="3BBF59A4" w14:textId="77777777" w:rsidTr="00CA1645">
        <w:tc>
          <w:tcPr>
            <w:tcW w:w="2871" w:type="pct"/>
            <w:vMerge w:val="restart"/>
          </w:tcPr>
          <w:p w14:paraId="01BBCD74" w14:textId="77777777" w:rsidR="006458C2" w:rsidRPr="005604F0" w:rsidRDefault="006458C2" w:rsidP="007372B2">
            <w:pPr>
              <w:rPr>
                <w:szCs w:val="24"/>
              </w:rPr>
            </w:pPr>
          </w:p>
        </w:tc>
        <w:tc>
          <w:tcPr>
            <w:tcW w:w="2129" w:type="pct"/>
            <w:hideMark/>
          </w:tcPr>
          <w:p w14:paraId="03E6F113" w14:textId="77777777" w:rsidR="006458C2" w:rsidRPr="007779BB" w:rsidRDefault="006458C2" w:rsidP="000F3257">
            <w:pPr>
              <w:rPr>
                <w:b/>
              </w:rPr>
            </w:pPr>
            <w:r>
              <w:rPr>
                <w:b/>
              </w:rPr>
              <w:t>Утверждено</w:t>
            </w:r>
          </w:p>
          <w:p w14:paraId="61D1F703" w14:textId="77777777" w:rsidR="006458C2" w:rsidRPr="00005AF5" w:rsidRDefault="006458C2" w:rsidP="00005AF5">
            <w:pPr>
              <w:rPr>
                <w:b/>
              </w:rPr>
            </w:pPr>
          </w:p>
          <w:p w14:paraId="3DB3502D" w14:textId="7751DED3" w:rsidR="006458C2" w:rsidRDefault="003A6076" w:rsidP="007372B2">
            <w:pPr>
              <w:ind w:right="-1"/>
              <w:jc w:val="left"/>
            </w:pPr>
            <w:r>
              <w:rPr>
                <w:szCs w:val="24"/>
              </w:rPr>
              <w:t>В</w:t>
            </w:r>
            <w:r w:rsidR="000F27BD">
              <w:rPr>
                <w:szCs w:val="24"/>
              </w:rPr>
              <w:t>ице-президент по информатизации, инновациям и локализации</w:t>
            </w:r>
            <w:r w:rsidR="000F27BD">
              <w:t xml:space="preserve"> ПАО «НК «Роснефть»</w:t>
            </w:r>
          </w:p>
          <w:p w14:paraId="0202304C" w14:textId="77777777" w:rsidR="006458C2" w:rsidRDefault="006458C2" w:rsidP="007372B2">
            <w:pPr>
              <w:ind w:right="-1"/>
              <w:jc w:val="left"/>
            </w:pPr>
          </w:p>
          <w:p w14:paraId="03A839F2" w14:textId="19378551" w:rsidR="006458C2" w:rsidRPr="007779BB" w:rsidRDefault="006458C2" w:rsidP="007372B2">
            <w:pPr>
              <w:ind w:right="-1"/>
              <w:jc w:val="left"/>
            </w:pPr>
            <w:r>
              <w:br/>
            </w:r>
            <w:r w:rsidRPr="007779BB">
              <w:t xml:space="preserve">                            </w:t>
            </w:r>
            <w:r>
              <w:t>«</w:t>
            </w:r>
            <w:r w:rsidRPr="007779BB">
              <w:t xml:space="preserve"> ____</w:t>
            </w:r>
            <w:r>
              <w:t>__</w:t>
            </w:r>
            <w:r w:rsidRPr="007779BB">
              <w:t xml:space="preserve">_______  </w:t>
            </w:r>
            <w:r>
              <w:t>«</w:t>
            </w:r>
          </w:p>
          <w:p w14:paraId="67C3AD96" w14:textId="77777777" w:rsidR="006458C2" w:rsidRPr="007779BB" w:rsidRDefault="006458C2" w:rsidP="007372B2">
            <w:pPr>
              <w:ind w:right="639"/>
              <w:jc w:val="left"/>
              <w:rPr>
                <w:sz w:val="16"/>
                <w:szCs w:val="16"/>
              </w:rPr>
            </w:pPr>
            <w:r w:rsidRPr="007779BB">
              <w:rPr>
                <w:sz w:val="16"/>
                <w:szCs w:val="16"/>
              </w:rPr>
              <w:t>Подпись                                       Фамилия</w:t>
            </w:r>
          </w:p>
          <w:p w14:paraId="58E747EE" w14:textId="1BA13B3E" w:rsidR="006458C2" w:rsidRPr="007779BB" w:rsidRDefault="006458C2" w:rsidP="003A6076">
            <w:pPr>
              <w:rPr>
                <w:szCs w:val="24"/>
              </w:rPr>
            </w:pPr>
            <w:r>
              <w:t>«</w:t>
            </w:r>
            <w:r w:rsidRPr="007779BB">
              <w:t>___</w:t>
            </w:r>
            <w:r>
              <w:t>»</w:t>
            </w:r>
            <w:r w:rsidRPr="007779BB">
              <w:t xml:space="preserve"> _____________20</w:t>
            </w:r>
            <w:r>
              <w:t>_</w:t>
            </w:r>
            <w:r w:rsidR="003A6076">
              <w:t>_</w:t>
            </w:r>
            <w:r>
              <w:t>_</w:t>
            </w:r>
            <w:r w:rsidR="003A6076">
              <w:t xml:space="preserve"> </w:t>
            </w:r>
            <w:r w:rsidRPr="007779BB">
              <w:t>г.</w:t>
            </w:r>
          </w:p>
        </w:tc>
      </w:tr>
      <w:tr w:rsidR="006458C2" w:rsidRPr="007779BB" w14:paraId="3B40207C" w14:textId="77777777" w:rsidTr="00CA1645">
        <w:trPr>
          <w:trHeight w:val="969"/>
        </w:trPr>
        <w:tc>
          <w:tcPr>
            <w:tcW w:w="2871" w:type="pct"/>
            <w:vMerge/>
          </w:tcPr>
          <w:p w14:paraId="19FDBE3F" w14:textId="77777777" w:rsidR="006458C2" w:rsidRPr="007779BB" w:rsidRDefault="006458C2" w:rsidP="007372B2">
            <w:pPr>
              <w:rPr>
                <w:szCs w:val="24"/>
              </w:rPr>
            </w:pPr>
          </w:p>
        </w:tc>
        <w:tc>
          <w:tcPr>
            <w:tcW w:w="2129" w:type="pct"/>
          </w:tcPr>
          <w:p w14:paraId="36782C16" w14:textId="77777777" w:rsidR="006458C2" w:rsidRPr="007779BB" w:rsidRDefault="006458C2" w:rsidP="007372B2">
            <w:pPr>
              <w:rPr>
                <w:b/>
              </w:rPr>
            </w:pPr>
          </w:p>
        </w:tc>
      </w:tr>
    </w:tbl>
    <w:p w14:paraId="262AFC61" w14:textId="77777777" w:rsidR="00B30B11" w:rsidRDefault="00B30B11" w:rsidP="00B30B11">
      <w:pPr>
        <w:pStyle w:val="S4"/>
      </w:pPr>
    </w:p>
    <w:p w14:paraId="5A20EC14" w14:textId="77777777" w:rsidR="00B30B11" w:rsidRPr="007779BB" w:rsidRDefault="00B30B11" w:rsidP="00B30B11">
      <w:pPr>
        <w:jc w:val="center"/>
        <w:rPr>
          <w:rFonts w:eastAsia="Times New Roman"/>
          <w:b/>
          <w:szCs w:val="24"/>
          <w:lang w:eastAsia="ru-RU"/>
        </w:rPr>
      </w:pPr>
    </w:p>
    <w:p w14:paraId="3C0DA91C" w14:textId="77777777" w:rsidR="00B30B11" w:rsidRPr="007779BB" w:rsidRDefault="00B30B11" w:rsidP="00B30B11">
      <w:pPr>
        <w:jc w:val="center"/>
        <w:rPr>
          <w:rFonts w:eastAsia="Times New Roman"/>
          <w:b/>
          <w:szCs w:val="24"/>
          <w:lang w:eastAsia="ru-RU"/>
        </w:rPr>
      </w:pPr>
      <w:r w:rsidRPr="007779BB">
        <w:rPr>
          <w:rFonts w:eastAsia="Times New Roman"/>
          <w:b/>
          <w:szCs w:val="24"/>
          <w:lang w:eastAsia="ru-RU"/>
        </w:rPr>
        <w:t>БЮЛЛЕТЕНЬ</w:t>
      </w:r>
    </w:p>
    <w:p w14:paraId="731D7BF3" w14:textId="32920B36" w:rsidR="00B30B11" w:rsidRPr="007779BB" w:rsidRDefault="000F3257" w:rsidP="00B30B11">
      <w:pPr>
        <w:jc w:val="center"/>
        <w:rPr>
          <w:rFonts w:eastAsia="Times New Roman"/>
          <w:b/>
          <w:szCs w:val="24"/>
          <w:lang w:eastAsia="ru-RU"/>
        </w:rPr>
      </w:pPr>
      <w:r w:rsidRPr="007779BB">
        <w:rPr>
          <w:rFonts w:eastAsia="Times New Roman"/>
          <w:b/>
          <w:szCs w:val="24"/>
          <w:lang w:eastAsia="ru-RU"/>
        </w:rPr>
        <w:t>КОНФИГУРАЦИЙ ИСПОЛЬЗУЕМЫХ И ЗАКУПАЕМЫХ ТЕХНИЧЕСКИХ СРЕДСТВ, И ПРОГРАММНОГО ОБЕСПЕЧЕНИЯ, ВХОДЯЩИХ В СОСТАВ АРМ</w:t>
      </w:r>
    </w:p>
    <w:p w14:paraId="4D28FEE1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38C6E344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41098643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25709B06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6BF7F11F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21EA1817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2CAAFE80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36F24DAA" w14:textId="77777777" w:rsidR="00B30B11" w:rsidRPr="007779BB" w:rsidRDefault="00B30B11" w:rsidP="006458C2">
      <w:pPr>
        <w:jc w:val="center"/>
        <w:rPr>
          <w:rFonts w:eastAsia="Times New Roman"/>
          <w:szCs w:val="24"/>
          <w:lang w:eastAsia="ru-RU"/>
        </w:rPr>
      </w:pPr>
    </w:p>
    <w:p w14:paraId="089A5272" w14:textId="77777777" w:rsidR="00B30B11" w:rsidRDefault="00B30B11" w:rsidP="006458C2">
      <w:pPr>
        <w:pStyle w:val="S4"/>
        <w:jc w:val="center"/>
      </w:pPr>
    </w:p>
    <w:p w14:paraId="2359912B" w14:textId="77777777" w:rsidR="00B30B11" w:rsidRDefault="00B30B11" w:rsidP="006458C2">
      <w:pPr>
        <w:pStyle w:val="S4"/>
        <w:jc w:val="center"/>
      </w:pPr>
    </w:p>
    <w:p w14:paraId="3E22E97A" w14:textId="77777777" w:rsidR="00B30B11" w:rsidRDefault="00B30B11" w:rsidP="006458C2">
      <w:pPr>
        <w:pStyle w:val="S4"/>
        <w:jc w:val="center"/>
      </w:pPr>
    </w:p>
    <w:p w14:paraId="5C63B267" w14:textId="77777777" w:rsidR="00B30B11" w:rsidRDefault="00B30B11" w:rsidP="006458C2">
      <w:pPr>
        <w:pStyle w:val="S4"/>
        <w:jc w:val="center"/>
      </w:pPr>
    </w:p>
    <w:p w14:paraId="77C00563" w14:textId="77777777" w:rsidR="00B30B11" w:rsidRDefault="00B30B11" w:rsidP="006458C2">
      <w:pPr>
        <w:pStyle w:val="S4"/>
        <w:jc w:val="center"/>
      </w:pPr>
    </w:p>
    <w:p w14:paraId="1C9B9D5B" w14:textId="77777777" w:rsidR="00B30B11" w:rsidRDefault="00B30B11" w:rsidP="006458C2">
      <w:pPr>
        <w:pStyle w:val="S4"/>
        <w:jc w:val="center"/>
      </w:pPr>
    </w:p>
    <w:p w14:paraId="18F05F3D" w14:textId="77777777" w:rsidR="00B30B11" w:rsidRDefault="00B30B11" w:rsidP="006458C2">
      <w:pPr>
        <w:pStyle w:val="S4"/>
        <w:jc w:val="center"/>
      </w:pPr>
    </w:p>
    <w:p w14:paraId="58825CF5" w14:textId="77777777" w:rsidR="00B30B11" w:rsidRDefault="00B30B11" w:rsidP="006458C2">
      <w:pPr>
        <w:pStyle w:val="S4"/>
        <w:jc w:val="center"/>
      </w:pPr>
    </w:p>
    <w:p w14:paraId="1C350CE1" w14:textId="77777777" w:rsidR="00B30B11" w:rsidRDefault="00B30B11" w:rsidP="006458C2">
      <w:pPr>
        <w:pStyle w:val="S4"/>
        <w:jc w:val="center"/>
      </w:pPr>
    </w:p>
    <w:p w14:paraId="3A3BE077" w14:textId="77777777" w:rsidR="00B30B11" w:rsidRDefault="00B30B11" w:rsidP="006458C2">
      <w:pPr>
        <w:pStyle w:val="S4"/>
        <w:jc w:val="center"/>
      </w:pPr>
    </w:p>
    <w:p w14:paraId="261F0F12" w14:textId="77777777" w:rsidR="00B30B11" w:rsidRDefault="00B30B11" w:rsidP="006458C2">
      <w:pPr>
        <w:pStyle w:val="S4"/>
        <w:jc w:val="center"/>
      </w:pPr>
    </w:p>
    <w:p w14:paraId="1091F737" w14:textId="77777777" w:rsidR="00B30B11" w:rsidRDefault="00B30B11" w:rsidP="006458C2">
      <w:pPr>
        <w:pStyle w:val="S4"/>
        <w:jc w:val="center"/>
      </w:pPr>
    </w:p>
    <w:p w14:paraId="4AC5AC02" w14:textId="77777777" w:rsidR="00B30B11" w:rsidRDefault="00B30B11" w:rsidP="006458C2">
      <w:pPr>
        <w:pStyle w:val="S4"/>
        <w:jc w:val="center"/>
      </w:pPr>
    </w:p>
    <w:p w14:paraId="1C6496F4" w14:textId="77777777" w:rsidR="00B30B11" w:rsidRDefault="00B30B11" w:rsidP="006458C2">
      <w:pPr>
        <w:pStyle w:val="S4"/>
        <w:jc w:val="center"/>
      </w:pPr>
    </w:p>
    <w:p w14:paraId="59FFDA64" w14:textId="77777777" w:rsidR="00B30B11" w:rsidRDefault="00B30B11" w:rsidP="006458C2">
      <w:pPr>
        <w:pStyle w:val="S4"/>
        <w:jc w:val="center"/>
      </w:pPr>
    </w:p>
    <w:p w14:paraId="476A20AB" w14:textId="77777777" w:rsidR="00B30B11" w:rsidRDefault="00B30B11" w:rsidP="006458C2">
      <w:pPr>
        <w:pStyle w:val="S4"/>
        <w:jc w:val="center"/>
      </w:pPr>
    </w:p>
    <w:p w14:paraId="4D742101" w14:textId="77777777" w:rsidR="00B30B11" w:rsidRDefault="00B30B11" w:rsidP="006458C2">
      <w:pPr>
        <w:pStyle w:val="S4"/>
        <w:jc w:val="center"/>
      </w:pPr>
    </w:p>
    <w:p w14:paraId="60CFB206" w14:textId="77777777" w:rsidR="006458C2" w:rsidRDefault="006458C2" w:rsidP="006458C2">
      <w:pPr>
        <w:pStyle w:val="S4"/>
        <w:jc w:val="center"/>
        <w:sectPr w:rsidR="006458C2" w:rsidSect="002B5DDD">
          <w:headerReference w:type="default" r:id="rId26"/>
          <w:foot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3EFA0D7" w14:textId="77777777" w:rsidR="00B30B11" w:rsidRPr="00055297" w:rsidRDefault="00B30B11" w:rsidP="00B30B11">
      <w:pPr>
        <w:jc w:val="left"/>
        <w:rPr>
          <w:rFonts w:eastAsia="Times New Roman"/>
          <w:szCs w:val="24"/>
          <w:lang w:eastAsia="ru-RU"/>
        </w:rPr>
      </w:pPr>
    </w:p>
    <w:p w14:paraId="4AFA4FFE" w14:textId="7C9257E4" w:rsidR="00B30B11" w:rsidRDefault="00B30B11" w:rsidP="00B30B11">
      <w:pPr>
        <w:jc w:val="left"/>
        <w:rPr>
          <w:rFonts w:eastAsia="Times New Roman"/>
          <w:szCs w:val="24"/>
          <w:lang w:eastAsia="ru-RU"/>
        </w:rPr>
      </w:pPr>
      <w:r w:rsidRPr="00055297">
        <w:rPr>
          <w:rFonts w:eastAsia="Times New Roman"/>
          <w:szCs w:val="24"/>
          <w:lang w:eastAsia="ru-RU"/>
        </w:rPr>
        <w:t>Содержание</w:t>
      </w:r>
      <w:r w:rsidR="0098426E">
        <w:rPr>
          <w:rFonts w:eastAsia="Times New Roman"/>
          <w:szCs w:val="24"/>
          <w:lang w:eastAsia="ru-RU"/>
        </w:rPr>
        <w:t>:</w:t>
      </w:r>
    </w:p>
    <w:p w14:paraId="1542BA0B" w14:textId="77777777" w:rsidR="0016795B" w:rsidRDefault="0016795B" w:rsidP="00B30B11">
      <w:pPr>
        <w:jc w:val="left"/>
        <w:rPr>
          <w:rFonts w:eastAsia="Times New Roman"/>
          <w:szCs w:val="24"/>
          <w:lang w:eastAsia="ru-RU"/>
        </w:rPr>
      </w:pPr>
    </w:p>
    <w:p w14:paraId="2EE0D9F6" w14:textId="05435BAD" w:rsidR="0016795B" w:rsidRDefault="0016795B" w:rsidP="00C64133">
      <w:pPr>
        <w:pStyle w:val="ab"/>
        <w:numPr>
          <w:ilvl w:val="0"/>
          <w:numId w:val="12"/>
        </w:numPr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Перечень </w:t>
      </w:r>
      <w:r w:rsidR="009B3C4B">
        <w:rPr>
          <w:rFonts w:eastAsia="Times New Roman"/>
          <w:szCs w:val="24"/>
          <w:lang w:eastAsia="ru-RU"/>
        </w:rPr>
        <w:t>Ф</w:t>
      </w:r>
      <w:r>
        <w:rPr>
          <w:rFonts w:eastAsia="Times New Roman"/>
          <w:szCs w:val="24"/>
          <w:lang w:eastAsia="ru-RU"/>
        </w:rPr>
        <w:t>ункционально</w:t>
      </w:r>
      <w:r w:rsidR="00291F90" w:rsidRPr="00396969">
        <w:rPr>
          <w:rFonts w:eastAsia="Times New Roman"/>
          <w:b/>
          <w:szCs w:val="24"/>
          <w:lang w:eastAsia="ru-RU"/>
        </w:rPr>
        <w:t>-</w:t>
      </w:r>
      <w:r>
        <w:rPr>
          <w:rFonts w:eastAsia="Times New Roman"/>
          <w:szCs w:val="24"/>
          <w:lang w:eastAsia="ru-RU"/>
        </w:rPr>
        <w:t>технических профилей</w:t>
      </w:r>
    </w:p>
    <w:p w14:paraId="57EBD3D9" w14:textId="40CD5EA6" w:rsidR="00DF3FBD" w:rsidRPr="007E1ABF" w:rsidRDefault="007E1ABF" w:rsidP="007E1ABF">
      <w:pPr>
        <w:pStyle w:val="ab"/>
        <w:ind w:left="0"/>
        <w:jc w:val="left"/>
        <w:rPr>
          <w:rFonts w:eastAsia="Times New Roman"/>
          <w:i/>
          <w:szCs w:val="24"/>
          <w:lang w:eastAsia="ru-RU"/>
        </w:rPr>
      </w:pPr>
      <w:r w:rsidRPr="007E1ABF">
        <w:rPr>
          <w:rFonts w:eastAsia="Times New Roman"/>
          <w:i/>
          <w:szCs w:val="24"/>
          <w:lang w:eastAsia="ru-RU"/>
        </w:rPr>
        <w:t>&lt;Указывается полный перечень действующих функционально технических профилей&gt;</w:t>
      </w:r>
    </w:p>
    <w:p w14:paraId="0E7A63B3" w14:textId="77777777" w:rsidR="007E1ABF" w:rsidRDefault="007E1ABF" w:rsidP="007E1ABF">
      <w:pPr>
        <w:pStyle w:val="ab"/>
        <w:ind w:left="792"/>
        <w:jc w:val="left"/>
        <w:rPr>
          <w:rFonts w:eastAsia="Times New Roman"/>
          <w:szCs w:val="24"/>
          <w:lang w:eastAsia="ru-RU"/>
        </w:rPr>
      </w:pPr>
    </w:p>
    <w:p w14:paraId="7B4BFCE9" w14:textId="59FBAEC2" w:rsidR="00EF1524" w:rsidRDefault="00EF1524" w:rsidP="00C64133">
      <w:pPr>
        <w:pStyle w:val="ab"/>
        <w:numPr>
          <w:ilvl w:val="1"/>
          <w:numId w:val="12"/>
        </w:numPr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Состав </w:t>
      </w:r>
      <w:r w:rsidR="009B3C4B">
        <w:rPr>
          <w:rFonts w:eastAsia="Times New Roman"/>
          <w:szCs w:val="24"/>
          <w:lang w:eastAsia="ru-RU"/>
        </w:rPr>
        <w:t>Ф</w:t>
      </w:r>
      <w:r>
        <w:rPr>
          <w:rFonts w:eastAsia="Times New Roman"/>
          <w:szCs w:val="24"/>
          <w:lang w:eastAsia="ru-RU"/>
        </w:rPr>
        <w:t>ункционально</w:t>
      </w:r>
      <w:r w:rsidRPr="006401BE">
        <w:rPr>
          <w:rFonts w:eastAsia="Times New Roman"/>
          <w:b/>
          <w:szCs w:val="24"/>
          <w:lang w:eastAsia="ru-RU"/>
        </w:rPr>
        <w:t>-</w:t>
      </w:r>
      <w:r>
        <w:rPr>
          <w:rFonts w:eastAsia="Times New Roman"/>
          <w:szCs w:val="24"/>
          <w:lang w:eastAsia="ru-RU"/>
        </w:rPr>
        <w:t>технических профилей</w:t>
      </w:r>
    </w:p>
    <w:p w14:paraId="198068EA" w14:textId="7F544DAF" w:rsidR="00DF3FBD" w:rsidRPr="00BE72F1" w:rsidRDefault="00BE72F1" w:rsidP="00EF1524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  <w:r w:rsidRPr="007E1ABF">
        <w:rPr>
          <w:rFonts w:eastAsia="Times New Roman"/>
          <w:i/>
          <w:szCs w:val="24"/>
          <w:lang w:eastAsia="ru-RU"/>
        </w:rPr>
        <w:t xml:space="preserve">&lt;Указывается </w:t>
      </w:r>
      <w:r>
        <w:rPr>
          <w:rFonts w:eastAsia="Times New Roman"/>
          <w:i/>
          <w:szCs w:val="24"/>
          <w:lang w:eastAsia="ru-RU"/>
        </w:rPr>
        <w:t xml:space="preserve">перечень </w:t>
      </w:r>
      <w:r w:rsidR="00D47FDF">
        <w:rPr>
          <w:rFonts w:eastAsia="Times New Roman"/>
          <w:i/>
          <w:szCs w:val="24"/>
          <w:lang w:eastAsia="ru-RU"/>
        </w:rPr>
        <w:t>категорий</w:t>
      </w:r>
      <w:r w:rsidR="00E720EE">
        <w:rPr>
          <w:rFonts w:eastAsia="Times New Roman"/>
          <w:i/>
          <w:szCs w:val="24"/>
          <w:lang w:eastAsia="ru-RU"/>
        </w:rPr>
        <w:t xml:space="preserve"> </w:t>
      </w:r>
      <w:r>
        <w:rPr>
          <w:rFonts w:eastAsia="Times New Roman"/>
          <w:i/>
          <w:szCs w:val="24"/>
          <w:lang w:eastAsia="ru-RU"/>
        </w:rPr>
        <w:t xml:space="preserve">ИТ-активов / ПО, входящих в </w:t>
      </w:r>
      <w:r w:rsidR="008C28C1">
        <w:rPr>
          <w:rFonts w:eastAsia="Times New Roman"/>
          <w:i/>
          <w:szCs w:val="24"/>
          <w:lang w:eastAsia="ru-RU"/>
        </w:rPr>
        <w:t xml:space="preserve">состав </w:t>
      </w:r>
      <w:r w:rsidR="00147030">
        <w:rPr>
          <w:rFonts w:eastAsia="Times New Roman"/>
          <w:i/>
          <w:szCs w:val="24"/>
          <w:lang w:eastAsia="ru-RU"/>
        </w:rPr>
        <w:t>ФТП</w:t>
      </w:r>
      <w:r w:rsidRPr="007E1ABF">
        <w:rPr>
          <w:rFonts w:eastAsia="Times New Roman"/>
          <w:i/>
          <w:szCs w:val="24"/>
          <w:lang w:eastAsia="ru-RU"/>
        </w:rPr>
        <w:t>&gt;</w:t>
      </w:r>
    </w:p>
    <w:p w14:paraId="17447780" w14:textId="77777777" w:rsidR="008A1D1D" w:rsidRPr="00D4497A" w:rsidRDefault="008A1D1D" w:rsidP="00EF1524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</w:p>
    <w:p w14:paraId="0271946B" w14:textId="6BC71838" w:rsidR="008A1D1D" w:rsidRDefault="008A1D1D" w:rsidP="00EF1524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…</w:t>
      </w:r>
    </w:p>
    <w:p w14:paraId="4FF90ACA" w14:textId="77777777" w:rsidR="008A1D1D" w:rsidRPr="008A1D1D" w:rsidRDefault="008A1D1D" w:rsidP="00EF1524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</w:p>
    <w:p w14:paraId="1792C05C" w14:textId="4E8FEC85" w:rsidR="00EF1524" w:rsidRPr="00DF3FBD" w:rsidRDefault="00DF3FBD" w:rsidP="00EF1524">
      <w:pPr>
        <w:pStyle w:val="ab"/>
        <w:ind w:left="360"/>
        <w:jc w:val="left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>&lt;</w:t>
      </w:r>
      <w:r w:rsidR="007E1ABF">
        <w:rPr>
          <w:rFonts w:eastAsia="Times New Roman"/>
          <w:szCs w:val="24"/>
          <w:lang w:val="en-US" w:eastAsia="ru-RU"/>
        </w:rPr>
        <w:t>i.j.</w:t>
      </w:r>
      <w:r>
        <w:rPr>
          <w:rFonts w:eastAsia="Times New Roman"/>
          <w:szCs w:val="24"/>
          <w:lang w:val="en-US" w:eastAsia="ru-RU"/>
        </w:rPr>
        <w:t>&gt;</w:t>
      </w:r>
    </w:p>
    <w:p w14:paraId="27BD7CE7" w14:textId="23D45A29" w:rsidR="00B30B11" w:rsidRDefault="00EF1524" w:rsidP="00C64133">
      <w:pPr>
        <w:pStyle w:val="ab"/>
        <w:numPr>
          <w:ilvl w:val="0"/>
          <w:numId w:val="12"/>
        </w:numPr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Перечень </w:t>
      </w:r>
      <w:r w:rsidR="00D47FDF">
        <w:rPr>
          <w:rFonts w:eastAsia="Times New Roman"/>
          <w:szCs w:val="24"/>
          <w:lang w:eastAsia="ru-RU"/>
        </w:rPr>
        <w:t xml:space="preserve">категорий </w:t>
      </w:r>
      <w:r>
        <w:rPr>
          <w:rFonts w:eastAsia="Times New Roman"/>
          <w:szCs w:val="24"/>
          <w:lang w:eastAsia="ru-RU"/>
        </w:rPr>
        <w:t>ИТ-активов</w:t>
      </w:r>
    </w:p>
    <w:p w14:paraId="2518D338" w14:textId="24939191" w:rsidR="00DF3FBD" w:rsidRPr="00BE72F1" w:rsidRDefault="00BE72F1" w:rsidP="00BE72F1">
      <w:pPr>
        <w:pStyle w:val="ab"/>
        <w:ind w:left="0"/>
        <w:jc w:val="left"/>
        <w:rPr>
          <w:rFonts w:eastAsia="Times New Roman"/>
          <w:szCs w:val="24"/>
          <w:lang w:eastAsia="ru-RU"/>
        </w:rPr>
      </w:pPr>
      <w:r w:rsidRPr="00BE72F1">
        <w:rPr>
          <w:rFonts w:eastAsia="Times New Roman"/>
          <w:szCs w:val="24"/>
          <w:lang w:eastAsia="ru-RU"/>
        </w:rPr>
        <w:t>&lt;</w:t>
      </w:r>
      <w:r w:rsidRPr="007E1ABF">
        <w:rPr>
          <w:rFonts w:eastAsia="Times New Roman"/>
          <w:i/>
          <w:szCs w:val="24"/>
          <w:lang w:eastAsia="ru-RU"/>
        </w:rPr>
        <w:t xml:space="preserve">Указывается </w:t>
      </w:r>
      <w:r w:rsidR="008A1D1D">
        <w:rPr>
          <w:rFonts w:eastAsia="Times New Roman"/>
          <w:i/>
          <w:szCs w:val="24"/>
          <w:lang w:eastAsia="ru-RU"/>
        </w:rPr>
        <w:t xml:space="preserve">типизированный </w:t>
      </w:r>
      <w:r w:rsidRPr="007E1ABF">
        <w:rPr>
          <w:rFonts w:eastAsia="Times New Roman"/>
          <w:i/>
          <w:szCs w:val="24"/>
          <w:lang w:eastAsia="ru-RU"/>
        </w:rPr>
        <w:t xml:space="preserve">перечень </w:t>
      </w:r>
      <w:r w:rsidR="00D47FDF">
        <w:rPr>
          <w:rFonts w:eastAsia="Times New Roman"/>
          <w:i/>
          <w:szCs w:val="24"/>
          <w:lang w:eastAsia="ru-RU"/>
        </w:rPr>
        <w:t xml:space="preserve">категорий </w:t>
      </w:r>
      <w:r w:rsidR="008A1D1D">
        <w:rPr>
          <w:rFonts w:eastAsia="Times New Roman"/>
          <w:i/>
          <w:szCs w:val="24"/>
          <w:lang w:eastAsia="ru-RU"/>
        </w:rPr>
        <w:t>ИТ-активов</w:t>
      </w:r>
      <w:r w:rsidRPr="00BE72F1">
        <w:rPr>
          <w:rFonts w:eastAsia="Times New Roman"/>
          <w:szCs w:val="24"/>
          <w:lang w:eastAsia="ru-RU"/>
        </w:rPr>
        <w:t>&gt;</w:t>
      </w:r>
    </w:p>
    <w:p w14:paraId="7C135A9E" w14:textId="69560C0A" w:rsidR="0098426E" w:rsidRDefault="00EF1524" w:rsidP="00C64133">
      <w:pPr>
        <w:pStyle w:val="ab"/>
        <w:numPr>
          <w:ilvl w:val="1"/>
          <w:numId w:val="12"/>
        </w:numPr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Минимальные требования к </w:t>
      </w:r>
      <w:r w:rsidR="0098426E" w:rsidRPr="0098426E">
        <w:rPr>
          <w:rFonts w:eastAsia="Times New Roman"/>
          <w:szCs w:val="24"/>
          <w:lang w:eastAsia="ru-RU"/>
        </w:rPr>
        <w:t>ИТ-актива</w:t>
      </w:r>
      <w:r>
        <w:rPr>
          <w:rFonts w:eastAsia="Times New Roman"/>
          <w:szCs w:val="24"/>
          <w:lang w:eastAsia="ru-RU"/>
        </w:rPr>
        <w:t>м</w:t>
      </w:r>
    </w:p>
    <w:p w14:paraId="7A7AC221" w14:textId="5E1C0B0D" w:rsidR="008A1D1D" w:rsidRPr="00BE72F1" w:rsidRDefault="008A1D1D" w:rsidP="008A1D1D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  <w:r w:rsidRPr="007E1ABF">
        <w:rPr>
          <w:rFonts w:eastAsia="Times New Roman"/>
          <w:i/>
          <w:szCs w:val="24"/>
          <w:lang w:eastAsia="ru-RU"/>
        </w:rPr>
        <w:t>&lt;Указыва</w:t>
      </w:r>
      <w:r>
        <w:rPr>
          <w:rFonts w:eastAsia="Times New Roman"/>
          <w:i/>
          <w:szCs w:val="24"/>
          <w:lang w:eastAsia="ru-RU"/>
        </w:rPr>
        <w:t>ю</w:t>
      </w:r>
      <w:r w:rsidRPr="007E1ABF">
        <w:rPr>
          <w:rFonts w:eastAsia="Times New Roman"/>
          <w:i/>
          <w:szCs w:val="24"/>
          <w:lang w:eastAsia="ru-RU"/>
        </w:rPr>
        <w:t xml:space="preserve">тся </w:t>
      </w:r>
      <w:r>
        <w:rPr>
          <w:rFonts w:eastAsia="Times New Roman"/>
          <w:i/>
          <w:szCs w:val="24"/>
          <w:lang w:eastAsia="ru-RU"/>
        </w:rPr>
        <w:t xml:space="preserve">минимальные требования к </w:t>
      </w:r>
      <w:r w:rsidR="00D47FDF">
        <w:rPr>
          <w:rFonts w:eastAsia="Times New Roman"/>
          <w:i/>
          <w:szCs w:val="24"/>
          <w:lang w:eastAsia="ru-RU"/>
        </w:rPr>
        <w:t xml:space="preserve">категориям </w:t>
      </w:r>
      <w:r>
        <w:rPr>
          <w:rFonts w:eastAsia="Times New Roman"/>
          <w:i/>
          <w:szCs w:val="24"/>
          <w:lang w:eastAsia="ru-RU"/>
        </w:rPr>
        <w:t xml:space="preserve">ИТ-активам / </w:t>
      </w:r>
      <w:r w:rsidR="008C28C1">
        <w:rPr>
          <w:rFonts w:eastAsia="Times New Roman"/>
          <w:i/>
          <w:szCs w:val="24"/>
          <w:lang w:eastAsia="ru-RU"/>
        </w:rPr>
        <w:t>ПО</w:t>
      </w:r>
      <w:r w:rsidR="008C28C1" w:rsidRPr="007E1ABF">
        <w:rPr>
          <w:rFonts w:eastAsia="Times New Roman"/>
          <w:i/>
          <w:szCs w:val="24"/>
          <w:lang w:eastAsia="ru-RU"/>
        </w:rPr>
        <w:t>&gt;</w:t>
      </w:r>
    </w:p>
    <w:p w14:paraId="5E31C6A6" w14:textId="53150183" w:rsidR="00DF3FBD" w:rsidRDefault="00DF3FBD" w:rsidP="00DF3FBD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</w:p>
    <w:p w14:paraId="67E7EFE1" w14:textId="2F22CF7F" w:rsidR="008A1D1D" w:rsidRDefault="008A1D1D" w:rsidP="00DF3FBD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…</w:t>
      </w:r>
    </w:p>
    <w:p w14:paraId="657F0B75" w14:textId="77777777" w:rsidR="008A1D1D" w:rsidRPr="008A1D1D" w:rsidRDefault="008A1D1D" w:rsidP="00DF3FBD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</w:p>
    <w:p w14:paraId="23D82E69" w14:textId="337540E8" w:rsidR="00DF3FBD" w:rsidRPr="003822CF" w:rsidRDefault="007E1ABF" w:rsidP="00DF3FBD">
      <w:pPr>
        <w:pStyle w:val="ab"/>
        <w:ind w:left="360"/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&lt;i.j.</w:t>
      </w:r>
      <w:r w:rsidR="00DF3FBD" w:rsidRPr="003822CF">
        <w:rPr>
          <w:rFonts w:eastAsia="Times New Roman"/>
          <w:szCs w:val="24"/>
          <w:lang w:eastAsia="ru-RU"/>
        </w:rPr>
        <w:t>&gt;</w:t>
      </w:r>
    </w:p>
    <w:p w14:paraId="213F73DA" w14:textId="77777777" w:rsidR="00B30B11" w:rsidRPr="00055297" w:rsidRDefault="00B30B11" w:rsidP="00B30B11">
      <w:pPr>
        <w:pStyle w:val="S4"/>
      </w:pPr>
    </w:p>
    <w:p w14:paraId="1A4C3915" w14:textId="77777777" w:rsidR="00B30B11" w:rsidRPr="00055297" w:rsidRDefault="00B30B11" w:rsidP="00B30B11">
      <w:pPr>
        <w:pStyle w:val="S4"/>
      </w:pPr>
      <w:r w:rsidRPr="00055297">
        <w:br w:type="page"/>
      </w:r>
    </w:p>
    <w:p w14:paraId="6D289682" w14:textId="6BBD38AB" w:rsidR="006D2EEC" w:rsidRPr="0055060B" w:rsidRDefault="006D2EEC" w:rsidP="006466E7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5060B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Таблица </w:t>
      </w:r>
      <w:r w:rsidR="007E1ABF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</w:p>
    <w:p w14:paraId="64A64FA7" w14:textId="392542AE" w:rsidR="006458C2" w:rsidRPr="0055060B" w:rsidRDefault="009F1039" w:rsidP="006466E7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5060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Минимальные требования к &lt;указывается наименование </w:t>
      </w:r>
      <w:r w:rsidR="00D47FD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категории </w:t>
      </w:r>
      <w:r w:rsidR="00EF1524" w:rsidRPr="0055060B">
        <w:rPr>
          <w:rFonts w:ascii="Arial" w:eastAsia="Times New Roman" w:hAnsi="Arial" w:cs="Arial"/>
          <w:b/>
          <w:sz w:val="20"/>
          <w:szCs w:val="20"/>
          <w:lang w:eastAsia="ru-RU"/>
        </w:rPr>
        <w:t>ИТ-актива</w:t>
      </w:r>
      <w:r w:rsidRPr="0055060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&gt; </w:t>
      </w:r>
    </w:p>
    <w:p w14:paraId="4DAB9372" w14:textId="487469FC" w:rsidR="0055060B" w:rsidRDefault="009F1039" w:rsidP="006466E7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5060B">
        <w:rPr>
          <w:rFonts w:ascii="Arial" w:eastAsia="Times New Roman" w:hAnsi="Arial" w:cs="Arial"/>
          <w:b/>
          <w:sz w:val="20"/>
          <w:szCs w:val="20"/>
          <w:lang w:eastAsia="ru-RU"/>
        </w:rPr>
        <w:t>{&lt;выбирается одно из следующих значений&gt;</w:t>
      </w:r>
      <w:r w:rsidR="0055060B">
        <w:rPr>
          <w:rFonts w:ascii="Arial" w:eastAsia="Times New Roman" w:hAnsi="Arial" w:cs="Arial"/>
          <w:b/>
          <w:sz w:val="20"/>
          <w:szCs w:val="20"/>
          <w:lang w:eastAsia="ru-RU"/>
        </w:rPr>
        <w:t>: находящимся</w:t>
      </w:r>
    </w:p>
    <w:p w14:paraId="793687A8" w14:textId="1946FF71" w:rsidR="00B30B11" w:rsidRPr="0055060B" w:rsidRDefault="009F1039" w:rsidP="0055060B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5060B">
        <w:rPr>
          <w:rFonts w:ascii="Arial" w:eastAsia="Times New Roman" w:hAnsi="Arial" w:cs="Arial"/>
          <w:b/>
          <w:sz w:val="20"/>
          <w:szCs w:val="20"/>
          <w:lang w:eastAsia="ru-RU"/>
        </w:rPr>
        <w:t>в эксплуатации / закупаемым}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6"/>
      </w:tblGrid>
      <w:tr w:rsidR="00803A7E" w:rsidRPr="00055297" w14:paraId="4A80133C" w14:textId="77777777" w:rsidTr="007372B2">
        <w:trPr>
          <w:tblHeader/>
        </w:trPr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7E2D602" w14:textId="77777777" w:rsidR="00B30B11" w:rsidRPr="00055297" w:rsidRDefault="00B30B11" w:rsidP="006E16FB">
            <w:pPr>
              <w:pStyle w:val="S12"/>
              <w:spacing w:before="40" w:after="40"/>
            </w:pPr>
            <w:r w:rsidRPr="00055297">
              <w:t>Параметр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438DE0C" w14:textId="77777777" w:rsidR="00B30B11" w:rsidRPr="00055297" w:rsidRDefault="00B30B11" w:rsidP="006E16FB">
            <w:pPr>
              <w:pStyle w:val="S12"/>
              <w:spacing w:before="40" w:after="40"/>
            </w:pPr>
            <w:r w:rsidRPr="00055297">
              <w:t>Значение / Требование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4AB4B99" w14:textId="77777777" w:rsidR="00B30B11" w:rsidRPr="00055297" w:rsidRDefault="00B30B11" w:rsidP="006E16FB">
            <w:pPr>
              <w:pStyle w:val="S12"/>
              <w:spacing w:before="40" w:after="40"/>
            </w:pPr>
            <w:r w:rsidRPr="00055297">
              <w:t>Комментарий</w:t>
            </w:r>
          </w:p>
        </w:tc>
      </w:tr>
      <w:tr w:rsidR="00803A7E" w:rsidRPr="00055297" w14:paraId="065EDCF9" w14:textId="77777777" w:rsidTr="007372B2">
        <w:trPr>
          <w:tblHeader/>
        </w:trPr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6EB8CB" w14:textId="77777777" w:rsidR="00B30B11" w:rsidRPr="00055297" w:rsidRDefault="00B30B11" w:rsidP="006E16FB">
            <w:pPr>
              <w:pStyle w:val="S12"/>
              <w:spacing w:before="20" w:after="20"/>
            </w:pPr>
            <w:r w:rsidRPr="00055297">
              <w:t>1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8B40EF9" w14:textId="77777777" w:rsidR="00B30B11" w:rsidRPr="00055297" w:rsidRDefault="00B30B11" w:rsidP="006E16FB">
            <w:pPr>
              <w:pStyle w:val="S12"/>
              <w:spacing w:before="20" w:after="20"/>
            </w:pPr>
            <w:r w:rsidRPr="00055297">
              <w:t>2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EAF4E62" w14:textId="77777777" w:rsidR="00B30B11" w:rsidRPr="00055297" w:rsidRDefault="00B30B11" w:rsidP="006E16FB">
            <w:pPr>
              <w:pStyle w:val="S12"/>
              <w:spacing w:before="20" w:after="20"/>
            </w:pPr>
            <w:r w:rsidRPr="00055297">
              <w:t>3</w:t>
            </w:r>
          </w:p>
        </w:tc>
      </w:tr>
      <w:tr w:rsidR="0005378F" w:rsidRPr="00055297" w14:paraId="63937C24" w14:textId="77777777" w:rsidTr="00CA1645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4FE7FF" w14:textId="27D729E5" w:rsidR="00B30B11" w:rsidRPr="00055297" w:rsidRDefault="00B30B11" w:rsidP="007372B2">
            <w:pPr>
              <w:rPr>
                <w:rFonts w:eastAsiaTheme="minorHAnsi"/>
                <w:szCs w:val="24"/>
              </w:rPr>
            </w:pPr>
          </w:p>
        </w:tc>
        <w:tc>
          <w:tcPr>
            <w:tcW w:w="16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C335" w14:textId="55DD1A36" w:rsidR="00B30B11" w:rsidRPr="00055297" w:rsidRDefault="00B30B11" w:rsidP="007372B2">
            <w:pPr>
              <w:rPr>
                <w:rFonts w:ascii="Calibri" w:eastAsiaTheme="minorHAnsi" w:hAnsi="Calibri"/>
                <w:sz w:val="22"/>
              </w:rPr>
            </w:pPr>
          </w:p>
        </w:tc>
        <w:tc>
          <w:tcPr>
            <w:tcW w:w="166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E48A1F" w14:textId="0AB62C3E" w:rsidR="00B30B11" w:rsidRPr="00055297" w:rsidRDefault="00B30B11" w:rsidP="007372B2">
            <w:pPr>
              <w:rPr>
                <w:rFonts w:ascii="Calibri" w:eastAsiaTheme="minorHAnsi" w:hAnsi="Calibri"/>
                <w:sz w:val="22"/>
              </w:rPr>
            </w:pPr>
          </w:p>
        </w:tc>
      </w:tr>
      <w:tr w:rsidR="0005378F" w:rsidRPr="00055297" w14:paraId="0D586839" w14:textId="77777777" w:rsidTr="00CA1645">
        <w:tc>
          <w:tcPr>
            <w:tcW w:w="16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0E5BED" w14:textId="6E8DD8BF" w:rsidR="00B30B11" w:rsidRPr="00055297" w:rsidRDefault="00B30B11" w:rsidP="007372B2">
            <w:pPr>
              <w:rPr>
                <w:rFonts w:eastAsiaTheme="minorHAnsi"/>
                <w:szCs w:val="24"/>
              </w:rPr>
            </w:pP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96DB0" w14:textId="411BC591" w:rsidR="00B30B11" w:rsidRPr="00055297" w:rsidRDefault="00B30B11" w:rsidP="007372B2">
            <w:pPr>
              <w:rPr>
                <w:rFonts w:ascii="Calibri" w:eastAsiaTheme="minorHAnsi" w:hAnsi="Calibri"/>
                <w:sz w:val="22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21C391" w14:textId="74D07AC7" w:rsidR="00B30B11" w:rsidRPr="00055297" w:rsidRDefault="00B30B11" w:rsidP="007372B2">
            <w:pPr>
              <w:rPr>
                <w:rFonts w:ascii="Calibri" w:eastAsiaTheme="minorHAnsi" w:hAnsi="Calibri"/>
                <w:sz w:val="22"/>
              </w:rPr>
            </w:pPr>
          </w:p>
        </w:tc>
      </w:tr>
      <w:tr w:rsidR="0005378F" w:rsidRPr="00055297" w14:paraId="07A12D3B" w14:textId="77777777" w:rsidTr="00CA1645">
        <w:tc>
          <w:tcPr>
            <w:tcW w:w="16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A2FE51" w14:textId="5770F20E" w:rsidR="00B30B11" w:rsidRPr="00055297" w:rsidRDefault="00B30B11" w:rsidP="007372B2">
            <w:pPr>
              <w:rPr>
                <w:rFonts w:eastAsiaTheme="minorHAnsi"/>
                <w:szCs w:val="24"/>
                <w:lang w:val="en-US"/>
              </w:rPr>
            </w:pP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033853" w14:textId="35DCA384" w:rsidR="00B30B11" w:rsidRPr="00055297" w:rsidRDefault="00B30B11" w:rsidP="007372B2">
            <w:pPr>
              <w:rPr>
                <w:rFonts w:ascii="Calibri" w:eastAsiaTheme="minorHAnsi" w:hAnsi="Calibri"/>
                <w:sz w:val="22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994AC41" w14:textId="02D7431E" w:rsidR="00B30B11" w:rsidRPr="00055297" w:rsidRDefault="00B30B11" w:rsidP="007372B2">
            <w:pPr>
              <w:rPr>
                <w:rFonts w:ascii="Calibri" w:eastAsiaTheme="minorHAnsi" w:hAnsi="Calibri"/>
                <w:sz w:val="22"/>
              </w:rPr>
            </w:pPr>
          </w:p>
        </w:tc>
      </w:tr>
    </w:tbl>
    <w:p w14:paraId="459C7E29" w14:textId="77777777" w:rsidR="001C15BC" w:rsidRDefault="001C15BC" w:rsidP="001C15BC">
      <w:pPr>
        <w:sectPr w:rsidR="001C15BC" w:rsidSect="002B5DDD">
          <w:foot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574" w:name="_Toc415143950"/>
      <w:bookmarkStart w:id="575" w:name="_Toc415144149"/>
      <w:bookmarkStart w:id="576" w:name="_Toc415143951"/>
      <w:bookmarkStart w:id="577" w:name="_Toc415144150"/>
      <w:bookmarkStart w:id="578" w:name="_Toc415143952"/>
      <w:bookmarkStart w:id="579" w:name="_Toc415144151"/>
      <w:bookmarkStart w:id="580" w:name="_Toc415143953"/>
      <w:bookmarkEnd w:id="574"/>
      <w:bookmarkEnd w:id="575"/>
      <w:bookmarkEnd w:id="576"/>
      <w:bookmarkEnd w:id="577"/>
      <w:bookmarkEnd w:id="578"/>
      <w:bookmarkEnd w:id="579"/>
      <w:bookmarkEnd w:id="580"/>
    </w:p>
    <w:p w14:paraId="4C4793ED" w14:textId="2DCF38B2" w:rsidR="001C15BC" w:rsidRDefault="001C15BC" w:rsidP="001C15BC">
      <w:pPr>
        <w:pStyle w:val="20"/>
        <w:keepLines w:val="0"/>
        <w:spacing w:before="0"/>
        <w:rPr>
          <w:rFonts w:ascii="Arial" w:eastAsia="Calibri" w:hAnsi="Arial" w:cs="Arial"/>
          <w:iCs/>
          <w:color w:val="auto"/>
          <w:sz w:val="24"/>
          <w:szCs w:val="28"/>
        </w:rPr>
      </w:pPr>
      <w:bookmarkStart w:id="581" w:name="_ПРИЛОЖЕНИЕ_2._ФОРМА"/>
      <w:bookmarkStart w:id="582" w:name="_Toc23170258"/>
      <w:bookmarkStart w:id="583" w:name="_Toc23518465"/>
      <w:bookmarkStart w:id="584" w:name="_Toc28598965"/>
      <w:bookmarkStart w:id="585" w:name="_Toc30432775"/>
      <w:bookmarkStart w:id="586" w:name="_Toc31640071"/>
      <w:bookmarkStart w:id="587" w:name="_Toc31703668"/>
      <w:bookmarkStart w:id="588" w:name="_Toc33544440"/>
      <w:bookmarkStart w:id="589" w:name="_Toc33604457"/>
      <w:bookmarkStart w:id="590" w:name="_Toc41482101"/>
      <w:bookmarkStart w:id="591" w:name="_Toc45123436"/>
      <w:bookmarkEnd w:id="581"/>
      <w:r w:rsidRPr="00DD7C3C">
        <w:rPr>
          <w:rFonts w:ascii="Arial" w:eastAsia="Calibri" w:hAnsi="Arial" w:cs="Arial"/>
          <w:iCs/>
          <w:color w:val="auto"/>
          <w:sz w:val="24"/>
          <w:szCs w:val="28"/>
        </w:rPr>
        <w:lastRenderedPageBreak/>
        <w:t xml:space="preserve">ПРИЛОЖЕНИЕ </w:t>
      </w:r>
      <w:r w:rsidR="0055060B">
        <w:rPr>
          <w:rFonts w:ascii="Arial" w:eastAsia="Calibri" w:hAnsi="Arial" w:cs="Arial"/>
          <w:iCs/>
          <w:color w:val="auto"/>
          <w:sz w:val="24"/>
          <w:szCs w:val="28"/>
        </w:rPr>
        <w:t>2</w:t>
      </w:r>
      <w:r w:rsidRPr="00DD7C3C">
        <w:rPr>
          <w:rFonts w:ascii="Arial" w:eastAsia="Calibri" w:hAnsi="Arial" w:cs="Arial"/>
          <w:iCs/>
          <w:color w:val="auto"/>
          <w:sz w:val="24"/>
          <w:szCs w:val="28"/>
        </w:rPr>
        <w:t xml:space="preserve">. ФОРМА </w:t>
      </w:r>
      <w:r>
        <w:rPr>
          <w:rFonts w:ascii="Arial" w:eastAsia="Calibri" w:hAnsi="Arial" w:cs="Arial"/>
          <w:iCs/>
          <w:color w:val="auto"/>
          <w:sz w:val="24"/>
          <w:szCs w:val="28"/>
        </w:rPr>
        <w:t xml:space="preserve">ЗАПРОСА НА СОЗДАНИЕ </w:t>
      </w:r>
      <w:r w:rsidRPr="001C15BC">
        <w:rPr>
          <w:rFonts w:ascii="Arial" w:eastAsia="Calibri" w:hAnsi="Arial" w:cs="Arial"/>
          <w:iCs/>
          <w:color w:val="auto"/>
          <w:sz w:val="24"/>
          <w:szCs w:val="28"/>
        </w:rPr>
        <w:t>ФУНКЦИОНАЛЬНО-ТЕХНИЧЕСКОГО ПРОФИЛЯ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14:paraId="01DA72D3" w14:textId="77777777" w:rsidR="001C15BC" w:rsidRDefault="001C15BC" w:rsidP="001C15BC"/>
    <w:p w14:paraId="3473C08D" w14:textId="77777777" w:rsidR="001C15BC" w:rsidRPr="00B03352" w:rsidRDefault="001C15BC" w:rsidP="001C15BC"/>
    <w:p w14:paraId="6EBD9C7E" w14:textId="77777777" w:rsidR="001C15BC" w:rsidRPr="006D2EEC" w:rsidRDefault="001C15BC" w:rsidP="001C15BC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D2EEC">
        <w:rPr>
          <w:rFonts w:ascii="Arial" w:eastAsia="Times New Roman" w:hAnsi="Arial" w:cs="Arial"/>
          <w:b/>
          <w:sz w:val="20"/>
          <w:szCs w:val="20"/>
          <w:lang w:eastAsia="ru-RU"/>
        </w:rPr>
        <w:t>Таблица 1</w:t>
      </w:r>
    </w:p>
    <w:p w14:paraId="7B298D5F" w14:textId="77777777" w:rsidR="001C15BC" w:rsidRPr="006D2EEC" w:rsidRDefault="001C15BC" w:rsidP="001C15BC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D2EEC">
        <w:rPr>
          <w:rFonts w:ascii="Arial" w:eastAsia="Times New Roman" w:hAnsi="Arial" w:cs="Arial"/>
          <w:b/>
          <w:sz w:val="20"/>
          <w:szCs w:val="20"/>
          <w:lang w:eastAsia="ru-RU"/>
        </w:rPr>
        <w:t>Форма запроса на создание Функционально-технического профиля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0"/>
        <w:gridCol w:w="6446"/>
        <w:gridCol w:w="1588"/>
      </w:tblGrid>
      <w:tr w:rsidR="00803A7E" w:rsidRPr="000D5A4C" w14:paraId="4E2CCCF1" w14:textId="77777777" w:rsidTr="006E16FB">
        <w:trPr>
          <w:tblHeader/>
        </w:trPr>
        <w:tc>
          <w:tcPr>
            <w:tcW w:w="9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421829B" w14:textId="77777777" w:rsidR="001C15BC" w:rsidRPr="000D5A4C" w:rsidRDefault="001C15BC" w:rsidP="006E16FB">
            <w:pPr>
              <w:pStyle w:val="S12"/>
              <w:spacing w:before="40" w:after="40"/>
            </w:pPr>
            <w:r w:rsidRPr="000D5A4C">
              <w:rPr>
                <w:caps w:val="0"/>
              </w:rPr>
              <w:t>НАИМЕНОВАНИЕ ФУНКЦИОНАЛЬНО-ТЕХНИЧЕСКОГО ПРОФИЛЯ</w:t>
            </w:r>
          </w:p>
        </w:tc>
        <w:tc>
          <w:tcPr>
            <w:tcW w:w="3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9C28FC" w14:textId="7E2CCBF6" w:rsidR="001C15BC" w:rsidRPr="000D5A4C" w:rsidRDefault="001C15BC" w:rsidP="006E16FB">
            <w:pPr>
              <w:pStyle w:val="S12"/>
              <w:spacing w:before="40" w:after="40"/>
            </w:pPr>
            <w:r w:rsidRPr="000D5A4C">
              <w:rPr>
                <w:caps w:val="0"/>
              </w:rPr>
              <w:t>НАИМЕНОВАНИЕ ОРГАНИЗАЦИОННО-ТЕХНИЧЕСКОГО ПРОФИЛЯ</w:t>
            </w:r>
            <w:r w:rsidR="00B921B1">
              <w:rPr>
                <w:caps w:val="0"/>
              </w:rPr>
              <w:t xml:space="preserve"> ПОЛЬЗОВАТЕЛЯ</w:t>
            </w:r>
          </w:p>
        </w:tc>
        <w:tc>
          <w:tcPr>
            <w:tcW w:w="8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DD199F" w14:textId="77777777" w:rsidR="001C15BC" w:rsidRPr="000D5A4C" w:rsidRDefault="001C15BC" w:rsidP="006E16FB">
            <w:pPr>
              <w:pStyle w:val="S12"/>
              <w:spacing w:before="40" w:after="40"/>
            </w:pPr>
            <w:r w:rsidRPr="000D5A4C">
              <w:rPr>
                <w:caps w:val="0"/>
              </w:rPr>
              <w:t>ОБОСНОВАНИЕ</w:t>
            </w:r>
          </w:p>
        </w:tc>
      </w:tr>
      <w:tr w:rsidR="00803A7E" w:rsidRPr="000D5A4C" w14:paraId="31AFFA28" w14:textId="77777777" w:rsidTr="00410CB1">
        <w:trPr>
          <w:tblHeader/>
        </w:trPr>
        <w:tc>
          <w:tcPr>
            <w:tcW w:w="9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1BA932" w14:textId="471CA127" w:rsidR="00AB7873" w:rsidRPr="000D5A4C" w:rsidRDefault="00AB7873" w:rsidP="005C1DA7">
            <w:pPr>
              <w:pStyle w:val="S12"/>
              <w:widowControl/>
              <w:rPr>
                <w:caps w:val="0"/>
              </w:rPr>
            </w:pPr>
            <w:r>
              <w:rPr>
                <w:caps w:val="0"/>
              </w:rPr>
              <w:t>1</w:t>
            </w:r>
          </w:p>
        </w:tc>
        <w:tc>
          <w:tcPr>
            <w:tcW w:w="3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36B5CF" w14:textId="305F4018" w:rsidR="00AB7873" w:rsidRPr="000D5A4C" w:rsidRDefault="00AB7873" w:rsidP="005C1DA7">
            <w:pPr>
              <w:pStyle w:val="S12"/>
              <w:widowControl/>
              <w:rPr>
                <w:caps w:val="0"/>
              </w:rPr>
            </w:pPr>
            <w:r>
              <w:rPr>
                <w:caps w:val="0"/>
              </w:rPr>
              <w:t>2</w:t>
            </w:r>
          </w:p>
        </w:tc>
        <w:tc>
          <w:tcPr>
            <w:tcW w:w="8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E9AD73" w14:textId="512A93E9" w:rsidR="00AB7873" w:rsidRPr="000D5A4C" w:rsidRDefault="00AB7873" w:rsidP="005C1DA7">
            <w:pPr>
              <w:pStyle w:val="S12"/>
              <w:widowControl/>
              <w:rPr>
                <w:caps w:val="0"/>
              </w:rPr>
            </w:pPr>
            <w:r>
              <w:rPr>
                <w:caps w:val="0"/>
              </w:rPr>
              <w:t>3</w:t>
            </w:r>
          </w:p>
        </w:tc>
      </w:tr>
      <w:tr w:rsidR="002B361D" w:rsidRPr="00055297" w14:paraId="4C0102D7" w14:textId="77777777" w:rsidTr="00A5209E">
        <w:tc>
          <w:tcPr>
            <w:tcW w:w="923" w:type="pct"/>
            <w:vMerge w:val="restart"/>
            <w:tcBorders>
              <w:top w:val="single" w:sz="12" w:space="0" w:color="auto"/>
            </w:tcBorders>
          </w:tcPr>
          <w:p w14:paraId="018146AB" w14:textId="77777777" w:rsidR="002B361D" w:rsidRPr="000D5A4C" w:rsidRDefault="002B361D" w:rsidP="00A41909">
            <w:pPr>
              <w:jc w:val="center"/>
              <w:rPr>
                <w:rFonts w:eastAsiaTheme="minorHAnsi"/>
                <w:i/>
                <w:szCs w:val="24"/>
              </w:rPr>
            </w:pPr>
            <w:r w:rsidRPr="000D5A4C">
              <w:rPr>
                <w:rFonts w:eastAsiaTheme="minorHAnsi"/>
                <w:i/>
                <w:sz w:val="20"/>
                <w:szCs w:val="14"/>
              </w:rPr>
              <w:t>&lt;</w:t>
            </w:r>
            <w:r>
              <w:rPr>
                <w:rFonts w:eastAsiaTheme="minorHAnsi"/>
                <w:i/>
                <w:sz w:val="20"/>
                <w:szCs w:val="14"/>
              </w:rPr>
              <w:t>У</w:t>
            </w:r>
            <w:r w:rsidRPr="000D5A4C">
              <w:rPr>
                <w:rFonts w:eastAsiaTheme="minorHAnsi"/>
                <w:i/>
                <w:sz w:val="20"/>
                <w:szCs w:val="14"/>
              </w:rPr>
              <w:t>казывается наименование функционального направления пользователя&gt;</w:t>
            </w:r>
          </w:p>
        </w:tc>
        <w:tc>
          <w:tcPr>
            <w:tcW w:w="3271" w:type="pct"/>
            <w:tcBorders>
              <w:top w:val="single" w:sz="12" w:space="0" w:color="auto"/>
            </w:tcBorders>
          </w:tcPr>
          <w:p w14:paraId="5780BE99" w14:textId="6A634A78" w:rsidR="002B361D" w:rsidRPr="006D2EEC" w:rsidRDefault="002B361D" w:rsidP="00B921B1">
            <w:pPr>
              <w:jc w:val="center"/>
              <w:rPr>
                <w:rFonts w:eastAsiaTheme="minorHAnsi"/>
                <w:i/>
                <w:sz w:val="20"/>
                <w:szCs w:val="14"/>
              </w:rPr>
            </w:pPr>
            <w:r>
              <w:rPr>
                <w:rFonts w:eastAsiaTheme="minorHAnsi"/>
                <w:i/>
                <w:sz w:val="20"/>
                <w:szCs w:val="14"/>
              </w:rPr>
              <w:t>&lt;У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 xml:space="preserve">казывается наименование </w:t>
            </w:r>
            <w:r>
              <w:rPr>
                <w:rFonts w:eastAsiaTheme="minorHAnsi"/>
                <w:i/>
                <w:sz w:val="20"/>
                <w:szCs w:val="14"/>
              </w:rPr>
              <w:t>ОТП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>, для которого выполняется функциональное расширение&gt;</w:t>
            </w:r>
          </w:p>
        </w:tc>
        <w:tc>
          <w:tcPr>
            <w:tcW w:w="806" w:type="pct"/>
            <w:tcBorders>
              <w:top w:val="single" w:sz="12" w:space="0" w:color="auto"/>
            </w:tcBorders>
          </w:tcPr>
          <w:p w14:paraId="011CE16F" w14:textId="5622F2E9" w:rsidR="002B361D" w:rsidRPr="006D2EEC" w:rsidRDefault="002B361D" w:rsidP="00F2041D">
            <w:pPr>
              <w:jc w:val="center"/>
              <w:rPr>
                <w:rFonts w:eastAsiaTheme="minorHAnsi"/>
                <w:i/>
                <w:sz w:val="20"/>
                <w:szCs w:val="14"/>
              </w:rPr>
            </w:pPr>
            <w:r w:rsidRPr="006D2EEC">
              <w:rPr>
                <w:rFonts w:eastAsiaTheme="minorHAnsi"/>
                <w:i/>
                <w:sz w:val="20"/>
                <w:szCs w:val="14"/>
              </w:rPr>
              <w:t xml:space="preserve">&lt;Указывается краткое </w:t>
            </w:r>
            <w:r>
              <w:rPr>
                <w:rFonts w:eastAsiaTheme="minorHAnsi"/>
                <w:i/>
                <w:sz w:val="20"/>
                <w:szCs w:val="14"/>
              </w:rPr>
              <w:t>обоснование для запрашиваемой категории ИТ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>-актива&gt;</w:t>
            </w:r>
          </w:p>
        </w:tc>
      </w:tr>
      <w:tr w:rsidR="002B361D" w:rsidRPr="00055297" w14:paraId="78273ABC" w14:textId="77777777" w:rsidTr="00A5209E">
        <w:tc>
          <w:tcPr>
            <w:tcW w:w="923" w:type="pct"/>
            <w:vMerge/>
          </w:tcPr>
          <w:p w14:paraId="5DD6CFB1" w14:textId="77777777" w:rsidR="002B361D" w:rsidRPr="007636AD" w:rsidRDefault="002B361D" w:rsidP="00A41909">
            <w:pPr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3271" w:type="pct"/>
          </w:tcPr>
          <w:p w14:paraId="14EA9996" w14:textId="77777777" w:rsidR="002B361D" w:rsidRPr="007636AD" w:rsidRDefault="002B361D" w:rsidP="00A41909">
            <w:pPr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806" w:type="pct"/>
          </w:tcPr>
          <w:p w14:paraId="0712D2A2" w14:textId="77777777" w:rsidR="002B361D" w:rsidRPr="007636AD" w:rsidRDefault="002B361D" w:rsidP="00A41909">
            <w:pPr>
              <w:jc w:val="center"/>
              <w:rPr>
                <w:rFonts w:eastAsiaTheme="minorHAnsi"/>
                <w:szCs w:val="24"/>
              </w:rPr>
            </w:pPr>
          </w:p>
        </w:tc>
      </w:tr>
      <w:tr w:rsidR="002B361D" w:rsidRPr="00055297" w14:paraId="48F5340B" w14:textId="77777777" w:rsidTr="00A5209E">
        <w:tc>
          <w:tcPr>
            <w:tcW w:w="923" w:type="pct"/>
            <w:vMerge/>
          </w:tcPr>
          <w:p w14:paraId="14052CBF" w14:textId="77777777" w:rsidR="002B361D" w:rsidRPr="007636AD" w:rsidRDefault="002B361D" w:rsidP="00A41909">
            <w:pPr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3271" w:type="pct"/>
          </w:tcPr>
          <w:p w14:paraId="259244D3" w14:textId="77777777" w:rsidR="002B361D" w:rsidRPr="007636AD" w:rsidRDefault="002B361D" w:rsidP="00A41909">
            <w:pPr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806" w:type="pct"/>
          </w:tcPr>
          <w:p w14:paraId="77671749" w14:textId="77777777" w:rsidR="002B361D" w:rsidRPr="007636AD" w:rsidRDefault="002B361D" w:rsidP="00A41909">
            <w:pPr>
              <w:jc w:val="center"/>
              <w:rPr>
                <w:rFonts w:eastAsiaTheme="minorHAnsi"/>
                <w:szCs w:val="24"/>
              </w:rPr>
            </w:pPr>
          </w:p>
        </w:tc>
      </w:tr>
    </w:tbl>
    <w:p w14:paraId="6910A535" w14:textId="77777777" w:rsidR="001C15BC" w:rsidRPr="001C15BC" w:rsidRDefault="001C15BC" w:rsidP="001C15BC"/>
    <w:p w14:paraId="39540A00" w14:textId="77777777" w:rsidR="001C15BC" w:rsidRPr="006D2EEC" w:rsidRDefault="001C15BC" w:rsidP="001C15BC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D2EEC">
        <w:rPr>
          <w:rFonts w:ascii="Arial" w:eastAsia="Times New Roman" w:hAnsi="Arial" w:cs="Arial"/>
          <w:b/>
          <w:sz w:val="20"/>
          <w:szCs w:val="20"/>
          <w:lang w:eastAsia="ru-RU"/>
        </w:rPr>
        <w:t>Таблица 2</w:t>
      </w:r>
    </w:p>
    <w:p w14:paraId="5B114661" w14:textId="5981C78D" w:rsidR="005C1DA7" w:rsidRDefault="001C15BC" w:rsidP="005C1DA7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D2EEC">
        <w:rPr>
          <w:rFonts w:ascii="Arial" w:eastAsia="Times New Roman" w:hAnsi="Arial" w:cs="Arial"/>
          <w:b/>
          <w:sz w:val="20"/>
          <w:szCs w:val="20"/>
          <w:lang w:eastAsia="ru-RU"/>
        </w:rPr>
        <w:t>Форма перечня ИТ-активов, запрашиваемых</w:t>
      </w:r>
    </w:p>
    <w:p w14:paraId="68106236" w14:textId="5A64D61D" w:rsidR="001C15BC" w:rsidRDefault="001C15BC" w:rsidP="001C15BC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D2EEC">
        <w:rPr>
          <w:rFonts w:ascii="Arial" w:eastAsia="Times New Roman" w:hAnsi="Arial" w:cs="Arial"/>
          <w:b/>
          <w:sz w:val="20"/>
          <w:szCs w:val="20"/>
          <w:lang w:eastAsia="ru-RU"/>
        </w:rPr>
        <w:t>для создаваемого Функционально-технического профиля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19"/>
        <w:gridCol w:w="6502"/>
        <w:gridCol w:w="1533"/>
      </w:tblGrid>
      <w:tr w:rsidR="00803A7E" w:rsidRPr="006D2EEC" w14:paraId="3A339277" w14:textId="77777777" w:rsidTr="00410CB1">
        <w:trPr>
          <w:trHeight w:val="365"/>
          <w:tblHeader/>
        </w:trPr>
        <w:tc>
          <w:tcPr>
            <w:tcW w:w="9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44C54A9" w14:textId="77777777" w:rsidR="00EE7B8B" w:rsidRPr="006D2EEC" w:rsidRDefault="00EE7B8B" w:rsidP="006E16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2EEC">
              <w:rPr>
                <w:rFonts w:ascii="Arial" w:hAnsi="Arial" w:cs="Arial"/>
                <w:b/>
                <w:sz w:val="16"/>
                <w:szCs w:val="16"/>
              </w:rPr>
              <w:t>НАИМЕНОВАНИЕ ФУНКЦИОНАЛЬНО-ТЕХНИЧЕСКОГО ПРОФИЛЯ</w:t>
            </w:r>
          </w:p>
        </w:tc>
        <w:tc>
          <w:tcPr>
            <w:tcW w:w="3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F58A95E" w14:textId="77777777" w:rsidR="00EE7B8B" w:rsidRPr="006D2EEC" w:rsidRDefault="00EE7B8B" w:rsidP="006E16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2EE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ИТ-АКТИВА</w:t>
            </w:r>
            <w:r w:rsidRPr="0055060B">
              <w:rPr>
                <w:rStyle w:val="af2"/>
                <w:rFonts w:eastAsia="Times New Roman"/>
                <w:bCs/>
                <w:sz w:val="20"/>
                <w:szCs w:val="16"/>
                <w:lang w:eastAsia="ru-RU"/>
              </w:rPr>
              <w:footnoteReference w:id="4"/>
            </w:r>
          </w:p>
        </w:tc>
        <w:tc>
          <w:tcPr>
            <w:tcW w:w="7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7664A0C" w14:textId="77777777" w:rsidR="00EE7B8B" w:rsidRPr="006D2EEC" w:rsidRDefault="00EE7B8B" w:rsidP="006E16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</w:t>
            </w:r>
            <w:r w:rsidRPr="006D2EE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</w:t>
            </w:r>
          </w:p>
        </w:tc>
      </w:tr>
      <w:tr w:rsidR="00803A7E" w:rsidRPr="006D2EEC" w14:paraId="754BFEC9" w14:textId="77777777" w:rsidTr="00410CB1">
        <w:trPr>
          <w:trHeight w:val="136"/>
          <w:tblHeader/>
        </w:trPr>
        <w:tc>
          <w:tcPr>
            <w:tcW w:w="9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C6F8899" w14:textId="7F7A6C69" w:rsidR="00AB7873" w:rsidRPr="006D2EEC" w:rsidRDefault="00AB7873" w:rsidP="005C1DA7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D84287" w14:textId="169E010B" w:rsidR="00AB7873" w:rsidRPr="006D2EEC" w:rsidRDefault="00AB7873" w:rsidP="005C1DA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7D12ED" w14:textId="469AB114" w:rsidR="00AB7873" w:rsidRDefault="00AB7873" w:rsidP="005C1DA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2B361D" w:rsidRPr="006D2EEC" w14:paraId="542646E3" w14:textId="77777777" w:rsidTr="00A5209E">
        <w:trPr>
          <w:trHeight w:val="340"/>
        </w:trPr>
        <w:tc>
          <w:tcPr>
            <w:tcW w:w="923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786AC7B" w14:textId="77777777" w:rsidR="002B361D" w:rsidRPr="006D2EEC" w:rsidRDefault="002B361D" w:rsidP="00B10CE9">
            <w:pPr>
              <w:jc w:val="center"/>
            </w:pPr>
            <w:r w:rsidRPr="000D5A4C">
              <w:rPr>
                <w:rFonts w:eastAsiaTheme="minorHAnsi"/>
                <w:i/>
                <w:sz w:val="20"/>
                <w:szCs w:val="14"/>
              </w:rPr>
              <w:t>&lt;</w:t>
            </w:r>
            <w:r>
              <w:rPr>
                <w:rFonts w:eastAsiaTheme="minorHAnsi"/>
                <w:i/>
                <w:sz w:val="20"/>
                <w:szCs w:val="14"/>
              </w:rPr>
              <w:t>У</w:t>
            </w:r>
            <w:r w:rsidRPr="000D5A4C">
              <w:rPr>
                <w:rFonts w:eastAsiaTheme="minorHAnsi"/>
                <w:i/>
                <w:sz w:val="20"/>
                <w:szCs w:val="14"/>
              </w:rPr>
              <w:t>казывается наименование функционального направления пользователя&gt;</w:t>
            </w:r>
          </w:p>
        </w:tc>
        <w:tc>
          <w:tcPr>
            <w:tcW w:w="3299" w:type="pct"/>
            <w:tcBorders>
              <w:top w:val="single" w:sz="12" w:space="0" w:color="auto"/>
              <w:left w:val="single" w:sz="12" w:space="0" w:color="auto"/>
            </w:tcBorders>
          </w:tcPr>
          <w:p w14:paraId="3493CEF0" w14:textId="4A4C9611" w:rsidR="002B361D" w:rsidRPr="006D2EEC" w:rsidRDefault="002B361D" w:rsidP="00147030">
            <w:pPr>
              <w:rPr>
                <w:rFonts w:eastAsiaTheme="minorHAnsi"/>
                <w:i/>
                <w:sz w:val="20"/>
                <w:szCs w:val="14"/>
              </w:rPr>
            </w:pPr>
            <w:r w:rsidRPr="006D2EEC">
              <w:rPr>
                <w:rFonts w:eastAsiaTheme="minorHAnsi"/>
                <w:i/>
                <w:sz w:val="20"/>
                <w:szCs w:val="14"/>
              </w:rPr>
              <w:t>&lt;</w:t>
            </w:r>
            <w:r>
              <w:rPr>
                <w:rFonts w:eastAsiaTheme="minorHAnsi"/>
                <w:i/>
                <w:sz w:val="20"/>
                <w:szCs w:val="14"/>
              </w:rPr>
              <w:t>У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 xml:space="preserve">казывается перечень </w:t>
            </w:r>
            <w:r>
              <w:rPr>
                <w:rFonts w:eastAsiaTheme="minorHAnsi"/>
                <w:i/>
                <w:sz w:val="20"/>
                <w:szCs w:val="14"/>
              </w:rPr>
              <w:t>категорий ИТ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 xml:space="preserve">-активов, запрашиваемых по </w:t>
            </w:r>
            <w:r>
              <w:rPr>
                <w:rFonts w:eastAsiaTheme="minorHAnsi"/>
                <w:i/>
                <w:sz w:val="20"/>
                <w:szCs w:val="14"/>
              </w:rPr>
              <w:t>ФТП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>&gt;</w:t>
            </w:r>
          </w:p>
        </w:tc>
        <w:tc>
          <w:tcPr>
            <w:tcW w:w="778" w:type="pct"/>
            <w:tcBorders>
              <w:top w:val="single" w:sz="12" w:space="0" w:color="auto"/>
            </w:tcBorders>
          </w:tcPr>
          <w:p w14:paraId="2576A861" w14:textId="77777777" w:rsidR="002B361D" w:rsidRPr="006D2EEC" w:rsidRDefault="002B361D" w:rsidP="00B10CE9">
            <w:pPr>
              <w:rPr>
                <w:rFonts w:eastAsiaTheme="minorHAnsi"/>
                <w:i/>
                <w:sz w:val="20"/>
                <w:szCs w:val="14"/>
              </w:rPr>
            </w:pPr>
            <w:r>
              <w:rPr>
                <w:rFonts w:eastAsiaTheme="minorHAnsi"/>
                <w:i/>
                <w:sz w:val="20"/>
                <w:szCs w:val="14"/>
                <w:lang w:val="en-US"/>
              </w:rPr>
              <w:t>&lt;</w:t>
            </w:r>
            <w:r>
              <w:rPr>
                <w:rFonts w:eastAsiaTheme="minorHAnsi"/>
                <w:i/>
                <w:sz w:val="20"/>
                <w:szCs w:val="14"/>
              </w:rPr>
              <w:t>У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>казывается необходимое кол</w:t>
            </w:r>
            <w:r>
              <w:rPr>
                <w:rFonts w:eastAsiaTheme="minorHAnsi"/>
                <w:i/>
                <w:sz w:val="20"/>
                <w:szCs w:val="14"/>
              </w:rPr>
              <w:t>ичест</w:t>
            </w:r>
            <w:r w:rsidRPr="006D2EEC">
              <w:rPr>
                <w:rFonts w:eastAsiaTheme="minorHAnsi"/>
                <w:i/>
                <w:sz w:val="20"/>
                <w:szCs w:val="14"/>
              </w:rPr>
              <w:t>во</w:t>
            </w:r>
            <w:r>
              <w:rPr>
                <w:rFonts w:eastAsiaTheme="minorHAnsi"/>
                <w:i/>
                <w:sz w:val="20"/>
                <w:szCs w:val="14"/>
                <w:lang w:val="en-US"/>
              </w:rPr>
              <w:t>&gt;</w:t>
            </w:r>
          </w:p>
        </w:tc>
      </w:tr>
      <w:tr w:rsidR="002B361D" w:rsidRPr="00D92575" w14:paraId="13D06EE1" w14:textId="77777777" w:rsidTr="00A5209E">
        <w:trPr>
          <w:trHeight w:val="340"/>
        </w:trPr>
        <w:tc>
          <w:tcPr>
            <w:tcW w:w="923" w:type="pct"/>
            <w:vMerge/>
            <w:tcBorders>
              <w:right w:val="single" w:sz="12" w:space="0" w:color="auto"/>
            </w:tcBorders>
          </w:tcPr>
          <w:p w14:paraId="5B7A4E67" w14:textId="77777777" w:rsidR="002B361D" w:rsidRPr="00D92575" w:rsidRDefault="002B361D" w:rsidP="00B10CE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pct"/>
            <w:tcBorders>
              <w:left w:val="single" w:sz="12" w:space="0" w:color="auto"/>
            </w:tcBorders>
          </w:tcPr>
          <w:p w14:paraId="7E1E9A62" w14:textId="77777777" w:rsidR="002B361D" w:rsidRPr="00D92575" w:rsidRDefault="002B361D" w:rsidP="00B10CE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</w:tcPr>
          <w:p w14:paraId="7715A10D" w14:textId="77777777" w:rsidR="002B361D" w:rsidRPr="00D92575" w:rsidRDefault="002B361D" w:rsidP="00B10CE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B361D" w:rsidRPr="00D92575" w14:paraId="7D289338" w14:textId="77777777" w:rsidTr="00A5209E">
        <w:trPr>
          <w:trHeight w:val="340"/>
        </w:trPr>
        <w:tc>
          <w:tcPr>
            <w:tcW w:w="923" w:type="pct"/>
            <w:vMerge/>
            <w:tcBorders>
              <w:right w:val="single" w:sz="12" w:space="0" w:color="auto"/>
            </w:tcBorders>
          </w:tcPr>
          <w:p w14:paraId="3E3A6AA8" w14:textId="77777777" w:rsidR="002B361D" w:rsidRPr="00D92575" w:rsidRDefault="002B361D" w:rsidP="00B10CE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pct"/>
            <w:tcBorders>
              <w:left w:val="single" w:sz="12" w:space="0" w:color="auto"/>
            </w:tcBorders>
          </w:tcPr>
          <w:p w14:paraId="621A7C5B" w14:textId="77777777" w:rsidR="002B361D" w:rsidRPr="00D92575" w:rsidRDefault="002B361D" w:rsidP="00B10CE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</w:tcPr>
          <w:p w14:paraId="2D219A48" w14:textId="77777777" w:rsidR="002B361D" w:rsidRPr="00D92575" w:rsidRDefault="002B361D" w:rsidP="00B10CE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B361D" w:rsidRPr="0004412D" w14:paraId="4337A61F" w14:textId="77777777" w:rsidTr="00410CB1">
        <w:trPr>
          <w:trHeight w:val="222"/>
        </w:trPr>
        <w:tc>
          <w:tcPr>
            <w:tcW w:w="923" w:type="pct"/>
            <w:tcBorders>
              <w:right w:val="single" w:sz="12" w:space="0" w:color="auto"/>
            </w:tcBorders>
            <w:shd w:val="clear" w:color="auto" w:fill="FFD200"/>
          </w:tcPr>
          <w:p w14:paraId="18A4CE19" w14:textId="77777777" w:rsidR="002B361D" w:rsidRDefault="002B361D" w:rsidP="00B10CE9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3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834737" w14:textId="77777777" w:rsidR="002B361D" w:rsidRPr="006E16FB" w:rsidRDefault="002B361D" w:rsidP="006E16FB">
            <w:pPr>
              <w:jc w:val="center"/>
              <w:rPr>
                <w:rFonts w:ascii="Arial" w:hAnsi="Arial"/>
                <w:b/>
                <w:sz w:val="14"/>
              </w:rPr>
            </w:pPr>
            <w:r w:rsidRPr="006E16FB">
              <w:rPr>
                <w:rFonts w:ascii="Arial" w:hAnsi="Arial"/>
                <w:b/>
                <w:caps/>
                <w:sz w:val="14"/>
              </w:rPr>
              <w:t>Наименование ПО</w:t>
            </w:r>
          </w:p>
        </w:tc>
        <w:tc>
          <w:tcPr>
            <w:tcW w:w="7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4FA9F4" w14:textId="77777777" w:rsidR="002B361D" w:rsidRPr="006E16FB" w:rsidRDefault="002B361D" w:rsidP="006E16FB">
            <w:pPr>
              <w:jc w:val="center"/>
              <w:rPr>
                <w:rFonts w:ascii="Arial" w:hAnsi="Arial"/>
                <w:b/>
                <w:sz w:val="14"/>
              </w:rPr>
            </w:pPr>
            <w:r w:rsidRPr="006E16FB">
              <w:rPr>
                <w:rFonts w:ascii="Arial" w:hAnsi="Arial"/>
                <w:b/>
                <w:sz w:val="14"/>
              </w:rPr>
              <w:t>КОЛ-ВО</w:t>
            </w:r>
          </w:p>
        </w:tc>
      </w:tr>
      <w:tr w:rsidR="002B361D" w:rsidRPr="0004412D" w14:paraId="5F6ECB6E" w14:textId="77777777" w:rsidTr="00410CB1">
        <w:trPr>
          <w:trHeight w:val="340"/>
        </w:trPr>
        <w:tc>
          <w:tcPr>
            <w:tcW w:w="923" w:type="pct"/>
            <w:tcBorders>
              <w:right w:val="single" w:sz="12" w:space="0" w:color="auto"/>
            </w:tcBorders>
            <w:shd w:val="clear" w:color="auto" w:fill="FFD200"/>
          </w:tcPr>
          <w:p w14:paraId="48ECBABE" w14:textId="77777777" w:rsidR="002B361D" w:rsidRDefault="002B361D" w:rsidP="00B10CE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9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C4EFCD" w14:textId="200DFA18" w:rsidR="002B361D" w:rsidRPr="00B138B6" w:rsidRDefault="002B361D" w:rsidP="00147030">
            <w:pPr>
              <w:rPr>
                <w:rFonts w:eastAsiaTheme="minorHAnsi"/>
                <w:i/>
                <w:sz w:val="20"/>
                <w:szCs w:val="14"/>
              </w:rPr>
            </w:pPr>
            <w:r w:rsidRPr="00B138B6">
              <w:rPr>
                <w:rFonts w:eastAsiaTheme="minorHAnsi"/>
                <w:i/>
                <w:sz w:val="20"/>
                <w:szCs w:val="14"/>
              </w:rPr>
              <w:t>&lt;</w:t>
            </w:r>
            <w:r>
              <w:rPr>
                <w:rFonts w:eastAsiaTheme="minorHAnsi"/>
                <w:i/>
                <w:sz w:val="20"/>
                <w:szCs w:val="14"/>
              </w:rPr>
              <w:t>У</w:t>
            </w:r>
            <w:r w:rsidRPr="00B138B6">
              <w:rPr>
                <w:rFonts w:eastAsiaTheme="minorHAnsi"/>
                <w:i/>
                <w:sz w:val="20"/>
                <w:szCs w:val="14"/>
              </w:rPr>
              <w:t xml:space="preserve">казывается перечень </w:t>
            </w:r>
            <w:r>
              <w:rPr>
                <w:rFonts w:eastAsiaTheme="minorHAnsi"/>
                <w:i/>
                <w:sz w:val="20"/>
                <w:szCs w:val="14"/>
              </w:rPr>
              <w:t>ПО</w:t>
            </w:r>
            <w:r w:rsidRPr="00B138B6">
              <w:rPr>
                <w:rFonts w:eastAsiaTheme="minorHAnsi"/>
                <w:i/>
                <w:sz w:val="20"/>
                <w:szCs w:val="14"/>
              </w:rPr>
              <w:t xml:space="preserve">, запрашиваемого по </w:t>
            </w:r>
            <w:r>
              <w:rPr>
                <w:rFonts w:eastAsiaTheme="minorHAnsi"/>
                <w:i/>
                <w:sz w:val="20"/>
                <w:szCs w:val="14"/>
              </w:rPr>
              <w:t>ФТП</w:t>
            </w:r>
            <w:r w:rsidRPr="00B138B6">
              <w:rPr>
                <w:rFonts w:eastAsiaTheme="minorHAnsi"/>
                <w:i/>
                <w:sz w:val="20"/>
                <w:szCs w:val="14"/>
              </w:rPr>
              <w:t>&gt;</w:t>
            </w:r>
          </w:p>
        </w:tc>
        <w:tc>
          <w:tcPr>
            <w:tcW w:w="7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307113" w14:textId="77777777" w:rsidR="002B361D" w:rsidRPr="00B138B6" w:rsidRDefault="002B361D" w:rsidP="00B10CE9">
            <w:pPr>
              <w:rPr>
                <w:rFonts w:eastAsiaTheme="minorHAnsi"/>
                <w:i/>
                <w:sz w:val="20"/>
                <w:szCs w:val="14"/>
                <w:lang w:val="en-US"/>
              </w:rPr>
            </w:pPr>
            <w:r>
              <w:rPr>
                <w:rFonts w:eastAsiaTheme="minorHAnsi"/>
                <w:i/>
                <w:sz w:val="20"/>
                <w:szCs w:val="14"/>
                <w:lang w:val="en-US"/>
              </w:rPr>
              <w:t>&lt;</w:t>
            </w:r>
            <w:r>
              <w:rPr>
                <w:rFonts w:eastAsiaTheme="minorHAnsi"/>
                <w:i/>
                <w:sz w:val="20"/>
                <w:szCs w:val="14"/>
              </w:rPr>
              <w:t>Указывается необходимое количест</w:t>
            </w:r>
            <w:r w:rsidRPr="00B138B6">
              <w:rPr>
                <w:rFonts w:eastAsiaTheme="minorHAnsi"/>
                <w:i/>
                <w:sz w:val="20"/>
                <w:szCs w:val="14"/>
              </w:rPr>
              <w:t>во</w:t>
            </w:r>
            <w:r>
              <w:rPr>
                <w:rFonts w:eastAsiaTheme="minorHAnsi"/>
                <w:i/>
                <w:sz w:val="20"/>
                <w:szCs w:val="14"/>
                <w:lang w:val="en-US"/>
              </w:rPr>
              <w:t>&gt;</w:t>
            </w:r>
          </w:p>
        </w:tc>
      </w:tr>
      <w:tr w:rsidR="002B361D" w:rsidRPr="0004412D" w14:paraId="49A78861" w14:textId="77777777" w:rsidTr="00410CB1">
        <w:trPr>
          <w:trHeight w:val="340"/>
        </w:trPr>
        <w:tc>
          <w:tcPr>
            <w:tcW w:w="923" w:type="pct"/>
            <w:tcBorders>
              <w:right w:val="single" w:sz="12" w:space="0" w:color="auto"/>
            </w:tcBorders>
            <w:shd w:val="clear" w:color="auto" w:fill="FFFFFF" w:themeFill="background1"/>
          </w:tcPr>
          <w:p w14:paraId="387F1985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F02E5FE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3E49F2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B361D" w:rsidRPr="0004412D" w14:paraId="6823B360" w14:textId="77777777" w:rsidTr="00410CB1">
        <w:trPr>
          <w:trHeight w:val="340"/>
        </w:trPr>
        <w:tc>
          <w:tcPr>
            <w:tcW w:w="923" w:type="pct"/>
            <w:tcBorders>
              <w:right w:val="single" w:sz="12" w:space="0" w:color="auto"/>
            </w:tcBorders>
            <w:shd w:val="clear" w:color="auto" w:fill="FFFFFF" w:themeFill="background1"/>
          </w:tcPr>
          <w:p w14:paraId="3B27C54F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FC939E4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5BEE9FE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B361D" w:rsidRPr="0004412D" w14:paraId="2627FEF8" w14:textId="77777777" w:rsidTr="00410CB1">
        <w:trPr>
          <w:trHeight w:val="340"/>
        </w:trPr>
        <w:tc>
          <w:tcPr>
            <w:tcW w:w="92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A55E9D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F2B86BA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3DC514E" w14:textId="77777777" w:rsidR="002B361D" w:rsidRPr="0004412D" w:rsidRDefault="002B361D" w:rsidP="00B10CE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700B6BE2" w14:textId="0A0D91BC" w:rsidR="0057206D" w:rsidRPr="001C15BC" w:rsidRDefault="0057206D" w:rsidP="001C15BC"/>
    <w:sectPr w:rsidR="0057206D" w:rsidRPr="001C15BC" w:rsidSect="002B5DDD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1C85C" w14:textId="77777777" w:rsidR="00FA749B" w:rsidRDefault="00FA749B">
      <w:r>
        <w:separator/>
      </w:r>
    </w:p>
  </w:endnote>
  <w:endnote w:type="continuationSeparator" w:id="0">
    <w:p w14:paraId="10BCB48D" w14:textId="77777777" w:rsidR="00FA749B" w:rsidRDefault="00FA749B">
      <w:r>
        <w:continuationSeparator/>
      </w:r>
    </w:p>
  </w:endnote>
  <w:endnote w:type="continuationNotice" w:id="1">
    <w:p w14:paraId="3DE2B218" w14:textId="77777777" w:rsidR="00FA749B" w:rsidRDefault="00FA7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Times New Roman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5A7C6" w14:textId="77777777" w:rsidR="00BF51AD" w:rsidRDefault="00BF51AD" w:rsidP="007372B2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</w:t>
    </w:r>
    <w:r w:rsidRPr="004A6F8C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ОАО «НК «Роснефть».</w:t>
    </w:r>
  </w:p>
  <w:p w14:paraId="2E020A1B" w14:textId="77777777" w:rsidR="00BF51AD" w:rsidRDefault="00BF51AD" w:rsidP="007372B2">
    <w:pPr>
      <w:rPr>
        <w:rFonts w:ascii="Arial" w:hAnsi="Arial" w:cs="Arial"/>
        <w:sz w:val="16"/>
        <w:szCs w:val="16"/>
      </w:rPr>
    </w:pPr>
  </w:p>
  <w:p w14:paraId="1F4A89FA" w14:textId="7C195EDE" w:rsidR="00BF51AD" w:rsidRPr="00833386" w:rsidRDefault="00BF51AD" w:rsidP="00776788">
    <w:pPr>
      <w:pStyle w:val="a5"/>
      <w:tabs>
        <w:tab w:val="clear" w:pos="9355"/>
        <w:tab w:val="left" w:pos="2254"/>
        <w:tab w:val="right" w:pos="9180"/>
        <w:tab w:val="left" w:pos="9899"/>
        <w:tab w:val="right" w:pos="10093"/>
      </w:tabs>
      <w:ind w:firstLine="180"/>
      <w:jc w:val="left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© ® ОАО «НК «Роснефть», 20</w:t>
    </w:r>
    <w:r>
      <w:rPr>
        <w:rFonts w:ascii="Arial" w:hAnsi="Arial" w:cs="Arial"/>
        <w:sz w:val="16"/>
        <w:szCs w:val="16"/>
        <w:lang w:val="en-US"/>
      </w:rPr>
      <w:t>1</w:t>
    </w:r>
    <w:r>
      <w:rPr>
        <w:rFonts w:ascii="Arial" w:hAnsi="Arial" w:cs="Arial"/>
        <w:sz w:val="16"/>
        <w:szCs w:val="16"/>
      </w:rPr>
      <w:t>6</w:t>
    </w:r>
  </w:p>
  <w:p w14:paraId="099BEFF9" w14:textId="699D2B4C" w:rsidR="00BF51AD" w:rsidRPr="0005723F" w:rsidRDefault="00BF51AD" w:rsidP="007372B2">
    <w:pPr>
      <w:pStyle w:val="a5"/>
    </w:pPr>
    <w:r>
      <w:rPr>
        <w:noProof/>
        <w:szCs w:val="24"/>
        <w:lang w:eastAsia="ru-RU"/>
      </w:rPr>
      <mc:AlternateContent>
        <mc:Choice Requires="wps">
          <w:drawing>
            <wp:anchor distT="4294967291" distB="4294967291" distL="114300" distR="114300" simplePos="0" relativeHeight="251661312" behindDoc="0" locked="0" layoutInCell="1" allowOverlap="1" wp14:anchorId="2DADE26F" wp14:editId="52206BBA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22" name="Прямая со стрелкой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3417D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3" o:spid="_x0000_s1026" type="#_x0000_t32" style="position:absolute;margin-left:0;margin-top:30.75pt;width:192.75pt;height:0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" strokecolor="#fdd208" strokeweight="1.3pt"/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F2D09" wp14:editId="40D1A55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3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1E614" w14:textId="64FD179E" w:rsidR="00BF51AD" w:rsidRPr="004511AD" w:rsidRDefault="00BF51AD" w:rsidP="007372B2">
                          <w:pPr>
                            <w:pStyle w:val="Sf1"/>
                          </w:pPr>
                          <w:r>
                            <w:t xml:space="preserve">СТРАНИЦА 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70F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 ИЗ 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470FC">
                            <w:rPr>
                              <w:noProof/>
                            </w:rPr>
                            <w:t>50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F2D09"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35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tcKFaM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14:paraId="7351E614" w14:textId="64FD179E" w:rsidR="00BF51AD" w:rsidRPr="004511AD" w:rsidRDefault="00BF51AD" w:rsidP="007372B2">
                    <w:pPr>
                      <w:pStyle w:val="Sf1"/>
                    </w:pPr>
                    <w:r>
                      <w:t xml:space="preserve">СТРАНИЦА 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470FC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 ИЗ 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470FC">
                      <w:rPr>
                        <w:noProof/>
                      </w:rPr>
                      <w:t>50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4294967291" distB="4294967291" distL="114300" distR="114300" simplePos="0" relativeHeight="251651072" behindDoc="0" locked="0" layoutInCell="1" allowOverlap="1" wp14:anchorId="6AACCF78" wp14:editId="45C20F7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1" name="Прямая со стрелкой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3AC24" id="Прямая со стрелкой 23" o:spid="_x0000_s1026" type="#_x0000_t32" style="position:absolute;margin-left:0;margin-top:30.75pt;width:192.75pt;height:0;flip:x;z-index:2516510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" strokecolor="#fdd208" strokeweight="1.3pt"/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2254856" wp14:editId="40D74B6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9C310" w14:textId="51D5F5AF" w:rsidR="00BF51AD" w:rsidRPr="004511AD" w:rsidRDefault="00BF51AD" w:rsidP="007372B2">
                          <w:pPr>
                            <w:pStyle w:val="Sf1"/>
                          </w:pPr>
                          <w:r>
                            <w:t xml:space="preserve">СТРАНИЦА 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70F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 ИЗ 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470FC">
                            <w:rPr>
                              <w:noProof/>
                            </w:rPr>
                            <w:t>50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254856" id="_x0000_s1036" type="#_x0000_t202" style="position:absolute;left:0;text-align:left;margin-left:397.15pt;margin-top:15.55pt;width:79.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JjpC23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13B9C310" w14:textId="51D5F5AF" w:rsidR="00BF51AD" w:rsidRPr="004511AD" w:rsidRDefault="00BF51AD" w:rsidP="007372B2">
                    <w:pPr>
                      <w:pStyle w:val="Sf1"/>
                    </w:pPr>
                    <w:r>
                      <w:t xml:space="preserve">СТРАНИЦА 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470FC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 ИЗ 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470FC">
                      <w:rPr>
                        <w:noProof/>
                      </w:rPr>
                      <w:t>50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4294967291" distB="4294967291" distL="114300" distR="114300" simplePos="0" relativeHeight="251641856" behindDoc="0" locked="0" layoutInCell="1" allowOverlap="1" wp14:anchorId="6AACCF78" wp14:editId="1E7470BB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47" name="Прямая со стрелкой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6B8296" id="Прямая со стрелкой 23" o:spid="_x0000_s1026" type="#_x0000_t32" style="position:absolute;margin-left:0;margin-top:30.75pt;width:192.75pt;height:0;flip:x;z-index:2516418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" strokecolor="#fdd208" strokeweight="1.3pt"/>
          </w:pict>
        </mc:Fallback>
      </mc:AlternateContent>
    </w: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52254856" wp14:editId="741586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6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9DF59" w14:textId="0144833C" w:rsidR="00BF51AD" w:rsidRPr="004511AD" w:rsidRDefault="00BF51AD" w:rsidP="007372B2">
                          <w:pPr>
                            <w:pStyle w:val="Sf1"/>
                          </w:pPr>
                          <w:r>
                            <w:t xml:space="preserve">СТРАНИЦА 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70F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 ИЗ 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470FC">
                            <w:rPr>
                              <w:noProof/>
                            </w:rPr>
                            <w:t>50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254856" id="_x0000_s1037" type="#_x0000_t202" style="position:absolute;left:0;text-align:left;margin-left:397.15pt;margin-top:15.55pt;width:79.5pt;height:26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Aj2nHo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14:paraId="7D59DF59" w14:textId="0144833C" w:rsidR="00BF51AD" w:rsidRPr="004511AD" w:rsidRDefault="00BF51AD" w:rsidP="007372B2">
                    <w:pPr>
                      <w:pStyle w:val="Sf1"/>
                    </w:pPr>
                    <w:r>
                      <w:t xml:space="preserve">СТРАНИЦА 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470FC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 ИЗ 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470FC">
                      <w:rPr>
                        <w:noProof/>
                      </w:rPr>
                      <w:t>50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A8EF3" w14:textId="77777777" w:rsidR="00685554" w:rsidRDefault="00685554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5E233488" w14:textId="10E9F577" w:rsidR="00685554" w:rsidRPr="00685554" w:rsidRDefault="00685554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10E2B" w14:textId="77777777" w:rsidR="00BF51AD" w:rsidRDefault="00BF51AD" w:rsidP="00F1749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58A96475" w14:textId="77777777" w:rsidR="00BF51AD" w:rsidRDefault="00BF51AD" w:rsidP="00F17494">
    <w:pPr>
      <w:rPr>
        <w:rFonts w:ascii="Arial" w:hAnsi="Arial" w:cs="Arial"/>
        <w:sz w:val="16"/>
        <w:szCs w:val="16"/>
      </w:rPr>
    </w:pPr>
  </w:p>
  <w:p w14:paraId="757FB85D" w14:textId="2D7F7082" w:rsidR="00BF51AD" w:rsidRPr="002957C8" w:rsidRDefault="00BF51AD" w:rsidP="00F17494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BF51AD" w:rsidRPr="00347E5A" w14:paraId="2BB7E0AA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3FD0BC26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45CEDB17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46FC7261" w14:textId="77777777" w:rsidTr="00F17494">
      <w:trPr>
        <w:trHeight w:val="74"/>
      </w:trPr>
      <w:tc>
        <w:tcPr>
          <w:tcW w:w="4858" w:type="pct"/>
        </w:tcPr>
        <w:p w14:paraId="4832B565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5C65C326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4FAA27A1" w14:textId="77777777" w:rsid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2EAFAE77" wp14:editId="78CC6106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15E28C" w14:textId="71A61F6E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FAE7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38" type="#_x0000_t202" style="position:absolute;left:0;text-align:left;margin-left:402.75pt;margin-top:7.1pt;width:79.5pt;height:26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" filled="f" stroked="f" strokeweight="1.3pt">
              <v:textbox>
                <w:txbxContent>
                  <w:p w14:paraId="7915E28C" w14:textId="71A61F6E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6D39A561" w14:textId="24DD0F8C" w:rsidR="00BF51AD" w:rsidRP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BF51AD" w:rsidRPr="00347E5A" w14:paraId="4490F24E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1F8DAC90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1921E668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7F301916" w14:textId="77777777" w:rsidTr="00F17494">
      <w:trPr>
        <w:trHeight w:val="74"/>
      </w:trPr>
      <w:tc>
        <w:tcPr>
          <w:tcW w:w="4858" w:type="pct"/>
        </w:tcPr>
        <w:p w14:paraId="07AC81F7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00029C3A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32486FEC" w14:textId="77777777" w:rsid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5E981C44" wp14:editId="53B3154B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1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094436" w14:textId="2F79FB51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81C44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402.75pt;margin-top:7.1pt;width:79.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5z8uQIAAMM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" filled="f" stroked="f" strokeweight="1.3pt">
              <v:textbox>
                <w:txbxContent>
                  <w:p w14:paraId="2F094436" w14:textId="2F79FB51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733F4DC9" w14:textId="31840F37" w:rsidR="00BF51AD" w:rsidRP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BF51AD" w:rsidRPr="00347E5A" w14:paraId="6F444ADC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2BE0571C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587A84C4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0A686585" w14:textId="77777777" w:rsidTr="00F17494">
      <w:trPr>
        <w:trHeight w:val="74"/>
      </w:trPr>
      <w:tc>
        <w:tcPr>
          <w:tcW w:w="4858" w:type="pct"/>
        </w:tcPr>
        <w:p w14:paraId="29F8DD33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4B4AA9FE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268186A0" w14:textId="77777777" w:rsidR="00685554" w:rsidRDefault="00BF51AD" w:rsidP="004B1A20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803C0F3" wp14:editId="7B3EC689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24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2CEF2C" w14:textId="5422D6D8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3C0F3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402.75pt;margin-top:7.1pt;width:79.5pt;height:2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l8ugIAAMQ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" filled="f" stroked="f" strokeweight="1.3pt">
              <v:textbox>
                <w:txbxContent>
                  <w:p w14:paraId="592CEF2C" w14:textId="5422D6D8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620B5689" w14:textId="6A1AF04C" w:rsidR="00BF51AD" w:rsidRPr="00685554" w:rsidRDefault="00BF51AD" w:rsidP="004B1A20">
    <w:pPr>
      <w:pStyle w:val="a5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BF51AD" w:rsidRPr="00347E5A" w14:paraId="162C7E29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2FCE0E07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0EFCE010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4A2BC73A" w14:textId="77777777" w:rsidTr="00F17494">
      <w:trPr>
        <w:trHeight w:val="74"/>
      </w:trPr>
      <w:tc>
        <w:tcPr>
          <w:tcW w:w="4858" w:type="pct"/>
        </w:tcPr>
        <w:p w14:paraId="43F0B526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04624CDF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09D8A109" w14:textId="77777777" w:rsid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DD936F" wp14:editId="37BE09E1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2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236D3" w14:textId="6B7A5712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D936F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0;text-align:left;margin-left:402.75pt;margin-top:7.1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OzCugIAAMQ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" filled="f" stroked="f" strokeweight="1.3pt">
              <v:textbox>
                <w:txbxContent>
                  <w:p w14:paraId="221236D3" w14:textId="6B7A5712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0C86C91A" w14:textId="19F29206" w:rsidR="00BF51AD" w:rsidRP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BF51AD" w:rsidRPr="00347E5A" w14:paraId="12BAFB92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33192FB0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68474F52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782AA8B5" w14:textId="77777777" w:rsidTr="00F17494">
      <w:trPr>
        <w:trHeight w:val="74"/>
      </w:trPr>
      <w:tc>
        <w:tcPr>
          <w:tcW w:w="4858" w:type="pct"/>
        </w:tcPr>
        <w:p w14:paraId="2A51D067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1FB4DA62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1C5B992F" w14:textId="77777777" w:rsid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4FBCEF" wp14:editId="108DD827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2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28249B" w14:textId="4AAB2900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4FBCEF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0;text-align:left;margin-left:402.75pt;margin-top:7.1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Q7ugIAAMQ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" filled="f" stroked="f" strokeweight="1.3pt">
              <v:textbox>
                <w:txbxContent>
                  <w:p w14:paraId="1628249B" w14:textId="4AAB2900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1797100F" w14:textId="29EDA18E" w:rsidR="00BF51AD" w:rsidRP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BF51AD" w:rsidRPr="00347E5A" w14:paraId="68494751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419D1CFC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436DD9CC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1EF8F995" w14:textId="77777777" w:rsidTr="00F17494">
      <w:trPr>
        <w:trHeight w:val="74"/>
      </w:trPr>
      <w:tc>
        <w:tcPr>
          <w:tcW w:w="4858" w:type="pct"/>
        </w:tcPr>
        <w:p w14:paraId="5E41D0F4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1DFA1B60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12240EB4" w14:textId="77777777" w:rsid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FDC105" wp14:editId="2CAA1AB9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29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E97F8" w14:textId="4417432E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DC105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0;text-align:left;margin-left:402.75pt;margin-top:7.1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++duwIAAMQ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" filled="f" stroked="f" strokeweight="1.3pt">
              <v:textbox>
                <w:txbxContent>
                  <w:p w14:paraId="5EEE97F8" w14:textId="4417432E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508B9C73" w14:textId="6A1DBE8D" w:rsidR="00BF51AD" w:rsidRP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574"/>
      <w:gridCol w:w="280"/>
    </w:tblGrid>
    <w:tr w:rsidR="00BF51AD" w:rsidRPr="00347E5A" w14:paraId="04987305" w14:textId="77777777" w:rsidTr="00F17494">
      <w:tc>
        <w:tcPr>
          <w:tcW w:w="4858" w:type="pct"/>
          <w:tcBorders>
            <w:top w:val="single" w:sz="12" w:space="0" w:color="FFD200"/>
          </w:tcBorders>
        </w:tcPr>
        <w:p w14:paraId="147733B5" w14:textId="77777777" w:rsidR="00BF51AD" w:rsidRPr="00D9614A" w:rsidRDefault="00BF51AD" w:rsidP="00F17494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3C077175" w14:textId="77777777" w:rsidR="00BF51AD" w:rsidRPr="0051554E" w:rsidRDefault="00BF51AD" w:rsidP="00F17494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51AD" w:rsidRPr="00347E5A" w14:paraId="0B478242" w14:textId="77777777" w:rsidTr="00F17494">
      <w:trPr>
        <w:trHeight w:val="74"/>
      </w:trPr>
      <w:tc>
        <w:tcPr>
          <w:tcW w:w="4858" w:type="pct"/>
        </w:tcPr>
        <w:p w14:paraId="67812E4D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61DA359C" w14:textId="77777777" w:rsidR="00BF51AD" w:rsidRPr="0051554E" w:rsidRDefault="00BF51AD" w:rsidP="00F17494">
          <w:pPr>
            <w:pStyle w:val="a5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57C20222" w14:textId="77777777" w:rsid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A277E3" wp14:editId="14CFFAC9">
              <wp:simplePos x="0" y="0"/>
              <wp:positionH relativeFrom="column">
                <wp:posOffset>5114989</wp:posOffset>
              </wp:positionH>
              <wp:positionV relativeFrom="paragraph">
                <wp:posOffset>89937</wp:posOffset>
              </wp:positionV>
              <wp:extent cx="1009650" cy="333375"/>
              <wp:effectExtent l="0" t="0" r="4445" b="2540"/>
              <wp:wrapNone/>
              <wp:docPr id="30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083DF8" w14:textId="520A73C7" w:rsidR="00BF51AD" w:rsidRPr="004511AD" w:rsidRDefault="00BF51AD" w:rsidP="00F1749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8555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277E3"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0;text-align:left;margin-left:402.75pt;margin-top:7.1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" filled="f" stroked="f" strokeweight="1.3pt">
              <v:textbox>
                <w:txbxContent>
                  <w:p w14:paraId="17083DF8" w14:textId="520A73C7" w:rsidR="00BF51AD" w:rsidRPr="004511AD" w:rsidRDefault="00BF51AD" w:rsidP="00F1749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8555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5554">
      <w:rPr>
        <w:rFonts w:ascii="Arial" w:hAnsi="Arial" w:cs="Arial"/>
        <w:color w:val="999999"/>
        <w:sz w:val="10"/>
      </w:rPr>
      <w:t>СПРАВОЧНО. Выгружено из ИС "НД" ООО "РН-Ванкор" 20.02.2023 11:01:41</w:t>
    </w:r>
  </w:p>
  <w:p w14:paraId="515CD69F" w14:textId="29CA7A49" w:rsidR="00BF51AD" w:rsidRPr="00685554" w:rsidRDefault="00BF51AD" w:rsidP="00D97860">
    <w:pPr>
      <w:pStyle w:val="a5"/>
      <w:jc w:val="center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097A9" w14:textId="77777777" w:rsidR="00FA749B" w:rsidRDefault="00FA749B">
      <w:r>
        <w:separator/>
      </w:r>
    </w:p>
  </w:footnote>
  <w:footnote w:type="continuationSeparator" w:id="0">
    <w:p w14:paraId="62826370" w14:textId="77777777" w:rsidR="00FA749B" w:rsidRDefault="00FA749B">
      <w:r>
        <w:continuationSeparator/>
      </w:r>
    </w:p>
  </w:footnote>
  <w:footnote w:type="continuationNotice" w:id="1">
    <w:p w14:paraId="5658BFD5" w14:textId="77777777" w:rsidR="00FA749B" w:rsidRDefault="00FA749B"/>
  </w:footnote>
  <w:footnote w:id="2">
    <w:p w14:paraId="56A86120" w14:textId="0844F06C" w:rsidR="00BF51AD" w:rsidRPr="006C7669" w:rsidRDefault="00BF51AD" w:rsidP="006C7669">
      <w:pPr>
        <w:pStyle w:val="af3"/>
        <w:jc w:val="both"/>
        <w:rPr>
          <w:rFonts w:ascii="Arial" w:hAnsi="Arial" w:cs="Arial"/>
          <w:sz w:val="16"/>
          <w:szCs w:val="16"/>
          <w:lang w:val="ru-RU"/>
        </w:rPr>
      </w:pPr>
      <w:r w:rsidRPr="00BB5803">
        <w:rPr>
          <w:rStyle w:val="af2"/>
          <w:rFonts w:ascii="Arial" w:hAnsi="Arial"/>
        </w:rPr>
        <w:footnoteRef/>
      </w:r>
      <w:r w:rsidRPr="006C7669">
        <w:rPr>
          <w:rFonts w:ascii="Arial" w:hAnsi="Arial" w:cs="Arial"/>
          <w:sz w:val="16"/>
          <w:szCs w:val="16"/>
        </w:rPr>
        <w:t xml:space="preserve"> </w:t>
      </w:r>
      <w:r w:rsidRPr="006C7669">
        <w:rPr>
          <w:rFonts w:ascii="Arial" w:hAnsi="Arial" w:cs="Arial"/>
          <w:bCs/>
          <w:sz w:val="16"/>
          <w:szCs w:val="16"/>
        </w:rPr>
        <w:t xml:space="preserve">Актуальная версия </w:t>
      </w:r>
      <w:r w:rsidRPr="006C7669">
        <w:rPr>
          <w:rFonts w:ascii="Arial" w:hAnsi="Arial" w:cs="Arial"/>
          <w:bCs/>
          <w:sz w:val="16"/>
          <w:szCs w:val="16"/>
          <w:lang w:val="ru-RU"/>
        </w:rPr>
        <w:t xml:space="preserve">Бюллетеня </w:t>
      </w:r>
      <w:r w:rsidRPr="006C7669">
        <w:rPr>
          <w:rFonts w:ascii="Arial" w:hAnsi="Arial" w:cs="Arial"/>
          <w:bCs/>
          <w:sz w:val="16"/>
          <w:szCs w:val="16"/>
        </w:rPr>
        <w:t>находится в Д</w:t>
      </w:r>
      <w:r>
        <w:rPr>
          <w:rFonts w:ascii="Arial" w:hAnsi="Arial" w:cs="Arial"/>
          <w:bCs/>
          <w:sz w:val="16"/>
          <w:szCs w:val="16"/>
          <w:lang w:val="ru-RU"/>
        </w:rPr>
        <w:t>ИиРБП</w:t>
      </w:r>
      <w:r w:rsidRPr="006C7669">
        <w:rPr>
          <w:rFonts w:ascii="Arial" w:hAnsi="Arial" w:cs="Arial"/>
          <w:bCs/>
          <w:sz w:val="16"/>
          <w:szCs w:val="16"/>
        </w:rPr>
        <w:t>.</w:t>
      </w:r>
    </w:p>
  </w:footnote>
  <w:footnote w:id="3">
    <w:p w14:paraId="220C9B4B" w14:textId="64774787" w:rsidR="00BF51AD" w:rsidRPr="00462DCF" w:rsidRDefault="00BF51AD" w:rsidP="00501E8C">
      <w:pPr>
        <w:pStyle w:val="af3"/>
        <w:jc w:val="both"/>
        <w:rPr>
          <w:rFonts w:ascii="Arial" w:hAnsi="Arial" w:cs="Arial"/>
          <w:sz w:val="16"/>
          <w:szCs w:val="16"/>
          <w:lang w:val="ru-RU"/>
        </w:rPr>
      </w:pPr>
      <w:r w:rsidRPr="00BB5803">
        <w:rPr>
          <w:rStyle w:val="af2"/>
          <w:rFonts w:ascii="Arial" w:hAnsi="Arial"/>
        </w:rPr>
        <w:footnoteRef/>
      </w:r>
      <w:r w:rsidRPr="00462DCF">
        <w:rPr>
          <w:rFonts w:ascii="Arial" w:hAnsi="Arial" w:cs="Arial"/>
          <w:sz w:val="16"/>
          <w:szCs w:val="16"/>
        </w:rPr>
        <w:t xml:space="preserve"> </w:t>
      </w:r>
      <w:r w:rsidRPr="00462DCF">
        <w:rPr>
          <w:rFonts w:ascii="Arial" w:hAnsi="Arial" w:cs="Arial"/>
          <w:sz w:val="16"/>
          <w:szCs w:val="16"/>
          <w:lang w:val="ru-RU"/>
        </w:rPr>
        <w:t>П</w:t>
      </w:r>
      <w:r w:rsidRPr="00462DCF">
        <w:rPr>
          <w:rFonts w:ascii="Arial" w:hAnsi="Arial" w:cs="Arial"/>
          <w:sz w:val="16"/>
          <w:szCs w:val="16"/>
        </w:rPr>
        <w:t>оряд</w:t>
      </w:r>
      <w:r w:rsidRPr="00462DCF">
        <w:rPr>
          <w:rFonts w:ascii="Arial" w:hAnsi="Arial" w:cs="Arial"/>
          <w:sz w:val="16"/>
          <w:szCs w:val="16"/>
          <w:lang w:val="ru-RU"/>
        </w:rPr>
        <w:t>о</w:t>
      </w:r>
      <w:r w:rsidRPr="00462DCF">
        <w:rPr>
          <w:rFonts w:ascii="Arial" w:hAnsi="Arial" w:cs="Arial"/>
          <w:sz w:val="16"/>
          <w:szCs w:val="16"/>
        </w:rPr>
        <w:t>к организации деятельности</w:t>
      </w:r>
      <w:r w:rsidRPr="00462DCF">
        <w:rPr>
          <w:rFonts w:ascii="Arial" w:hAnsi="Arial" w:cs="Arial"/>
          <w:sz w:val="16"/>
          <w:szCs w:val="16"/>
          <w:lang w:val="ru-RU"/>
        </w:rPr>
        <w:t xml:space="preserve"> ЭСпИТ у</w:t>
      </w:r>
      <w:r>
        <w:rPr>
          <w:rFonts w:ascii="Arial" w:hAnsi="Arial" w:cs="Arial"/>
          <w:sz w:val="16"/>
          <w:szCs w:val="16"/>
          <w:lang w:val="ru-RU"/>
        </w:rPr>
        <w:t xml:space="preserve">становлен в Положении Компании </w:t>
      </w:r>
      <w:r w:rsidRPr="00462DCF">
        <w:rPr>
          <w:rFonts w:ascii="Arial" w:hAnsi="Arial" w:cs="Arial"/>
          <w:sz w:val="16"/>
          <w:szCs w:val="16"/>
          <w:lang w:val="ru-RU"/>
        </w:rPr>
        <w:t>№ П3-04 Р-0409</w:t>
      </w:r>
      <w:r>
        <w:rPr>
          <w:rFonts w:ascii="Arial" w:hAnsi="Arial" w:cs="Arial"/>
          <w:sz w:val="16"/>
          <w:szCs w:val="16"/>
          <w:lang w:val="ru-RU"/>
        </w:rPr>
        <w:t xml:space="preserve"> «</w:t>
      </w:r>
      <w:r w:rsidRPr="00462DCF">
        <w:rPr>
          <w:rFonts w:ascii="Arial" w:hAnsi="Arial" w:cs="Arial"/>
          <w:sz w:val="16"/>
          <w:szCs w:val="16"/>
          <w:lang w:val="ru-RU"/>
        </w:rPr>
        <w:t>Об Экспертном совете по информационным технологиям</w:t>
      </w:r>
      <w:r>
        <w:rPr>
          <w:rFonts w:ascii="Arial" w:hAnsi="Arial" w:cs="Arial"/>
          <w:sz w:val="16"/>
          <w:szCs w:val="16"/>
          <w:lang w:val="ru-RU"/>
        </w:rPr>
        <w:t xml:space="preserve"> ПАО «НК «Роснефть</w:t>
      </w:r>
      <w:r w:rsidRPr="00462DCF">
        <w:rPr>
          <w:rFonts w:ascii="Arial" w:hAnsi="Arial" w:cs="Arial"/>
          <w:sz w:val="16"/>
          <w:szCs w:val="16"/>
          <w:lang w:val="ru-RU"/>
        </w:rPr>
        <w:t>».</w:t>
      </w:r>
    </w:p>
  </w:footnote>
  <w:footnote w:id="4">
    <w:p w14:paraId="676D3D91" w14:textId="77777777" w:rsidR="00BF51AD" w:rsidRPr="00B138B6" w:rsidRDefault="00BF51AD" w:rsidP="00EE7B8B">
      <w:pPr>
        <w:pStyle w:val="af3"/>
        <w:rPr>
          <w:rFonts w:ascii="Arial" w:hAnsi="Arial" w:cs="Arial"/>
          <w:sz w:val="16"/>
          <w:szCs w:val="16"/>
          <w:lang w:val="ru-RU"/>
        </w:rPr>
      </w:pPr>
      <w:r w:rsidRPr="00BB5803">
        <w:rPr>
          <w:rStyle w:val="af2"/>
          <w:rFonts w:ascii="Arial" w:hAnsi="Arial"/>
        </w:rPr>
        <w:footnoteRef/>
      </w:r>
      <w:r w:rsidRPr="00BB5803">
        <w:rPr>
          <w:rFonts w:ascii="Arial" w:hAnsi="Arial" w:cs="Arial"/>
          <w:szCs w:val="16"/>
        </w:rPr>
        <w:t xml:space="preserve"> </w:t>
      </w:r>
      <w:r w:rsidRPr="00B138B6">
        <w:rPr>
          <w:rFonts w:ascii="Arial" w:hAnsi="Arial" w:cs="Arial"/>
          <w:sz w:val="16"/>
          <w:szCs w:val="16"/>
          <w:lang w:val="ru-RU"/>
        </w:rPr>
        <w:t xml:space="preserve">При необходимости могут быть указаны дополнительные характеристики </w:t>
      </w:r>
      <w:r>
        <w:rPr>
          <w:rFonts w:ascii="Arial" w:hAnsi="Arial" w:cs="Arial"/>
          <w:sz w:val="16"/>
          <w:szCs w:val="16"/>
          <w:lang w:val="ru-RU"/>
        </w:rPr>
        <w:t xml:space="preserve">категории </w:t>
      </w:r>
      <w:r w:rsidRPr="00B138B6">
        <w:rPr>
          <w:rFonts w:ascii="Arial" w:hAnsi="Arial" w:cs="Arial"/>
          <w:sz w:val="16"/>
          <w:szCs w:val="16"/>
          <w:lang w:val="ru-RU"/>
        </w:rPr>
        <w:t>ИТ-актива.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6AA6" w14:textId="11CDFCED" w:rsidR="00BF51AD" w:rsidRDefault="00BF51AD" w:rsidP="007372B2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24D6DD0" wp14:editId="6B242C8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8" name="Группа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D53C0" w14:textId="77777777" w:rsidR="00BF51AD" w:rsidRPr="0070464E" w:rsidRDefault="00BF51AD" w:rsidP="007372B2">
                            <w:pPr>
                              <w:pStyle w:val="S7"/>
                            </w:pPr>
                            <w: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D6DD0" id="Группа 66" o:spid="_x0000_s1026" style="position:absolute;left:0;text-align:left;margin-left:-.95pt;margin-top:6.85pt;width:483.3pt;height:32.05pt;z-index:25165619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PxpFkL4BAAAtQ4AAA4AAAAAAAAAAAAAAAAALgIAAGRycy9lMm9Eb2MueG1sUEsBAi0AFAAGAAgA&#10;AAAhAF4S18/gAAAACAEAAA8AAAAAAAAAAAAAAAAAUgcAAGRycy9kb3ducmV2LnhtbFBLBQYAAAAA&#10;BAAEAPMAAABf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" filled="f" stroked="f" strokeweight="1.5pt">
                <v:textbox>
                  <w:txbxContent>
                    <w:p w14:paraId="6AED53C0" w14:textId="77777777" w:rsidR="00BF51AD" w:rsidRPr="0070464E" w:rsidRDefault="00BF51AD" w:rsidP="007372B2">
                      <w:pPr>
                        <w:pStyle w:val="S7"/>
                      </w:pPr>
                      <w:r>
                        <w:t>СОДЕРЖАНИЕ</w:t>
                      </w:r>
                    </w:p>
                  </w:txbxContent>
                </v:textbox>
              </v:shape>
              <v:shape id="Freeform 4" o:spid="_x0000_s1028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" path="m,401c53,264,107,128,474,64,840,,703,29,2203,19,3703,9,7958,7,9472,4e" filled="f" strokecolor="#fdd208" strokeweight="1.5pt">
                <v:path arrowok="t" o:connecttype="custom" o:connectlocs="0,1025;476,163;2213,48;9518,10" o:connectangles="0,0,0,0"/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976" behindDoc="0" locked="0" layoutInCell="1" allowOverlap="1" wp14:anchorId="5828A9A5" wp14:editId="65CE5120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" name="Группа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88A98" w14:textId="77777777" w:rsidR="00BF51AD" w:rsidRPr="0070464E" w:rsidRDefault="00BF51AD" w:rsidP="007372B2">
                            <w:pPr>
                              <w:pStyle w:val="S7"/>
                            </w:pPr>
                            <w: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28A9A5" id="_x0000_s1029" style="position:absolute;left:0;text-align:left;margin-left:-.95pt;margin-top:6.85pt;width:483.3pt;height:32.05pt;z-index:2516469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">
              <v:shape id="Text Box 3" o:spid="_x0000_s1030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" filled="f" stroked="f" strokeweight="1.5pt">
                <v:textbox>
                  <w:txbxContent>
                    <w:p w14:paraId="65088A98" w14:textId="77777777" w:rsidR="00BF51AD" w:rsidRPr="0070464E" w:rsidRDefault="00BF51AD" w:rsidP="007372B2">
                      <w:pPr>
                        <w:pStyle w:val="S7"/>
                      </w:pPr>
                      <w:r>
                        <w:t>СОДЕРЖАНИЕ</w:t>
                      </w:r>
                    </w:p>
                  </w:txbxContent>
                </v:textbox>
              </v:shape>
              <v:shape id="Freeform 4" o:spid="_x0000_s1031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" path="m,401c53,264,107,128,474,64,840,,703,29,2203,19,3703,9,7958,7,9472,4e" filled="f" strokecolor="#fdd208" strokeweight="1.5pt">
                <v:path arrowok="t" o:connecttype="custom" o:connectlocs="0,1025;476,163;2213,48;9518,10" o:connectangles="0,0,0,0"/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5828A9A5" wp14:editId="370B171C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58" name="Группа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5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86261" w14:textId="77777777" w:rsidR="00BF51AD" w:rsidRPr="0070464E" w:rsidRDefault="00BF51AD" w:rsidP="007372B2">
                            <w:pPr>
                              <w:pStyle w:val="S7"/>
                            </w:pPr>
                            <w: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28A9A5" id="_x0000_s1032" style="position:absolute;left:0;text-align:left;margin-left:-.95pt;margin-top:6.85pt;width:483.3pt;height:32.05pt;z-index:25164390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">
              <v:shape id="Text Box 3" o:spid="_x0000_s1033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" filled="f" stroked="f" strokeweight="1.5pt">
                <v:textbox>
                  <w:txbxContent>
                    <w:p w14:paraId="79A86261" w14:textId="77777777" w:rsidR="00BF51AD" w:rsidRPr="0070464E" w:rsidRDefault="00BF51AD" w:rsidP="007372B2">
                      <w:pPr>
                        <w:pStyle w:val="S7"/>
                      </w:pPr>
                      <w:r>
                        <w:t>СОДЕРЖАНИЕ</w:t>
                      </w:r>
                    </w:p>
                  </w:txbxContent>
                </v:textbox>
              </v:shape>
              <v:shape id="Freeform 4" o:spid="_x0000_s1034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" path="m,401c53,264,107,128,474,64,840,,703,29,2203,19,3703,9,7958,7,9472,4e" filled="f" strokecolor="#fdd208" strokeweight="1.5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14:paraId="3D322D29" w14:textId="77777777" w:rsidR="00BF51AD" w:rsidRDefault="00BF51AD" w:rsidP="007372B2">
    <w:pPr>
      <w:pStyle w:val="a3"/>
      <w:jc w:val="right"/>
    </w:pPr>
  </w:p>
  <w:p w14:paraId="48FB42FA" w14:textId="386F58B4" w:rsidR="00BF51AD" w:rsidRDefault="00BF51AD" w:rsidP="007372B2">
    <w:pPr>
      <w:pStyle w:val="a3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96691A" wp14:editId="3F8268E2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1" name="Прямая со стрелкой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DF6EB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69" o:spid="_x0000_s1026" type="#_x0000_t32" style="position:absolute;margin-left:-1.2pt;margin-top:11.15pt;width:482pt;height:.1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6E3EA2" wp14:editId="08FE8C88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0" name="Прямая со стрелкой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0D7CDB" id="Прямая со стрелкой 69" o:spid="_x0000_s1026" type="#_x0000_t32" style="position:absolute;margin-left:-1.2pt;margin-top:11.15pt;width:482pt;height:.15pt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626E3EA2" wp14:editId="2861FC7F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7" name="Прямая со стрелкой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250687" id="Прямая со стрелкой 69" o:spid="_x0000_s1026" type="#_x0000_t32" style="position:absolute;margin-left:-1.2pt;margin-top:11.15pt;width:482pt;height:.15pt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kgReylgCAABkBAAADgAAAAAAAAAAAAAAAAAuAgAAZHJzL2Uyb0RvYy54bWxQ&#10;SwECLQAUAAYACAAAACEAFLEMWt8AAAAIAQAADwAAAAAAAAAAAAAAAACyBAAAZHJzL2Rvd25yZXYu&#10;eG1sUEsFBgAAAAAEAAQA8wAAAL4FAAAAAA==&#10;" strokecolor="#fdd208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AF704" w14:textId="36B44346" w:rsidR="00BF51AD" w:rsidRDefault="00BF51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BF51AD" w:rsidRPr="00660D57" w14:paraId="523DC28F" w14:textId="77777777" w:rsidTr="00780FA9">
      <w:trPr>
        <w:trHeight w:val="108"/>
      </w:trPr>
      <w:tc>
        <w:tcPr>
          <w:tcW w:w="4083" w:type="pct"/>
          <w:vAlign w:val="center"/>
        </w:tcPr>
        <w:p w14:paraId="2B35F48E" w14:textId="1908078B" w:rsidR="00BF51AD" w:rsidRPr="00660D57" w:rsidRDefault="00BF51AD" w:rsidP="00780FA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КОМПАНИИ № </w:t>
          </w:r>
          <w:r>
            <w:rPr>
              <w:rFonts w:ascii="Arial" w:hAnsi="Arial" w:cs="Arial"/>
              <w:b/>
              <w:sz w:val="10"/>
              <w:szCs w:val="10"/>
            </w:rPr>
            <w:t>П3-04 М-0083</w:t>
          </w:r>
        </w:p>
      </w:tc>
      <w:tc>
        <w:tcPr>
          <w:tcW w:w="917" w:type="pct"/>
          <w:vAlign w:val="center"/>
        </w:tcPr>
        <w:p w14:paraId="4FF3ACEC" w14:textId="5A69EF4E" w:rsidR="00BF51AD" w:rsidRPr="00660D57" w:rsidRDefault="00BF51AD" w:rsidP="00780FA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</w:t>
          </w:r>
        </w:p>
      </w:tc>
    </w:tr>
    <w:tr w:rsidR="00BF51AD" w:rsidRPr="00780FA9" w14:paraId="1F743E07" w14:textId="77777777" w:rsidTr="00780FA9">
      <w:trPr>
        <w:trHeight w:val="175"/>
      </w:trPr>
      <w:tc>
        <w:tcPr>
          <w:tcW w:w="4083" w:type="pct"/>
          <w:vAlign w:val="center"/>
        </w:tcPr>
        <w:p w14:paraId="265DC636" w14:textId="65C8478D" w:rsidR="00BF51AD" w:rsidRPr="00660D57" w:rsidRDefault="00BF51AD" w:rsidP="00780FA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80FA9">
            <w:rPr>
              <w:rFonts w:ascii="Arial" w:hAnsi="Arial" w:cs="Arial"/>
              <w:b/>
              <w:sz w:val="10"/>
              <w:szCs w:val="10"/>
            </w:rPr>
            <w:t>ТРЕБОВАНИЯ К АВТОМАТИЗИРОВАННЫМ РАБОЧИМ МЕСТАМ ПОЛЬЗОВАТЕЛЕЙ КОРПОРАТИВНОЙ СЕТИ КОМПАНИИ</w:t>
          </w:r>
        </w:p>
      </w:tc>
      <w:tc>
        <w:tcPr>
          <w:tcW w:w="917" w:type="pct"/>
          <w:vAlign w:val="center"/>
        </w:tcPr>
        <w:p w14:paraId="7689CC6C" w14:textId="77777777" w:rsidR="00BF51AD" w:rsidRPr="00780FA9" w:rsidRDefault="00BF51AD" w:rsidP="00780FA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0FA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8AF3B07" w14:textId="3C859578" w:rsidR="00BF51AD" w:rsidRPr="00780FA9" w:rsidRDefault="00BF51AD" w:rsidP="00780FA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50E83" w14:textId="266CCAFE" w:rsidR="00BF51AD" w:rsidRDefault="00BF51AD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C075E" w14:textId="0A7E1C7E" w:rsidR="00BF51AD" w:rsidRDefault="00BF51A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3CB937AB" wp14:editId="1844D0A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7355" cy="2258695"/>
              <wp:effectExtent l="0" t="1838325" r="0" b="1703705"/>
              <wp:wrapNone/>
              <wp:docPr id="27" name="WordAr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7355" cy="22586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7288C" w14:textId="77777777" w:rsidR="00BF51AD" w:rsidRDefault="00BF51AD" w:rsidP="00870A4D">
                          <w:pPr>
                            <w:pStyle w:val="af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937AB" id="_x0000_t202" coordsize="21600,21600" o:spt="202" path="m,l,21600r21600,l21600,xe">
              <v:stroke joinstyle="miter"/>
              <v:path gradientshapeok="t" o:connecttype="rect"/>
            </v:shapetype>
            <v:shape id="WordArt 36" o:spid="_x0000_s1040" type="#_x0000_t202" style="position:absolute;left:0;text-align:left;margin-left:0;margin-top:0;width:533.65pt;height:177.85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6397288C" w14:textId="77777777" w:rsidR="00BF51AD" w:rsidRDefault="00BF51AD" w:rsidP="00870A4D">
                    <w:pPr>
                      <w:pStyle w:val="af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120" behindDoc="1" locked="0" layoutInCell="0" allowOverlap="1" wp14:anchorId="4A281260" wp14:editId="2305CB3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7355" cy="2258695"/>
              <wp:effectExtent l="0" t="1838325" r="0" b="1703705"/>
              <wp:wrapNone/>
              <wp:docPr id="16" name="WordAr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7355" cy="22586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D796F2" w14:textId="77777777" w:rsidR="00BF51AD" w:rsidRDefault="00BF51AD" w:rsidP="00870A4D">
                          <w:pPr>
                            <w:pStyle w:val="af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281260" id="_x0000_s1041" type="#_x0000_t202" style="position:absolute;left:0;text-align:left;margin-left:0;margin-top:0;width:533.65pt;height:177.85pt;rotation:-45;z-index:-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49D796F2" w14:textId="77777777" w:rsidR="00BF51AD" w:rsidRDefault="00BF51AD" w:rsidP="00870A4D">
                    <w:pPr>
                      <w:pStyle w:val="af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952" behindDoc="1" locked="0" layoutInCell="0" allowOverlap="1" wp14:anchorId="4A281260" wp14:editId="3053004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7355" cy="2258695"/>
              <wp:effectExtent l="0" t="1838325" r="0" b="1703705"/>
              <wp:wrapNone/>
              <wp:docPr id="4" name="WordAr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7355" cy="22586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C58AAD" w14:textId="77777777" w:rsidR="00BF51AD" w:rsidRDefault="00BF51AD" w:rsidP="00870A4D">
                          <w:pPr>
                            <w:pStyle w:val="af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281260" id="_x0000_s1042" type="#_x0000_t202" style="position:absolute;left:0;text-align:left;margin-left:0;margin-top:0;width:533.65pt;height:177.85pt;rotation:-45;z-index:-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3AC58AAD" w14:textId="77777777" w:rsidR="00BF51AD" w:rsidRDefault="00BF51AD" w:rsidP="00870A4D">
                    <w:pPr>
                      <w:pStyle w:val="af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18E98" w14:textId="6639C214" w:rsidR="00BF51AD" w:rsidRDefault="00BF51A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419B2206" wp14:editId="325363B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7355" cy="2258695"/>
              <wp:effectExtent l="0" t="1838325" r="0" b="1703705"/>
              <wp:wrapNone/>
              <wp:docPr id="28" name="WordAr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7355" cy="22586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FF31D" w14:textId="77777777" w:rsidR="00BF51AD" w:rsidRDefault="00BF51AD" w:rsidP="00870A4D">
                          <w:pPr>
                            <w:pStyle w:val="af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9B2206" id="_x0000_t202" coordsize="21600,21600" o:spt="202" path="m,l,21600r21600,l21600,xe">
              <v:stroke joinstyle="miter"/>
              <v:path gradientshapeok="t" o:connecttype="rect"/>
            </v:shapetype>
            <v:shape id="WordArt 35" o:spid="_x0000_s1044" type="#_x0000_t202" style="position:absolute;left:0;text-align:left;margin-left:0;margin-top:0;width:533.65pt;height:177.85pt;rotation:-45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14:paraId="1F5FF31D" w14:textId="77777777" w:rsidR="00BF51AD" w:rsidRDefault="00BF51AD" w:rsidP="00870A4D">
                    <w:pPr>
                      <w:pStyle w:val="af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1" locked="0" layoutInCell="0" allowOverlap="1" wp14:anchorId="0BE5F930" wp14:editId="442442C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7355" cy="2258695"/>
              <wp:effectExtent l="0" t="1838325" r="0" b="1703705"/>
              <wp:wrapNone/>
              <wp:docPr id="17" name="WordAr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7355" cy="22586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C68DE4" w14:textId="77777777" w:rsidR="00BF51AD" w:rsidRDefault="00BF51AD" w:rsidP="00870A4D">
                          <w:pPr>
                            <w:pStyle w:val="af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E5F930" id="_x0000_s1045" type="#_x0000_t202" style="position:absolute;left:0;text-align:left;margin-left:0;margin-top:0;width:533.65pt;height:177.85pt;rotation:-45;z-index:-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6EC68DE4" w14:textId="77777777" w:rsidR="00BF51AD" w:rsidRDefault="00BF51AD" w:rsidP="00870A4D">
                    <w:pPr>
                      <w:pStyle w:val="af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4928" behindDoc="1" locked="0" layoutInCell="0" allowOverlap="1" wp14:anchorId="0BE5F930" wp14:editId="3E21F4E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7355" cy="2258695"/>
              <wp:effectExtent l="0" t="1838325" r="0" b="1703705"/>
              <wp:wrapNone/>
              <wp:docPr id="2" name="WordAr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7355" cy="22586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CBBF1D" w14:textId="77777777" w:rsidR="00BF51AD" w:rsidRDefault="00BF51AD" w:rsidP="00870A4D">
                          <w:pPr>
                            <w:pStyle w:val="af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E5F930" id="_x0000_s1046" type="#_x0000_t202" style="position:absolute;left:0;text-align:left;margin-left:0;margin-top:0;width:533.65pt;height:177.85pt;rotation:-45;z-index:-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08CBBF1D" w14:textId="77777777" w:rsidR="00BF51AD" w:rsidRDefault="00BF51AD" w:rsidP="00870A4D">
                    <w:pPr>
                      <w:pStyle w:val="af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F0388" w14:textId="55E3683D" w:rsidR="00BF51AD" w:rsidRDefault="00BF51AD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E2529" w14:textId="6BC3E98B" w:rsidR="00BF51AD" w:rsidRDefault="00BF51AD">
    <w:pPr>
      <w:pStyle w:val="a3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BF51AD" w:rsidRPr="00660D57" w14:paraId="1BA3E5DD" w14:textId="77777777" w:rsidTr="00780FA9">
      <w:trPr>
        <w:trHeight w:val="108"/>
      </w:trPr>
      <w:tc>
        <w:tcPr>
          <w:tcW w:w="4083" w:type="pct"/>
          <w:vAlign w:val="center"/>
        </w:tcPr>
        <w:p w14:paraId="6AE8A1C6" w14:textId="77777777" w:rsidR="00BF51AD" w:rsidRPr="00660D57" w:rsidRDefault="00BF51AD" w:rsidP="00780FA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КОМПАНИИ № </w:t>
          </w:r>
          <w:r>
            <w:rPr>
              <w:rFonts w:ascii="Arial" w:hAnsi="Arial" w:cs="Arial"/>
              <w:b/>
              <w:sz w:val="10"/>
              <w:szCs w:val="10"/>
            </w:rPr>
            <w:t>П3-04 М-0083</w:t>
          </w:r>
        </w:p>
      </w:tc>
      <w:tc>
        <w:tcPr>
          <w:tcW w:w="917" w:type="pct"/>
          <w:vAlign w:val="center"/>
        </w:tcPr>
        <w:p w14:paraId="79931BF1" w14:textId="562AC558" w:rsidR="00BF51AD" w:rsidRPr="00660D57" w:rsidRDefault="00BF51AD" w:rsidP="00780FA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</w:t>
          </w:r>
        </w:p>
      </w:tc>
    </w:tr>
    <w:tr w:rsidR="00BF51AD" w:rsidRPr="00780FA9" w14:paraId="5F443AC1" w14:textId="77777777" w:rsidTr="00780FA9">
      <w:trPr>
        <w:trHeight w:val="175"/>
      </w:trPr>
      <w:tc>
        <w:tcPr>
          <w:tcW w:w="4083" w:type="pct"/>
          <w:vAlign w:val="center"/>
        </w:tcPr>
        <w:p w14:paraId="79B605C1" w14:textId="77777777" w:rsidR="00BF51AD" w:rsidRPr="00660D57" w:rsidRDefault="00BF51AD" w:rsidP="00780FA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80FA9">
            <w:rPr>
              <w:rFonts w:ascii="Arial" w:hAnsi="Arial" w:cs="Arial"/>
              <w:b/>
              <w:sz w:val="10"/>
              <w:szCs w:val="10"/>
            </w:rPr>
            <w:t>ТРЕБОВАНИЯ К АВТОМАТИЗИРОВАННЫМ РАБОЧИМ МЕСТАМ ПОЛЬЗОВАТЕЛЕЙ КОРПОРАТИВНОЙ СЕТИ КОМПАНИИ</w:t>
          </w:r>
        </w:p>
      </w:tc>
      <w:tc>
        <w:tcPr>
          <w:tcW w:w="917" w:type="pct"/>
          <w:vAlign w:val="center"/>
        </w:tcPr>
        <w:p w14:paraId="5707BF56" w14:textId="77777777" w:rsidR="00BF51AD" w:rsidRPr="00780FA9" w:rsidRDefault="00BF51AD" w:rsidP="00780FA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0FA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78EE942" w14:textId="781299D1" w:rsidR="00BF51AD" w:rsidRPr="00780FA9" w:rsidRDefault="00BF51AD" w:rsidP="00780F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C969F8"/>
    <w:multiLevelType w:val="hybridMultilevel"/>
    <w:tmpl w:val="B3A426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3113E"/>
    <w:multiLevelType w:val="hybridMultilevel"/>
    <w:tmpl w:val="5F523F7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C953FC"/>
    <w:multiLevelType w:val="hybridMultilevel"/>
    <w:tmpl w:val="9000DAE8"/>
    <w:lvl w:ilvl="0" w:tplc="A1D86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27AFD"/>
    <w:multiLevelType w:val="multilevel"/>
    <w:tmpl w:val="FC9CB98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98" w:hanging="1800"/>
      </w:pPr>
      <w:rPr>
        <w:rFonts w:hint="default"/>
      </w:rPr>
    </w:lvl>
  </w:abstractNum>
  <w:abstractNum w:abstractNumId="5" w15:restartNumberingAfterBreak="0">
    <w:nsid w:val="295973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B4D654A"/>
    <w:multiLevelType w:val="hybridMultilevel"/>
    <w:tmpl w:val="C39E1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46C0A"/>
    <w:multiLevelType w:val="hybridMultilevel"/>
    <w:tmpl w:val="0D7EF5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B3A52"/>
    <w:multiLevelType w:val="hybridMultilevel"/>
    <w:tmpl w:val="D458B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B3F32"/>
    <w:multiLevelType w:val="hybridMultilevel"/>
    <w:tmpl w:val="2F52DC2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D71A5"/>
    <w:multiLevelType w:val="multilevel"/>
    <w:tmpl w:val="D9B6B0A2"/>
    <w:lvl w:ilvl="0">
      <w:start w:val="6"/>
      <w:numFmt w:val="decimal"/>
      <w:pStyle w:val="2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2"/>
      <w:lvlText w:val="%1.%2.%3."/>
      <w:lvlJc w:val="left"/>
      <w:pPr>
        <w:ind w:left="720" w:hanging="720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B9335DD"/>
    <w:multiLevelType w:val="hybridMultilevel"/>
    <w:tmpl w:val="27AAFE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E4E04"/>
    <w:multiLevelType w:val="hybridMultilevel"/>
    <w:tmpl w:val="F99EE50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F688F"/>
    <w:multiLevelType w:val="hybridMultilevel"/>
    <w:tmpl w:val="54AEF9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567A5"/>
    <w:multiLevelType w:val="multilevel"/>
    <w:tmpl w:val="CE4012C6"/>
    <w:lvl w:ilvl="0">
      <w:start w:val="1"/>
      <w:numFmt w:val="decimal"/>
      <w:pStyle w:val="S"/>
      <w:lvlText w:val="%1."/>
      <w:lvlJc w:val="left"/>
      <w:pPr>
        <w:tabs>
          <w:tab w:val="num" w:pos="0"/>
        </w:tabs>
        <w:ind w:left="510" w:hanging="32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5" w:hanging="62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89"/>
        </w:tabs>
        <w:ind w:left="11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33"/>
        </w:tabs>
        <w:ind w:left="13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7"/>
        </w:tabs>
        <w:ind w:left="14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1"/>
        </w:tabs>
        <w:ind w:left="16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5"/>
        </w:tabs>
        <w:ind w:left="1765" w:hanging="1584"/>
      </w:pPr>
      <w:rPr>
        <w:rFonts w:cs="Times New Roman" w:hint="default"/>
      </w:rPr>
    </w:lvl>
  </w:abstractNum>
  <w:abstractNum w:abstractNumId="16" w15:restartNumberingAfterBreak="0">
    <w:nsid w:val="4C8A7D01"/>
    <w:multiLevelType w:val="hybridMultilevel"/>
    <w:tmpl w:val="E5ACA1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B186E"/>
    <w:multiLevelType w:val="multilevel"/>
    <w:tmpl w:val="9B5E0B6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2392B90"/>
    <w:multiLevelType w:val="multilevel"/>
    <w:tmpl w:val="CCBCF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i w:val="0"/>
      </w:rPr>
    </w:lvl>
    <w:lvl w:ilvl="2">
      <w:start w:val="1"/>
      <w:numFmt w:val="decimal"/>
      <w:pStyle w:val="10"/>
      <w:isLgl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141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74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4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75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44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9128" w:hanging="2160"/>
      </w:pPr>
      <w:rPr>
        <w:rFonts w:hint="default"/>
        <w:i w:val="0"/>
      </w:rPr>
    </w:lvl>
  </w:abstractNum>
  <w:abstractNum w:abstractNumId="1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0DB01CF"/>
    <w:multiLevelType w:val="hybridMultilevel"/>
    <w:tmpl w:val="067ADD60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" w15:restartNumberingAfterBreak="0">
    <w:nsid w:val="66D54909"/>
    <w:multiLevelType w:val="multilevel"/>
    <w:tmpl w:val="4608FD20"/>
    <w:lvl w:ilvl="0">
      <w:start w:val="1"/>
      <w:numFmt w:val="bullet"/>
      <w:pStyle w:val="S0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2" w15:restartNumberingAfterBreak="0">
    <w:nsid w:val="6C4D12BD"/>
    <w:multiLevelType w:val="hybridMultilevel"/>
    <w:tmpl w:val="948C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37EC6"/>
    <w:multiLevelType w:val="hybridMultilevel"/>
    <w:tmpl w:val="EAF8EACC"/>
    <w:lvl w:ilvl="0" w:tplc="3AB49262">
      <w:start w:val="1"/>
      <w:numFmt w:val="bullet"/>
      <w:lvlText w:val=""/>
      <w:lvlJc w:val="left"/>
      <w:pPr>
        <w:ind w:left="1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4" w15:restartNumberingAfterBreak="0">
    <w:nsid w:val="757F5E8B"/>
    <w:multiLevelType w:val="hybridMultilevel"/>
    <w:tmpl w:val="6A1C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B0534"/>
    <w:multiLevelType w:val="multilevel"/>
    <w:tmpl w:val="F35CCE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73F7CFB"/>
    <w:multiLevelType w:val="hybridMultilevel"/>
    <w:tmpl w:val="FCA0242C"/>
    <w:lvl w:ilvl="0" w:tplc="A1D86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C4987"/>
    <w:multiLevelType w:val="hybridMultilevel"/>
    <w:tmpl w:val="0C00A8A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4"/>
  </w:num>
  <w:num w:numId="5">
    <w:abstractNumId w:val="28"/>
  </w:num>
  <w:num w:numId="6">
    <w:abstractNumId w:val="17"/>
  </w:num>
  <w:num w:numId="7">
    <w:abstractNumId w:val="19"/>
  </w:num>
  <w:num w:numId="8">
    <w:abstractNumId w:val="0"/>
  </w:num>
  <w:num w:numId="9">
    <w:abstractNumId w:val="6"/>
  </w:num>
  <w:num w:numId="10">
    <w:abstractNumId w:val="21"/>
  </w:num>
  <w:num w:numId="11">
    <w:abstractNumId w:val="15"/>
  </w:num>
  <w:num w:numId="12">
    <w:abstractNumId w:val="5"/>
  </w:num>
  <w:num w:numId="13">
    <w:abstractNumId w:val="18"/>
  </w:num>
  <w:num w:numId="14">
    <w:abstractNumId w:val="10"/>
  </w:num>
  <w:num w:numId="15">
    <w:abstractNumId w:val="27"/>
  </w:num>
  <w:num w:numId="16">
    <w:abstractNumId w:val="3"/>
  </w:num>
  <w:num w:numId="17">
    <w:abstractNumId w:val="26"/>
  </w:num>
  <w:num w:numId="18">
    <w:abstractNumId w:val="12"/>
  </w:num>
  <w:num w:numId="19">
    <w:abstractNumId w:val="8"/>
  </w:num>
  <w:num w:numId="20">
    <w:abstractNumId w:val="1"/>
  </w:num>
  <w:num w:numId="21">
    <w:abstractNumId w:val="2"/>
  </w:num>
  <w:num w:numId="22">
    <w:abstractNumId w:val="25"/>
  </w:num>
  <w:num w:numId="23">
    <w:abstractNumId w:val="13"/>
  </w:num>
  <w:num w:numId="24">
    <w:abstractNumId w:val="23"/>
  </w:num>
  <w:num w:numId="25">
    <w:abstractNumId w:val="24"/>
  </w:num>
  <w:num w:numId="26">
    <w:abstractNumId w:val="22"/>
  </w:num>
  <w:num w:numId="27">
    <w:abstractNumId w:val="9"/>
  </w:num>
  <w:num w:numId="28">
    <w:abstractNumId w:val="17"/>
  </w:num>
  <w:num w:numId="29">
    <w:abstractNumId w:val="20"/>
  </w:num>
  <w:num w:numId="30">
    <w:abstractNumId w:val="7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ойченко Татьяна Андреевна">
    <w15:presenceInfo w15:providerId="None" w15:userId="Бойченко Татьяна Андре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0A"/>
    <w:rsid w:val="00000EEA"/>
    <w:rsid w:val="00000F3E"/>
    <w:rsid w:val="000016DF"/>
    <w:rsid w:val="00001968"/>
    <w:rsid w:val="00001ACA"/>
    <w:rsid w:val="00001BF5"/>
    <w:rsid w:val="00002079"/>
    <w:rsid w:val="00002122"/>
    <w:rsid w:val="00002D72"/>
    <w:rsid w:val="0000356B"/>
    <w:rsid w:val="000036BE"/>
    <w:rsid w:val="00003CF8"/>
    <w:rsid w:val="00004B78"/>
    <w:rsid w:val="00004D0C"/>
    <w:rsid w:val="000051E2"/>
    <w:rsid w:val="000056A5"/>
    <w:rsid w:val="00005805"/>
    <w:rsid w:val="00005AF5"/>
    <w:rsid w:val="0000618E"/>
    <w:rsid w:val="000107D8"/>
    <w:rsid w:val="00010A5E"/>
    <w:rsid w:val="000114AF"/>
    <w:rsid w:val="00011C9B"/>
    <w:rsid w:val="00012AE2"/>
    <w:rsid w:val="00013051"/>
    <w:rsid w:val="000132AC"/>
    <w:rsid w:val="0001347A"/>
    <w:rsid w:val="00013AEB"/>
    <w:rsid w:val="00013BE2"/>
    <w:rsid w:val="00015799"/>
    <w:rsid w:val="00017CB1"/>
    <w:rsid w:val="00017FF6"/>
    <w:rsid w:val="000204D6"/>
    <w:rsid w:val="00020623"/>
    <w:rsid w:val="00022608"/>
    <w:rsid w:val="00022651"/>
    <w:rsid w:val="000237B1"/>
    <w:rsid w:val="00023A3E"/>
    <w:rsid w:val="00023B75"/>
    <w:rsid w:val="000245C1"/>
    <w:rsid w:val="0002474E"/>
    <w:rsid w:val="00024D18"/>
    <w:rsid w:val="0002531C"/>
    <w:rsid w:val="00025975"/>
    <w:rsid w:val="00025FAA"/>
    <w:rsid w:val="00026D77"/>
    <w:rsid w:val="000271E7"/>
    <w:rsid w:val="0002778B"/>
    <w:rsid w:val="00027AC2"/>
    <w:rsid w:val="000301FB"/>
    <w:rsid w:val="00030E82"/>
    <w:rsid w:val="00031CEC"/>
    <w:rsid w:val="0003346F"/>
    <w:rsid w:val="00033AE5"/>
    <w:rsid w:val="0003451C"/>
    <w:rsid w:val="0003469F"/>
    <w:rsid w:val="000348E6"/>
    <w:rsid w:val="0003694B"/>
    <w:rsid w:val="00037679"/>
    <w:rsid w:val="00037FA6"/>
    <w:rsid w:val="00040860"/>
    <w:rsid w:val="000419B5"/>
    <w:rsid w:val="00041CA9"/>
    <w:rsid w:val="0004221B"/>
    <w:rsid w:val="0004254C"/>
    <w:rsid w:val="00042589"/>
    <w:rsid w:val="00042BD3"/>
    <w:rsid w:val="00042C4C"/>
    <w:rsid w:val="0004392E"/>
    <w:rsid w:val="00043FA3"/>
    <w:rsid w:val="0004412D"/>
    <w:rsid w:val="000447AB"/>
    <w:rsid w:val="00044B86"/>
    <w:rsid w:val="000456CE"/>
    <w:rsid w:val="0004664D"/>
    <w:rsid w:val="0004727F"/>
    <w:rsid w:val="00050929"/>
    <w:rsid w:val="00051FF3"/>
    <w:rsid w:val="000524A7"/>
    <w:rsid w:val="000527E5"/>
    <w:rsid w:val="0005285A"/>
    <w:rsid w:val="00052CE6"/>
    <w:rsid w:val="00052EB6"/>
    <w:rsid w:val="00052FB2"/>
    <w:rsid w:val="0005378F"/>
    <w:rsid w:val="00053829"/>
    <w:rsid w:val="00053971"/>
    <w:rsid w:val="00053C4F"/>
    <w:rsid w:val="00054423"/>
    <w:rsid w:val="000550FA"/>
    <w:rsid w:val="000555D9"/>
    <w:rsid w:val="00055984"/>
    <w:rsid w:val="00055DAC"/>
    <w:rsid w:val="000561FA"/>
    <w:rsid w:val="000562B6"/>
    <w:rsid w:val="00057518"/>
    <w:rsid w:val="00057A41"/>
    <w:rsid w:val="00061F00"/>
    <w:rsid w:val="00062340"/>
    <w:rsid w:val="00062364"/>
    <w:rsid w:val="00062907"/>
    <w:rsid w:val="0006374B"/>
    <w:rsid w:val="000637FC"/>
    <w:rsid w:val="00065A28"/>
    <w:rsid w:val="00065A3D"/>
    <w:rsid w:val="00065F1B"/>
    <w:rsid w:val="00066719"/>
    <w:rsid w:val="00066EEB"/>
    <w:rsid w:val="0006722D"/>
    <w:rsid w:val="0006728B"/>
    <w:rsid w:val="000673B1"/>
    <w:rsid w:val="00067800"/>
    <w:rsid w:val="00067CAE"/>
    <w:rsid w:val="000708B9"/>
    <w:rsid w:val="000709D8"/>
    <w:rsid w:val="00070B4C"/>
    <w:rsid w:val="00070B92"/>
    <w:rsid w:val="00070BF9"/>
    <w:rsid w:val="00071642"/>
    <w:rsid w:val="00071F01"/>
    <w:rsid w:val="00072694"/>
    <w:rsid w:val="00073414"/>
    <w:rsid w:val="00073DCD"/>
    <w:rsid w:val="000741C9"/>
    <w:rsid w:val="0007475F"/>
    <w:rsid w:val="00075372"/>
    <w:rsid w:val="00075586"/>
    <w:rsid w:val="00075FDC"/>
    <w:rsid w:val="00076066"/>
    <w:rsid w:val="0007656C"/>
    <w:rsid w:val="0007681E"/>
    <w:rsid w:val="00076EDE"/>
    <w:rsid w:val="000771DC"/>
    <w:rsid w:val="00077C50"/>
    <w:rsid w:val="00077FBC"/>
    <w:rsid w:val="00081636"/>
    <w:rsid w:val="00081E80"/>
    <w:rsid w:val="00081EFD"/>
    <w:rsid w:val="00082E43"/>
    <w:rsid w:val="00082FDF"/>
    <w:rsid w:val="00083307"/>
    <w:rsid w:val="0008346F"/>
    <w:rsid w:val="00084513"/>
    <w:rsid w:val="00086ED6"/>
    <w:rsid w:val="00092062"/>
    <w:rsid w:val="00092324"/>
    <w:rsid w:val="00092B3D"/>
    <w:rsid w:val="00092B5C"/>
    <w:rsid w:val="00093084"/>
    <w:rsid w:val="0009314A"/>
    <w:rsid w:val="00093B50"/>
    <w:rsid w:val="0009467D"/>
    <w:rsid w:val="00094B36"/>
    <w:rsid w:val="0009504A"/>
    <w:rsid w:val="0009546E"/>
    <w:rsid w:val="0009572D"/>
    <w:rsid w:val="00095BE4"/>
    <w:rsid w:val="00096591"/>
    <w:rsid w:val="00097740"/>
    <w:rsid w:val="00097E4A"/>
    <w:rsid w:val="00097FCD"/>
    <w:rsid w:val="000A06C4"/>
    <w:rsid w:val="000A0757"/>
    <w:rsid w:val="000A14B8"/>
    <w:rsid w:val="000A16E2"/>
    <w:rsid w:val="000A2AF4"/>
    <w:rsid w:val="000A34B7"/>
    <w:rsid w:val="000A3598"/>
    <w:rsid w:val="000A363C"/>
    <w:rsid w:val="000A4191"/>
    <w:rsid w:val="000A4806"/>
    <w:rsid w:val="000A49B5"/>
    <w:rsid w:val="000A4FDB"/>
    <w:rsid w:val="000A5106"/>
    <w:rsid w:val="000A651F"/>
    <w:rsid w:val="000A6BA3"/>
    <w:rsid w:val="000A6C1A"/>
    <w:rsid w:val="000A6CD0"/>
    <w:rsid w:val="000A76CA"/>
    <w:rsid w:val="000B0525"/>
    <w:rsid w:val="000B148E"/>
    <w:rsid w:val="000B1CDE"/>
    <w:rsid w:val="000B253A"/>
    <w:rsid w:val="000B2816"/>
    <w:rsid w:val="000B2BFB"/>
    <w:rsid w:val="000B3D95"/>
    <w:rsid w:val="000B58A0"/>
    <w:rsid w:val="000B6EA5"/>
    <w:rsid w:val="000C0ADC"/>
    <w:rsid w:val="000C0E22"/>
    <w:rsid w:val="000C0E8B"/>
    <w:rsid w:val="000C1CB3"/>
    <w:rsid w:val="000C20A3"/>
    <w:rsid w:val="000C2C03"/>
    <w:rsid w:val="000C348A"/>
    <w:rsid w:val="000C3862"/>
    <w:rsid w:val="000C41B5"/>
    <w:rsid w:val="000C565D"/>
    <w:rsid w:val="000C5869"/>
    <w:rsid w:val="000C5930"/>
    <w:rsid w:val="000C6349"/>
    <w:rsid w:val="000C6608"/>
    <w:rsid w:val="000C66D4"/>
    <w:rsid w:val="000C6E55"/>
    <w:rsid w:val="000C775C"/>
    <w:rsid w:val="000D1820"/>
    <w:rsid w:val="000D255C"/>
    <w:rsid w:val="000D3049"/>
    <w:rsid w:val="000D336B"/>
    <w:rsid w:val="000D3814"/>
    <w:rsid w:val="000D59FC"/>
    <w:rsid w:val="000D5A4C"/>
    <w:rsid w:val="000D5A60"/>
    <w:rsid w:val="000D5D63"/>
    <w:rsid w:val="000D63B8"/>
    <w:rsid w:val="000D685A"/>
    <w:rsid w:val="000D68C0"/>
    <w:rsid w:val="000D6B78"/>
    <w:rsid w:val="000D6EAC"/>
    <w:rsid w:val="000E0853"/>
    <w:rsid w:val="000E0DF8"/>
    <w:rsid w:val="000E1F63"/>
    <w:rsid w:val="000E20AC"/>
    <w:rsid w:val="000E234A"/>
    <w:rsid w:val="000E2AF0"/>
    <w:rsid w:val="000E4573"/>
    <w:rsid w:val="000E4E0B"/>
    <w:rsid w:val="000E5299"/>
    <w:rsid w:val="000E5F22"/>
    <w:rsid w:val="000E7733"/>
    <w:rsid w:val="000E7B00"/>
    <w:rsid w:val="000E7DBA"/>
    <w:rsid w:val="000F0261"/>
    <w:rsid w:val="000F0D91"/>
    <w:rsid w:val="000F187E"/>
    <w:rsid w:val="000F1ECE"/>
    <w:rsid w:val="000F1FA4"/>
    <w:rsid w:val="000F23DA"/>
    <w:rsid w:val="000F24A7"/>
    <w:rsid w:val="000F256A"/>
    <w:rsid w:val="000F27BD"/>
    <w:rsid w:val="000F3257"/>
    <w:rsid w:val="000F389D"/>
    <w:rsid w:val="000F42BF"/>
    <w:rsid w:val="000F4B33"/>
    <w:rsid w:val="000F500C"/>
    <w:rsid w:val="000F58E6"/>
    <w:rsid w:val="000F5CC8"/>
    <w:rsid w:val="000F669B"/>
    <w:rsid w:val="000F6725"/>
    <w:rsid w:val="000F6793"/>
    <w:rsid w:val="000F6DF8"/>
    <w:rsid w:val="000F77D6"/>
    <w:rsid w:val="000F7C92"/>
    <w:rsid w:val="000F7FAC"/>
    <w:rsid w:val="00100B62"/>
    <w:rsid w:val="0010148D"/>
    <w:rsid w:val="00101790"/>
    <w:rsid w:val="001029C2"/>
    <w:rsid w:val="00102DCC"/>
    <w:rsid w:val="00102E5A"/>
    <w:rsid w:val="001040AD"/>
    <w:rsid w:val="001044C8"/>
    <w:rsid w:val="0010553C"/>
    <w:rsid w:val="001056AD"/>
    <w:rsid w:val="00105B25"/>
    <w:rsid w:val="001065D7"/>
    <w:rsid w:val="00111E18"/>
    <w:rsid w:val="00112040"/>
    <w:rsid w:val="00112995"/>
    <w:rsid w:val="001129A3"/>
    <w:rsid w:val="00112D39"/>
    <w:rsid w:val="001142C9"/>
    <w:rsid w:val="00115A0A"/>
    <w:rsid w:val="00115A70"/>
    <w:rsid w:val="00116683"/>
    <w:rsid w:val="0011686F"/>
    <w:rsid w:val="0011719D"/>
    <w:rsid w:val="001203EF"/>
    <w:rsid w:val="00120787"/>
    <w:rsid w:val="0012086C"/>
    <w:rsid w:val="001208AE"/>
    <w:rsid w:val="00120E0D"/>
    <w:rsid w:val="001213C8"/>
    <w:rsid w:val="001214C9"/>
    <w:rsid w:val="00121548"/>
    <w:rsid w:val="00121FD1"/>
    <w:rsid w:val="0012231F"/>
    <w:rsid w:val="00122BBB"/>
    <w:rsid w:val="00124340"/>
    <w:rsid w:val="00124EF5"/>
    <w:rsid w:val="00125578"/>
    <w:rsid w:val="00125902"/>
    <w:rsid w:val="00126037"/>
    <w:rsid w:val="00126A69"/>
    <w:rsid w:val="00127244"/>
    <w:rsid w:val="001305D2"/>
    <w:rsid w:val="0013090C"/>
    <w:rsid w:val="00130FDC"/>
    <w:rsid w:val="0013180E"/>
    <w:rsid w:val="00131CA6"/>
    <w:rsid w:val="001335B7"/>
    <w:rsid w:val="001345AA"/>
    <w:rsid w:val="0013499C"/>
    <w:rsid w:val="001354E7"/>
    <w:rsid w:val="00135A12"/>
    <w:rsid w:val="001368BB"/>
    <w:rsid w:val="00136CAA"/>
    <w:rsid w:val="00136E81"/>
    <w:rsid w:val="0013729D"/>
    <w:rsid w:val="00137D24"/>
    <w:rsid w:val="00140016"/>
    <w:rsid w:val="00140176"/>
    <w:rsid w:val="001410D9"/>
    <w:rsid w:val="0014168D"/>
    <w:rsid w:val="001439F9"/>
    <w:rsid w:val="001440CF"/>
    <w:rsid w:val="001456B0"/>
    <w:rsid w:val="00145722"/>
    <w:rsid w:val="00145EB9"/>
    <w:rsid w:val="00146528"/>
    <w:rsid w:val="00146FF0"/>
    <w:rsid w:val="00147030"/>
    <w:rsid w:val="001470C8"/>
    <w:rsid w:val="001470FC"/>
    <w:rsid w:val="00147365"/>
    <w:rsid w:val="00147619"/>
    <w:rsid w:val="00147980"/>
    <w:rsid w:val="001504EA"/>
    <w:rsid w:val="00150504"/>
    <w:rsid w:val="00150E6D"/>
    <w:rsid w:val="001515F9"/>
    <w:rsid w:val="00152487"/>
    <w:rsid w:val="00152665"/>
    <w:rsid w:val="00152F87"/>
    <w:rsid w:val="0015786F"/>
    <w:rsid w:val="00160196"/>
    <w:rsid w:val="001603E2"/>
    <w:rsid w:val="0016046C"/>
    <w:rsid w:val="00160FC3"/>
    <w:rsid w:val="00161F6E"/>
    <w:rsid w:val="00162B6F"/>
    <w:rsid w:val="0016375E"/>
    <w:rsid w:val="00163939"/>
    <w:rsid w:val="00163994"/>
    <w:rsid w:val="00163C87"/>
    <w:rsid w:val="00163D75"/>
    <w:rsid w:val="00164266"/>
    <w:rsid w:val="0016463F"/>
    <w:rsid w:val="0016482A"/>
    <w:rsid w:val="00164908"/>
    <w:rsid w:val="0016544D"/>
    <w:rsid w:val="0016567B"/>
    <w:rsid w:val="00166620"/>
    <w:rsid w:val="0016795B"/>
    <w:rsid w:val="001705D8"/>
    <w:rsid w:val="00170E63"/>
    <w:rsid w:val="0017100F"/>
    <w:rsid w:val="0017172F"/>
    <w:rsid w:val="00171796"/>
    <w:rsid w:val="001718DE"/>
    <w:rsid w:val="00171EC4"/>
    <w:rsid w:val="00173688"/>
    <w:rsid w:val="00173E45"/>
    <w:rsid w:val="00173E78"/>
    <w:rsid w:val="001742A1"/>
    <w:rsid w:val="00174356"/>
    <w:rsid w:val="0017466E"/>
    <w:rsid w:val="00174F92"/>
    <w:rsid w:val="00175FB8"/>
    <w:rsid w:val="0017607C"/>
    <w:rsid w:val="0017608F"/>
    <w:rsid w:val="001766F6"/>
    <w:rsid w:val="00176A90"/>
    <w:rsid w:val="001770B7"/>
    <w:rsid w:val="0018041D"/>
    <w:rsid w:val="0018146E"/>
    <w:rsid w:val="001817FC"/>
    <w:rsid w:val="00181A96"/>
    <w:rsid w:val="00181C49"/>
    <w:rsid w:val="0018242D"/>
    <w:rsid w:val="00183640"/>
    <w:rsid w:val="00183CC4"/>
    <w:rsid w:val="00184518"/>
    <w:rsid w:val="00184AB7"/>
    <w:rsid w:val="00185203"/>
    <w:rsid w:val="00185410"/>
    <w:rsid w:val="0018583F"/>
    <w:rsid w:val="001900ED"/>
    <w:rsid w:val="00190304"/>
    <w:rsid w:val="0019049E"/>
    <w:rsid w:val="001907C7"/>
    <w:rsid w:val="00190D50"/>
    <w:rsid w:val="00190E1C"/>
    <w:rsid w:val="00191B1E"/>
    <w:rsid w:val="001938E3"/>
    <w:rsid w:val="00193932"/>
    <w:rsid w:val="00193D67"/>
    <w:rsid w:val="00194360"/>
    <w:rsid w:val="00194B48"/>
    <w:rsid w:val="00196FBD"/>
    <w:rsid w:val="0019717B"/>
    <w:rsid w:val="001A0328"/>
    <w:rsid w:val="001A0957"/>
    <w:rsid w:val="001A0DB4"/>
    <w:rsid w:val="001A1CCA"/>
    <w:rsid w:val="001A1D19"/>
    <w:rsid w:val="001A1E85"/>
    <w:rsid w:val="001A2536"/>
    <w:rsid w:val="001A52FB"/>
    <w:rsid w:val="001A602C"/>
    <w:rsid w:val="001A6703"/>
    <w:rsid w:val="001B01C5"/>
    <w:rsid w:val="001B077C"/>
    <w:rsid w:val="001B083E"/>
    <w:rsid w:val="001B0A08"/>
    <w:rsid w:val="001B0E42"/>
    <w:rsid w:val="001B1244"/>
    <w:rsid w:val="001B1431"/>
    <w:rsid w:val="001B1830"/>
    <w:rsid w:val="001B28CA"/>
    <w:rsid w:val="001B309A"/>
    <w:rsid w:val="001B31A6"/>
    <w:rsid w:val="001B396D"/>
    <w:rsid w:val="001B4775"/>
    <w:rsid w:val="001B4CC2"/>
    <w:rsid w:val="001B5401"/>
    <w:rsid w:val="001B5FC0"/>
    <w:rsid w:val="001B622B"/>
    <w:rsid w:val="001B720E"/>
    <w:rsid w:val="001B7C54"/>
    <w:rsid w:val="001B7CBF"/>
    <w:rsid w:val="001B7CC6"/>
    <w:rsid w:val="001B7F70"/>
    <w:rsid w:val="001C0486"/>
    <w:rsid w:val="001C0605"/>
    <w:rsid w:val="001C0ED1"/>
    <w:rsid w:val="001C15BC"/>
    <w:rsid w:val="001C15D8"/>
    <w:rsid w:val="001C17B7"/>
    <w:rsid w:val="001C275C"/>
    <w:rsid w:val="001C2768"/>
    <w:rsid w:val="001C2B00"/>
    <w:rsid w:val="001C2DA4"/>
    <w:rsid w:val="001C3577"/>
    <w:rsid w:val="001C5836"/>
    <w:rsid w:val="001C730D"/>
    <w:rsid w:val="001C763C"/>
    <w:rsid w:val="001D0760"/>
    <w:rsid w:val="001D0C31"/>
    <w:rsid w:val="001D0C7E"/>
    <w:rsid w:val="001D0F70"/>
    <w:rsid w:val="001D0F85"/>
    <w:rsid w:val="001D1A96"/>
    <w:rsid w:val="001D21CB"/>
    <w:rsid w:val="001D3DDE"/>
    <w:rsid w:val="001D44DB"/>
    <w:rsid w:val="001D4747"/>
    <w:rsid w:val="001D4DF4"/>
    <w:rsid w:val="001D4F4A"/>
    <w:rsid w:val="001D5649"/>
    <w:rsid w:val="001D62E9"/>
    <w:rsid w:val="001D7EAC"/>
    <w:rsid w:val="001E07D2"/>
    <w:rsid w:val="001E134A"/>
    <w:rsid w:val="001E17A0"/>
    <w:rsid w:val="001E1F33"/>
    <w:rsid w:val="001E21D8"/>
    <w:rsid w:val="001E2BD1"/>
    <w:rsid w:val="001E47AE"/>
    <w:rsid w:val="001E49BC"/>
    <w:rsid w:val="001E4D60"/>
    <w:rsid w:val="001E4FE8"/>
    <w:rsid w:val="001E54CC"/>
    <w:rsid w:val="001E62A0"/>
    <w:rsid w:val="001E642F"/>
    <w:rsid w:val="001E6BBE"/>
    <w:rsid w:val="001E6FCC"/>
    <w:rsid w:val="001E7E59"/>
    <w:rsid w:val="001F0C5D"/>
    <w:rsid w:val="001F169B"/>
    <w:rsid w:val="001F2039"/>
    <w:rsid w:val="001F23EA"/>
    <w:rsid w:val="001F28FF"/>
    <w:rsid w:val="001F415F"/>
    <w:rsid w:val="001F47F5"/>
    <w:rsid w:val="001F5070"/>
    <w:rsid w:val="001F51F8"/>
    <w:rsid w:val="001F54F9"/>
    <w:rsid w:val="001F5818"/>
    <w:rsid w:val="001F5A56"/>
    <w:rsid w:val="001F5D53"/>
    <w:rsid w:val="001F6BD8"/>
    <w:rsid w:val="001F75CF"/>
    <w:rsid w:val="00200A01"/>
    <w:rsid w:val="00201683"/>
    <w:rsid w:val="00202A8D"/>
    <w:rsid w:val="0020326A"/>
    <w:rsid w:val="002032EC"/>
    <w:rsid w:val="00203411"/>
    <w:rsid w:val="00203F6E"/>
    <w:rsid w:val="00204174"/>
    <w:rsid w:val="00205806"/>
    <w:rsid w:val="00205A11"/>
    <w:rsid w:val="00207C7E"/>
    <w:rsid w:val="0021027A"/>
    <w:rsid w:val="002105F8"/>
    <w:rsid w:val="0021061A"/>
    <w:rsid w:val="002109DB"/>
    <w:rsid w:val="00210B92"/>
    <w:rsid w:val="002127FA"/>
    <w:rsid w:val="00212F7E"/>
    <w:rsid w:val="0021355E"/>
    <w:rsid w:val="00213585"/>
    <w:rsid w:val="002138E4"/>
    <w:rsid w:val="00213F8F"/>
    <w:rsid w:val="002143B3"/>
    <w:rsid w:val="00214850"/>
    <w:rsid w:val="00215044"/>
    <w:rsid w:val="002150C1"/>
    <w:rsid w:val="00215206"/>
    <w:rsid w:val="002158BF"/>
    <w:rsid w:val="0021636C"/>
    <w:rsid w:val="00217651"/>
    <w:rsid w:val="00217D65"/>
    <w:rsid w:val="0022002B"/>
    <w:rsid w:val="00220589"/>
    <w:rsid w:val="002211A9"/>
    <w:rsid w:val="00221D41"/>
    <w:rsid w:val="00221E7B"/>
    <w:rsid w:val="0022246B"/>
    <w:rsid w:val="002232C8"/>
    <w:rsid w:val="00223424"/>
    <w:rsid w:val="00223967"/>
    <w:rsid w:val="002242B2"/>
    <w:rsid w:val="002242DA"/>
    <w:rsid w:val="00224383"/>
    <w:rsid w:val="002244E1"/>
    <w:rsid w:val="00224CB3"/>
    <w:rsid w:val="00224CB5"/>
    <w:rsid w:val="00224D95"/>
    <w:rsid w:val="00225C6E"/>
    <w:rsid w:val="002276C7"/>
    <w:rsid w:val="00230FD6"/>
    <w:rsid w:val="002311FB"/>
    <w:rsid w:val="00231890"/>
    <w:rsid w:val="00231BC1"/>
    <w:rsid w:val="00231DFE"/>
    <w:rsid w:val="0023308B"/>
    <w:rsid w:val="00233982"/>
    <w:rsid w:val="002339D1"/>
    <w:rsid w:val="0023460C"/>
    <w:rsid w:val="00234652"/>
    <w:rsid w:val="00234C80"/>
    <w:rsid w:val="00234D58"/>
    <w:rsid w:val="00235297"/>
    <w:rsid w:val="00236B23"/>
    <w:rsid w:val="00237218"/>
    <w:rsid w:val="00237CDA"/>
    <w:rsid w:val="00237DEE"/>
    <w:rsid w:val="00240C79"/>
    <w:rsid w:val="002413BC"/>
    <w:rsid w:val="00242668"/>
    <w:rsid w:val="00242A0F"/>
    <w:rsid w:val="00242FE4"/>
    <w:rsid w:val="002437B0"/>
    <w:rsid w:val="00245BA7"/>
    <w:rsid w:val="002465FA"/>
    <w:rsid w:val="0024720A"/>
    <w:rsid w:val="002472BC"/>
    <w:rsid w:val="0024795F"/>
    <w:rsid w:val="0025021F"/>
    <w:rsid w:val="002502B2"/>
    <w:rsid w:val="0025061F"/>
    <w:rsid w:val="002522FC"/>
    <w:rsid w:val="002529AD"/>
    <w:rsid w:val="00252A42"/>
    <w:rsid w:val="00253453"/>
    <w:rsid w:val="00253458"/>
    <w:rsid w:val="0025391C"/>
    <w:rsid w:val="0025417D"/>
    <w:rsid w:val="00254499"/>
    <w:rsid w:val="00254771"/>
    <w:rsid w:val="002548EA"/>
    <w:rsid w:val="00254991"/>
    <w:rsid w:val="00254A38"/>
    <w:rsid w:val="00254FDD"/>
    <w:rsid w:val="00255877"/>
    <w:rsid w:val="00255B35"/>
    <w:rsid w:val="002563C7"/>
    <w:rsid w:val="0025649D"/>
    <w:rsid w:val="002566DA"/>
    <w:rsid w:val="002575EC"/>
    <w:rsid w:val="00257892"/>
    <w:rsid w:val="00257D5B"/>
    <w:rsid w:val="00260B21"/>
    <w:rsid w:val="002611B3"/>
    <w:rsid w:val="002618DB"/>
    <w:rsid w:val="002623FD"/>
    <w:rsid w:val="002635EB"/>
    <w:rsid w:val="00264BA5"/>
    <w:rsid w:val="00265372"/>
    <w:rsid w:val="00266807"/>
    <w:rsid w:val="0026687F"/>
    <w:rsid w:val="00267305"/>
    <w:rsid w:val="002711F8"/>
    <w:rsid w:val="00271A01"/>
    <w:rsid w:val="00271BD8"/>
    <w:rsid w:val="002734F1"/>
    <w:rsid w:val="00273A94"/>
    <w:rsid w:val="00273D3B"/>
    <w:rsid w:val="00274DCC"/>
    <w:rsid w:val="002752E2"/>
    <w:rsid w:val="002754E5"/>
    <w:rsid w:val="00275561"/>
    <w:rsid w:val="0027603D"/>
    <w:rsid w:val="002760F5"/>
    <w:rsid w:val="00277393"/>
    <w:rsid w:val="00277A30"/>
    <w:rsid w:val="00281C06"/>
    <w:rsid w:val="00281DC6"/>
    <w:rsid w:val="00282045"/>
    <w:rsid w:val="00282208"/>
    <w:rsid w:val="00282A89"/>
    <w:rsid w:val="00282E43"/>
    <w:rsid w:val="002833AA"/>
    <w:rsid w:val="002839C9"/>
    <w:rsid w:val="00283A85"/>
    <w:rsid w:val="00283B21"/>
    <w:rsid w:val="00283D18"/>
    <w:rsid w:val="00284798"/>
    <w:rsid w:val="00284E94"/>
    <w:rsid w:val="0028507F"/>
    <w:rsid w:val="0028769A"/>
    <w:rsid w:val="00287F67"/>
    <w:rsid w:val="00290C15"/>
    <w:rsid w:val="002910E5"/>
    <w:rsid w:val="0029156A"/>
    <w:rsid w:val="00291F90"/>
    <w:rsid w:val="00292194"/>
    <w:rsid w:val="002927B7"/>
    <w:rsid w:val="00292E2D"/>
    <w:rsid w:val="00294079"/>
    <w:rsid w:val="00294550"/>
    <w:rsid w:val="002953BF"/>
    <w:rsid w:val="0029712B"/>
    <w:rsid w:val="00297AC8"/>
    <w:rsid w:val="002A06F4"/>
    <w:rsid w:val="002A0A83"/>
    <w:rsid w:val="002A0C80"/>
    <w:rsid w:val="002A0E71"/>
    <w:rsid w:val="002A0F80"/>
    <w:rsid w:val="002A1774"/>
    <w:rsid w:val="002A2912"/>
    <w:rsid w:val="002A3841"/>
    <w:rsid w:val="002A3968"/>
    <w:rsid w:val="002A3C46"/>
    <w:rsid w:val="002A3DC3"/>
    <w:rsid w:val="002A4BE9"/>
    <w:rsid w:val="002A4C3D"/>
    <w:rsid w:val="002A4FC0"/>
    <w:rsid w:val="002A5A0B"/>
    <w:rsid w:val="002A5C66"/>
    <w:rsid w:val="002A5EE2"/>
    <w:rsid w:val="002A7130"/>
    <w:rsid w:val="002A78F7"/>
    <w:rsid w:val="002B15F6"/>
    <w:rsid w:val="002B25F0"/>
    <w:rsid w:val="002B3360"/>
    <w:rsid w:val="002B361D"/>
    <w:rsid w:val="002B4190"/>
    <w:rsid w:val="002B4D63"/>
    <w:rsid w:val="002B4DCC"/>
    <w:rsid w:val="002B50A9"/>
    <w:rsid w:val="002B5DDD"/>
    <w:rsid w:val="002B6995"/>
    <w:rsid w:val="002B6B0D"/>
    <w:rsid w:val="002B6EF4"/>
    <w:rsid w:val="002B7596"/>
    <w:rsid w:val="002B7DE8"/>
    <w:rsid w:val="002C046B"/>
    <w:rsid w:val="002C05E1"/>
    <w:rsid w:val="002C201E"/>
    <w:rsid w:val="002C3183"/>
    <w:rsid w:val="002C3576"/>
    <w:rsid w:val="002C4146"/>
    <w:rsid w:val="002C45F7"/>
    <w:rsid w:val="002C6772"/>
    <w:rsid w:val="002C67BA"/>
    <w:rsid w:val="002C687A"/>
    <w:rsid w:val="002C6CA5"/>
    <w:rsid w:val="002C6E02"/>
    <w:rsid w:val="002D01B9"/>
    <w:rsid w:val="002D0971"/>
    <w:rsid w:val="002D1625"/>
    <w:rsid w:val="002D2229"/>
    <w:rsid w:val="002D28B2"/>
    <w:rsid w:val="002D3F78"/>
    <w:rsid w:val="002D5473"/>
    <w:rsid w:val="002D55C4"/>
    <w:rsid w:val="002D666E"/>
    <w:rsid w:val="002D6AAE"/>
    <w:rsid w:val="002D777D"/>
    <w:rsid w:val="002D79CC"/>
    <w:rsid w:val="002E0D7B"/>
    <w:rsid w:val="002E2E63"/>
    <w:rsid w:val="002E3098"/>
    <w:rsid w:val="002E354A"/>
    <w:rsid w:val="002E3859"/>
    <w:rsid w:val="002E3C82"/>
    <w:rsid w:val="002E445F"/>
    <w:rsid w:val="002E46E4"/>
    <w:rsid w:val="002E51CE"/>
    <w:rsid w:val="002E6E5C"/>
    <w:rsid w:val="002E75EB"/>
    <w:rsid w:val="002E77DF"/>
    <w:rsid w:val="002F17EA"/>
    <w:rsid w:val="002F2011"/>
    <w:rsid w:val="002F268B"/>
    <w:rsid w:val="002F2E61"/>
    <w:rsid w:val="002F35EB"/>
    <w:rsid w:val="002F3DB8"/>
    <w:rsid w:val="002F4056"/>
    <w:rsid w:val="002F456E"/>
    <w:rsid w:val="002F4729"/>
    <w:rsid w:val="002F48E1"/>
    <w:rsid w:val="002F5B86"/>
    <w:rsid w:val="002F5DF4"/>
    <w:rsid w:val="002F6537"/>
    <w:rsid w:val="002F660A"/>
    <w:rsid w:val="002F696E"/>
    <w:rsid w:val="002F6E39"/>
    <w:rsid w:val="002F6FA9"/>
    <w:rsid w:val="002F76A8"/>
    <w:rsid w:val="002F7794"/>
    <w:rsid w:val="002F7D66"/>
    <w:rsid w:val="0030075D"/>
    <w:rsid w:val="003009D8"/>
    <w:rsid w:val="00300ECA"/>
    <w:rsid w:val="00301C43"/>
    <w:rsid w:val="003040AB"/>
    <w:rsid w:val="00304590"/>
    <w:rsid w:val="00305344"/>
    <w:rsid w:val="003063E8"/>
    <w:rsid w:val="00306405"/>
    <w:rsid w:val="0030758A"/>
    <w:rsid w:val="0030776C"/>
    <w:rsid w:val="003101C8"/>
    <w:rsid w:val="00310D3E"/>
    <w:rsid w:val="003114EC"/>
    <w:rsid w:val="00312654"/>
    <w:rsid w:val="00314502"/>
    <w:rsid w:val="00314667"/>
    <w:rsid w:val="00314957"/>
    <w:rsid w:val="0031547D"/>
    <w:rsid w:val="003163A8"/>
    <w:rsid w:val="003173A2"/>
    <w:rsid w:val="00317A15"/>
    <w:rsid w:val="00317A67"/>
    <w:rsid w:val="00320590"/>
    <w:rsid w:val="00321AEF"/>
    <w:rsid w:val="00321D45"/>
    <w:rsid w:val="00321D67"/>
    <w:rsid w:val="00322EF9"/>
    <w:rsid w:val="00323285"/>
    <w:rsid w:val="0032378D"/>
    <w:rsid w:val="00323D59"/>
    <w:rsid w:val="00323DB7"/>
    <w:rsid w:val="0032447A"/>
    <w:rsid w:val="0032471C"/>
    <w:rsid w:val="00325320"/>
    <w:rsid w:val="003263A0"/>
    <w:rsid w:val="003268AF"/>
    <w:rsid w:val="0032788D"/>
    <w:rsid w:val="0033102C"/>
    <w:rsid w:val="003315F2"/>
    <w:rsid w:val="0033167C"/>
    <w:rsid w:val="0033265A"/>
    <w:rsid w:val="00333784"/>
    <w:rsid w:val="00335DFA"/>
    <w:rsid w:val="003373CE"/>
    <w:rsid w:val="003377F6"/>
    <w:rsid w:val="00337984"/>
    <w:rsid w:val="00337BD0"/>
    <w:rsid w:val="00337CD8"/>
    <w:rsid w:val="00337FF3"/>
    <w:rsid w:val="003404F1"/>
    <w:rsid w:val="0034142C"/>
    <w:rsid w:val="0034171B"/>
    <w:rsid w:val="00341837"/>
    <w:rsid w:val="00341CB5"/>
    <w:rsid w:val="00341F19"/>
    <w:rsid w:val="003430A2"/>
    <w:rsid w:val="00343FC3"/>
    <w:rsid w:val="00344806"/>
    <w:rsid w:val="00345039"/>
    <w:rsid w:val="003471FF"/>
    <w:rsid w:val="003503F1"/>
    <w:rsid w:val="003512FF"/>
    <w:rsid w:val="00353958"/>
    <w:rsid w:val="003540CB"/>
    <w:rsid w:val="00354574"/>
    <w:rsid w:val="00354721"/>
    <w:rsid w:val="00355646"/>
    <w:rsid w:val="003556ED"/>
    <w:rsid w:val="0035701A"/>
    <w:rsid w:val="003571EF"/>
    <w:rsid w:val="00361D52"/>
    <w:rsid w:val="003623FC"/>
    <w:rsid w:val="00362742"/>
    <w:rsid w:val="00363542"/>
    <w:rsid w:val="00363B1A"/>
    <w:rsid w:val="003640B9"/>
    <w:rsid w:val="0036438D"/>
    <w:rsid w:val="00364AEF"/>
    <w:rsid w:val="00364F6F"/>
    <w:rsid w:val="0036542B"/>
    <w:rsid w:val="00365968"/>
    <w:rsid w:val="00365E5B"/>
    <w:rsid w:val="00366A36"/>
    <w:rsid w:val="003670FB"/>
    <w:rsid w:val="00367215"/>
    <w:rsid w:val="00367531"/>
    <w:rsid w:val="00370273"/>
    <w:rsid w:val="00371403"/>
    <w:rsid w:val="00371D39"/>
    <w:rsid w:val="00373F84"/>
    <w:rsid w:val="00374795"/>
    <w:rsid w:val="00374D2D"/>
    <w:rsid w:val="003750BF"/>
    <w:rsid w:val="003759D2"/>
    <w:rsid w:val="00375C9E"/>
    <w:rsid w:val="00375E73"/>
    <w:rsid w:val="003806C7"/>
    <w:rsid w:val="003819B4"/>
    <w:rsid w:val="003822CF"/>
    <w:rsid w:val="00382D69"/>
    <w:rsid w:val="0038350A"/>
    <w:rsid w:val="003835D6"/>
    <w:rsid w:val="003836CB"/>
    <w:rsid w:val="00383B0E"/>
    <w:rsid w:val="0038476A"/>
    <w:rsid w:val="00384AEE"/>
    <w:rsid w:val="00384E1F"/>
    <w:rsid w:val="003869BD"/>
    <w:rsid w:val="00387D40"/>
    <w:rsid w:val="0039078D"/>
    <w:rsid w:val="00390E93"/>
    <w:rsid w:val="003910C9"/>
    <w:rsid w:val="003910EB"/>
    <w:rsid w:val="00391404"/>
    <w:rsid w:val="00391823"/>
    <w:rsid w:val="0039293A"/>
    <w:rsid w:val="00393886"/>
    <w:rsid w:val="00393B0E"/>
    <w:rsid w:val="00393BE3"/>
    <w:rsid w:val="00393FC4"/>
    <w:rsid w:val="00394329"/>
    <w:rsid w:val="003956D3"/>
    <w:rsid w:val="00395F04"/>
    <w:rsid w:val="003967A1"/>
    <w:rsid w:val="00396933"/>
    <w:rsid w:val="00396969"/>
    <w:rsid w:val="00396B77"/>
    <w:rsid w:val="003A089E"/>
    <w:rsid w:val="003A0F2F"/>
    <w:rsid w:val="003A214A"/>
    <w:rsid w:val="003A293B"/>
    <w:rsid w:val="003A2C9A"/>
    <w:rsid w:val="003A3FBE"/>
    <w:rsid w:val="003A4B23"/>
    <w:rsid w:val="003A4D54"/>
    <w:rsid w:val="003A5F65"/>
    <w:rsid w:val="003A6076"/>
    <w:rsid w:val="003A62A8"/>
    <w:rsid w:val="003B0047"/>
    <w:rsid w:val="003B050B"/>
    <w:rsid w:val="003B0EC7"/>
    <w:rsid w:val="003B0F34"/>
    <w:rsid w:val="003B1C06"/>
    <w:rsid w:val="003B1E24"/>
    <w:rsid w:val="003B2095"/>
    <w:rsid w:val="003B2136"/>
    <w:rsid w:val="003B2838"/>
    <w:rsid w:val="003B303C"/>
    <w:rsid w:val="003B4ABB"/>
    <w:rsid w:val="003B50F2"/>
    <w:rsid w:val="003B5301"/>
    <w:rsid w:val="003B5429"/>
    <w:rsid w:val="003B55DA"/>
    <w:rsid w:val="003B5731"/>
    <w:rsid w:val="003B584C"/>
    <w:rsid w:val="003B5AAF"/>
    <w:rsid w:val="003B5CCC"/>
    <w:rsid w:val="003B7446"/>
    <w:rsid w:val="003B7534"/>
    <w:rsid w:val="003C110C"/>
    <w:rsid w:val="003C1F75"/>
    <w:rsid w:val="003C219A"/>
    <w:rsid w:val="003C2A5B"/>
    <w:rsid w:val="003C2C52"/>
    <w:rsid w:val="003C3053"/>
    <w:rsid w:val="003C3753"/>
    <w:rsid w:val="003C38B2"/>
    <w:rsid w:val="003C390C"/>
    <w:rsid w:val="003C3BC7"/>
    <w:rsid w:val="003C4972"/>
    <w:rsid w:val="003C4EF4"/>
    <w:rsid w:val="003C5508"/>
    <w:rsid w:val="003C59E5"/>
    <w:rsid w:val="003C6EA8"/>
    <w:rsid w:val="003C7D1E"/>
    <w:rsid w:val="003C7FA1"/>
    <w:rsid w:val="003D0802"/>
    <w:rsid w:val="003D193A"/>
    <w:rsid w:val="003D20F3"/>
    <w:rsid w:val="003D3940"/>
    <w:rsid w:val="003D5D79"/>
    <w:rsid w:val="003D7F03"/>
    <w:rsid w:val="003E0524"/>
    <w:rsid w:val="003E12B7"/>
    <w:rsid w:val="003E178A"/>
    <w:rsid w:val="003E1D3B"/>
    <w:rsid w:val="003E1DF7"/>
    <w:rsid w:val="003E2D27"/>
    <w:rsid w:val="003E329B"/>
    <w:rsid w:val="003E38C9"/>
    <w:rsid w:val="003E3FCA"/>
    <w:rsid w:val="003E5A02"/>
    <w:rsid w:val="003E5B5E"/>
    <w:rsid w:val="003E6332"/>
    <w:rsid w:val="003E6BCD"/>
    <w:rsid w:val="003E71AD"/>
    <w:rsid w:val="003F04E3"/>
    <w:rsid w:val="003F05CF"/>
    <w:rsid w:val="003F077B"/>
    <w:rsid w:val="003F0F54"/>
    <w:rsid w:val="003F2CD2"/>
    <w:rsid w:val="003F3700"/>
    <w:rsid w:val="003F38F3"/>
    <w:rsid w:val="003F495E"/>
    <w:rsid w:val="003F5928"/>
    <w:rsid w:val="003F5EA1"/>
    <w:rsid w:val="003F5FD7"/>
    <w:rsid w:val="003F62C6"/>
    <w:rsid w:val="003F7E0C"/>
    <w:rsid w:val="00400246"/>
    <w:rsid w:val="00400CB7"/>
    <w:rsid w:val="00400CFF"/>
    <w:rsid w:val="004012DF"/>
    <w:rsid w:val="00402487"/>
    <w:rsid w:val="00402C19"/>
    <w:rsid w:val="00403370"/>
    <w:rsid w:val="004041B9"/>
    <w:rsid w:val="00404EF7"/>
    <w:rsid w:val="0041021D"/>
    <w:rsid w:val="004105D6"/>
    <w:rsid w:val="00410CB1"/>
    <w:rsid w:val="004111A8"/>
    <w:rsid w:val="004123F8"/>
    <w:rsid w:val="00412E45"/>
    <w:rsid w:val="004151AA"/>
    <w:rsid w:val="00415B5B"/>
    <w:rsid w:val="004166F5"/>
    <w:rsid w:val="00417213"/>
    <w:rsid w:val="00420DE5"/>
    <w:rsid w:val="004236B9"/>
    <w:rsid w:val="00423785"/>
    <w:rsid w:val="0042403A"/>
    <w:rsid w:val="00425E87"/>
    <w:rsid w:val="0042611E"/>
    <w:rsid w:val="00426820"/>
    <w:rsid w:val="00426E24"/>
    <w:rsid w:val="00427941"/>
    <w:rsid w:val="00427C7A"/>
    <w:rsid w:val="00430207"/>
    <w:rsid w:val="0043203F"/>
    <w:rsid w:val="0043248F"/>
    <w:rsid w:val="00432498"/>
    <w:rsid w:val="004337A4"/>
    <w:rsid w:val="00433A2E"/>
    <w:rsid w:val="00433FA5"/>
    <w:rsid w:val="00435228"/>
    <w:rsid w:val="004356B1"/>
    <w:rsid w:val="0043603B"/>
    <w:rsid w:val="0043755B"/>
    <w:rsid w:val="0043756F"/>
    <w:rsid w:val="00437C38"/>
    <w:rsid w:val="00437CBE"/>
    <w:rsid w:val="00440308"/>
    <w:rsid w:val="004408A3"/>
    <w:rsid w:val="004416B4"/>
    <w:rsid w:val="00441EF0"/>
    <w:rsid w:val="00442FBE"/>
    <w:rsid w:val="00443337"/>
    <w:rsid w:val="004454AF"/>
    <w:rsid w:val="0044641B"/>
    <w:rsid w:val="00446F96"/>
    <w:rsid w:val="00447798"/>
    <w:rsid w:val="00447F66"/>
    <w:rsid w:val="00450498"/>
    <w:rsid w:val="0045074E"/>
    <w:rsid w:val="00450814"/>
    <w:rsid w:val="00451377"/>
    <w:rsid w:val="00451CEE"/>
    <w:rsid w:val="004523B5"/>
    <w:rsid w:val="0045325E"/>
    <w:rsid w:val="004532F3"/>
    <w:rsid w:val="004539D4"/>
    <w:rsid w:val="00453C24"/>
    <w:rsid w:val="00454403"/>
    <w:rsid w:val="00454716"/>
    <w:rsid w:val="0045519B"/>
    <w:rsid w:val="00456A48"/>
    <w:rsid w:val="004571F3"/>
    <w:rsid w:val="004573D2"/>
    <w:rsid w:val="00457EFA"/>
    <w:rsid w:val="004601BC"/>
    <w:rsid w:val="004614F0"/>
    <w:rsid w:val="00461C31"/>
    <w:rsid w:val="00461EAC"/>
    <w:rsid w:val="00461F2E"/>
    <w:rsid w:val="00462094"/>
    <w:rsid w:val="00462331"/>
    <w:rsid w:val="004627F9"/>
    <w:rsid w:val="00462DCF"/>
    <w:rsid w:val="00462EEE"/>
    <w:rsid w:val="00462F30"/>
    <w:rsid w:val="004630D1"/>
    <w:rsid w:val="004633CD"/>
    <w:rsid w:val="004637A9"/>
    <w:rsid w:val="00464E64"/>
    <w:rsid w:val="00464F6C"/>
    <w:rsid w:val="00464FDA"/>
    <w:rsid w:val="00465390"/>
    <w:rsid w:val="004655AD"/>
    <w:rsid w:val="004658D9"/>
    <w:rsid w:val="00465907"/>
    <w:rsid w:val="004663EE"/>
    <w:rsid w:val="00466673"/>
    <w:rsid w:val="00466760"/>
    <w:rsid w:val="004667C6"/>
    <w:rsid w:val="004668AE"/>
    <w:rsid w:val="004669B5"/>
    <w:rsid w:val="0046757C"/>
    <w:rsid w:val="00470B54"/>
    <w:rsid w:val="00471952"/>
    <w:rsid w:val="00471C02"/>
    <w:rsid w:val="00472B75"/>
    <w:rsid w:val="00472F9A"/>
    <w:rsid w:val="004731AD"/>
    <w:rsid w:val="004734DA"/>
    <w:rsid w:val="004746D8"/>
    <w:rsid w:val="0047473F"/>
    <w:rsid w:val="00474F20"/>
    <w:rsid w:val="00475468"/>
    <w:rsid w:val="004755BA"/>
    <w:rsid w:val="00475635"/>
    <w:rsid w:val="00475E85"/>
    <w:rsid w:val="004760CE"/>
    <w:rsid w:val="004761CB"/>
    <w:rsid w:val="004774C7"/>
    <w:rsid w:val="004779E6"/>
    <w:rsid w:val="0048027E"/>
    <w:rsid w:val="00480AF7"/>
    <w:rsid w:val="004824BE"/>
    <w:rsid w:val="004826DD"/>
    <w:rsid w:val="0048335D"/>
    <w:rsid w:val="004838F8"/>
    <w:rsid w:val="00483D9D"/>
    <w:rsid w:val="0048530A"/>
    <w:rsid w:val="004855F3"/>
    <w:rsid w:val="004878F3"/>
    <w:rsid w:val="0049023F"/>
    <w:rsid w:val="00490F53"/>
    <w:rsid w:val="0049191C"/>
    <w:rsid w:val="00491A09"/>
    <w:rsid w:val="00492294"/>
    <w:rsid w:val="00492BBD"/>
    <w:rsid w:val="00493572"/>
    <w:rsid w:val="0049359C"/>
    <w:rsid w:val="00494261"/>
    <w:rsid w:val="00494A3D"/>
    <w:rsid w:val="004956E4"/>
    <w:rsid w:val="004958CC"/>
    <w:rsid w:val="00496365"/>
    <w:rsid w:val="00496DD3"/>
    <w:rsid w:val="00496F5D"/>
    <w:rsid w:val="00497860"/>
    <w:rsid w:val="004A06D3"/>
    <w:rsid w:val="004A3556"/>
    <w:rsid w:val="004A3693"/>
    <w:rsid w:val="004A3D33"/>
    <w:rsid w:val="004A42D8"/>
    <w:rsid w:val="004A470B"/>
    <w:rsid w:val="004A70BB"/>
    <w:rsid w:val="004A7EBF"/>
    <w:rsid w:val="004B045A"/>
    <w:rsid w:val="004B0790"/>
    <w:rsid w:val="004B15B2"/>
    <w:rsid w:val="004B1722"/>
    <w:rsid w:val="004B1A20"/>
    <w:rsid w:val="004B1BC2"/>
    <w:rsid w:val="004B2570"/>
    <w:rsid w:val="004B2B95"/>
    <w:rsid w:val="004B3146"/>
    <w:rsid w:val="004B3606"/>
    <w:rsid w:val="004B3D59"/>
    <w:rsid w:val="004B414D"/>
    <w:rsid w:val="004B4C19"/>
    <w:rsid w:val="004B5510"/>
    <w:rsid w:val="004B6B7D"/>
    <w:rsid w:val="004B7970"/>
    <w:rsid w:val="004B7B8F"/>
    <w:rsid w:val="004B7FFB"/>
    <w:rsid w:val="004C04E4"/>
    <w:rsid w:val="004C1CF7"/>
    <w:rsid w:val="004C1D64"/>
    <w:rsid w:val="004C2DFE"/>
    <w:rsid w:val="004C3503"/>
    <w:rsid w:val="004C454C"/>
    <w:rsid w:val="004C481D"/>
    <w:rsid w:val="004C4BDB"/>
    <w:rsid w:val="004C4BED"/>
    <w:rsid w:val="004C4CE4"/>
    <w:rsid w:val="004C59CE"/>
    <w:rsid w:val="004C5B00"/>
    <w:rsid w:val="004C65EC"/>
    <w:rsid w:val="004C6685"/>
    <w:rsid w:val="004C7CF8"/>
    <w:rsid w:val="004D115C"/>
    <w:rsid w:val="004D1223"/>
    <w:rsid w:val="004D2933"/>
    <w:rsid w:val="004D412F"/>
    <w:rsid w:val="004D5F67"/>
    <w:rsid w:val="004D723B"/>
    <w:rsid w:val="004D794D"/>
    <w:rsid w:val="004E028A"/>
    <w:rsid w:val="004E0AE8"/>
    <w:rsid w:val="004E0C27"/>
    <w:rsid w:val="004E1285"/>
    <w:rsid w:val="004E1C50"/>
    <w:rsid w:val="004E1E12"/>
    <w:rsid w:val="004E2EA4"/>
    <w:rsid w:val="004E397C"/>
    <w:rsid w:val="004E3A3E"/>
    <w:rsid w:val="004E3D52"/>
    <w:rsid w:val="004E40E8"/>
    <w:rsid w:val="004E48D1"/>
    <w:rsid w:val="004E53CB"/>
    <w:rsid w:val="004E5C7B"/>
    <w:rsid w:val="004E6BF3"/>
    <w:rsid w:val="004F0A06"/>
    <w:rsid w:val="004F118C"/>
    <w:rsid w:val="004F141F"/>
    <w:rsid w:val="004F1816"/>
    <w:rsid w:val="004F2B4D"/>
    <w:rsid w:val="004F2F63"/>
    <w:rsid w:val="004F3B59"/>
    <w:rsid w:val="004F4586"/>
    <w:rsid w:val="004F4DBC"/>
    <w:rsid w:val="004F535F"/>
    <w:rsid w:val="004F7053"/>
    <w:rsid w:val="004F7335"/>
    <w:rsid w:val="004F76C3"/>
    <w:rsid w:val="004F778C"/>
    <w:rsid w:val="00501E8C"/>
    <w:rsid w:val="00503826"/>
    <w:rsid w:val="005040CF"/>
    <w:rsid w:val="005041D4"/>
    <w:rsid w:val="005059B0"/>
    <w:rsid w:val="005063E7"/>
    <w:rsid w:val="005068F0"/>
    <w:rsid w:val="00506AA8"/>
    <w:rsid w:val="00506D2B"/>
    <w:rsid w:val="00506DDE"/>
    <w:rsid w:val="005071CD"/>
    <w:rsid w:val="005101E9"/>
    <w:rsid w:val="005104F3"/>
    <w:rsid w:val="00511CBB"/>
    <w:rsid w:val="0051273A"/>
    <w:rsid w:val="005128F0"/>
    <w:rsid w:val="00512AEA"/>
    <w:rsid w:val="00512EDE"/>
    <w:rsid w:val="00513259"/>
    <w:rsid w:val="00513346"/>
    <w:rsid w:val="00516093"/>
    <w:rsid w:val="00516124"/>
    <w:rsid w:val="00516297"/>
    <w:rsid w:val="00517A59"/>
    <w:rsid w:val="00517C9E"/>
    <w:rsid w:val="00520AEA"/>
    <w:rsid w:val="005211A8"/>
    <w:rsid w:val="00521D8D"/>
    <w:rsid w:val="00522738"/>
    <w:rsid w:val="005227AF"/>
    <w:rsid w:val="00522E59"/>
    <w:rsid w:val="005231AC"/>
    <w:rsid w:val="00523921"/>
    <w:rsid w:val="00523D8E"/>
    <w:rsid w:val="00524A6E"/>
    <w:rsid w:val="00524FF8"/>
    <w:rsid w:val="0052543A"/>
    <w:rsid w:val="005262CC"/>
    <w:rsid w:val="00526C28"/>
    <w:rsid w:val="00526D2E"/>
    <w:rsid w:val="005274D6"/>
    <w:rsid w:val="00530B26"/>
    <w:rsid w:val="0053287D"/>
    <w:rsid w:val="005329CA"/>
    <w:rsid w:val="0053301A"/>
    <w:rsid w:val="0053311C"/>
    <w:rsid w:val="0053341C"/>
    <w:rsid w:val="00533B8B"/>
    <w:rsid w:val="00534923"/>
    <w:rsid w:val="00535652"/>
    <w:rsid w:val="00535941"/>
    <w:rsid w:val="00535A33"/>
    <w:rsid w:val="005368DE"/>
    <w:rsid w:val="005369EC"/>
    <w:rsid w:val="005374D5"/>
    <w:rsid w:val="00537605"/>
    <w:rsid w:val="00537C7A"/>
    <w:rsid w:val="00537E03"/>
    <w:rsid w:val="0054032E"/>
    <w:rsid w:val="00540C9B"/>
    <w:rsid w:val="005413DA"/>
    <w:rsid w:val="0054215A"/>
    <w:rsid w:val="00542348"/>
    <w:rsid w:val="00542492"/>
    <w:rsid w:val="00542A4E"/>
    <w:rsid w:val="00542C29"/>
    <w:rsid w:val="00544B7B"/>
    <w:rsid w:val="0054519C"/>
    <w:rsid w:val="00545899"/>
    <w:rsid w:val="00546CA7"/>
    <w:rsid w:val="00546E9B"/>
    <w:rsid w:val="00547805"/>
    <w:rsid w:val="00547E80"/>
    <w:rsid w:val="0055049A"/>
    <w:rsid w:val="0055051E"/>
    <w:rsid w:val="0055060B"/>
    <w:rsid w:val="00550A34"/>
    <w:rsid w:val="00550B5E"/>
    <w:rsid w:val="0055101F"/>
    <w:rsid w:val="005521EA"/>
    <w:rsid w:val="005526AB"/>
    <w:rsid w:val="00552A45"/>
    <w:rsid w:val="00553712"/>
    <w:rsid w:val="00554582"/>
    <w:rsid w:val="005547EA"/>
    <w:rsid w:val="00555866"/>
    <w:rsid w:val="00556A06"/>
    <w:rsid w:val="00556FD2"/>
    <w:rsid w:val="005571AC"/>
    <w:rsid w:val="00557F91"/>
    <w:rsid w:val="005604F0"/>
    <w:rsid w:val="005605A9"/>
    <w:rsid w:val="00560B2F"/>
    <w:rsid w:val="00561A50"/>
    <w:rsid w:val="00561E76"/>
    <w:rsid w:val="00562397"/>
    <w:rsid w:val="00562881"/>
    <w:rsid w:val="00562A84"/>
    <w:rsid w:val="005634A6"/>
    <w:rsid w:val="00564A15"/>
    <w:rsid w:val="00566404"/>
    <w:rsid w:val="005664A9"/>
    <w:rsid w:val="00566FE6"/>
    <w:rsid w:val="00567A44"/>
    <w:rsid w:val="005708C9"/>
    <w:rsid w:val="00570946"/>
    <w:rsid w:val="0057206D"/>
    <w:rsid w:val="005731CB"/>
    <w:rsid w:val="00574078"/>
    <w:rsid w:val="005744D7"/>
    <w:rsid w:val="00574A95"/>
    <w:rsid w:val="00574CA8"/>
    <w:rsid w:val="00575285"/>
    <w:rsid w:val="00575BBD"/>
    <w:rsid w:val="00576368"/>
    <w:rsid w:val="005765FA"/>
    <w:rsid w:val="005769E3"/>
    <w:rsid w:val="00576F99"/>
    <w:rsid w:val="00577AC0"/>
    <w:rsid w:val="00577D79"/>
    <w:rsid w:val="005800FE"/>
    <w:rsid w:val="005824DB"/>
    <w:rsid w:val="00582F2F"/>
    <w:rsid w:val="005834ED"/>
    <w:rsid w:val="0058431C"/>
    <w:rsid w:val="00584622"/>
    <w:rsid w:val="00585760"/>
    <w:rsid w:val="00585D33"/>
    <w:rsid w:val="00587925"/>
    <w:rsid w:val="00590C8F"/>
    <w:rsid w:val="0059123E"/>
    <w:rsid w:val="0059246D"/>
    <w:rsid w:val="0059250F"/>
    <w:rsid w:val="00592B03"/>
    <w:rsid w:val="005944AE"/>
    <w:rsid w:val="00594B1C"/>
    <w:rsid w:val="005957C8"/>
    <w:rsid w:val="005958DA"/>
    <w:rsid w:val="00597827"/>
    <w:rsid w:val="0059791E"/>
    <w:rsid w:val="00597E63"/>
    <w:rsid w:val="00597EB9"/>
    <w:rsid w:val="005A1227"/>
    <w:rsid w:val="005A1415"/>
    <w:rsid w:val="005A1CD1"/>
    <w:rsid w:val="005A43FD"/>
    <w:rsid w:val="005A4B22"/>
    <w:rsid w:val="005A50F7"/>
    <w:rsid w:val="005A5236"/>
    <w:rsid w:val="005A61E7"/>
    <w:rsid w:val="005A6220"/>
    <w:rsid w:val="005A670B"/>
    <w:rsid w:val="005A68AD"/>
    <w:rsid w:val="005A759B"/>
    <w:rsid w:val="005B07B0"/>
    <w:rsid w:val="005B1325"/>
    <w:rsid w:val="005B133E"/>
    <w:rsid w:val="005B17C5"/>
    <w:rsid w:val="005B1FB3"/>
    <w:rsid w:val="005B2CAB"/>
    <w:rsid w:val="005B3323"/>
    <w:rsid w:val="005B335D"/>
    <w:rsid w:val="005B4A1F"/>
    <w:rsid w:val="005B4C72"/>
    <w:rsid w:val="005B57FB"/>
    <w:rsid w:val="005B5D14"/>
    <w:rsid w:val="005B5D8B"/>
    <w:rsid w:val="005B610B"/>
    <w:rsid w:val="005B6277"/>
    <w:rsid w:val="005B65BE"/>
    <w:rsid w:val="005B665A"/>
    <w:rsid w:val="005B66D2"/>
    <w:rsid w:val="005B686A"/>
    <w:rsid w:val="005B6DEE"/>
    <w:rsid w:val="005B73D0"/>
    <w:rsid w:val="005C0037"/>
    <w:rsid w:val="005C0C68"/>
    <w:rsid w:val="005C0D56"/>
    <w:rsid w:val="005C10D6"/>
    <w:rsid w:val="005C1C4B"/>
    <w:rsid w:val="005C1DA7"/>
    <w:rsid w:val="005C2D8D"/>
    <w:rsid w:val="005C3280"/>
    <w:rsid w:val="005C3443"/>
    <w:rsid w:val="005C3F62"/>
    <w:rsid w:val="005C5151"/>
    <w:rsid w:val="005C5309"/>
    <w:rsid w:val="005C5FE8"/>
    <w:rsid w:val="005C7176"/>
    <w:rsid w:val="005C7749"/>
    <w:rsid w:val="005D0023"/>
    <w:rsid w:val="005D0FB6"/>
    <w:rsid w:val="005D0FED"/>
    <w:rsid w:val="005D13A9"/>
    <w:rsid w:val="005D1671"/>
    <w:rsid w:val="005D17CD"/>
    <w:rsid w:val="005D1F59"/>
    <w:rsid w:val="005D2A8C"/>
    <w:rsid w:val="005D2F40"/>
    <w:rsid w:val="005D37D2"/>
    <w:rsid w:val="005D37DF"/>
    <w:rsid w:val="005D4060"/>
    <w:rsid w:val="005D6252"/>
    <w:rsid w:val="005D6BB2"/>
    <w:rsid w:val="005D6D51"/>
    <w:rsid w:val="005D6DC9"/>
    <w:rsid w:val="005D78D2"/>
    <w:rsid w:val="005E0250"/>
    <w:rsid w:val="005E0865"/>
    <w:rsid w:val="005E0932"/>
    <w:rsid w:val="005E0C3D"/>
    <w:rsid w:val="005E161D"/>
    <w:rsid w:val="005E21D9"/>
    <w:rsid w:val="005E2832"/>
    <w:rsid w:val="005E37B8"/>
    <w:rsid w:val="005E44E8"/>
    <w:rsid w:val="005E5454"/>
    <w:rsid w:val="005E6184"/>
    <w:rsid w:val="005E665B"/>
    <w:rsid w:val="005E6678"/>
    <w:rsid w:val="005E6BBC"/>
    <w:rsid w:val="005E75F6"/>
    <w:rsid w:val="005E7ED4"/>
    <w:rsid w:val="005F068E"/>
    <w:rsid w:val="005F0FA6"/>
    <w:rsid w:val="005F2B3A"/>
    <w:rsid w:val="005F3642"/>
    <w:rsid w:val="005F439C"/>
    <w:rsid w:val="005F4402"/>
    <w:rsid w:val="005F4EBC"/>
    <w:rsid w:val="005F57FB"/>
    <w:rsid w:val="005F6265"/>
    <w:rsid w:val="005F73EF"/>
    <w:rsid w:val="005F758D"/>
    <w:rsid w:val="005F7A94"/>
    <w:rsid w:val="005F7FA5"/>
    <w:rsid w:val="0060058E"/>
    <w:rsid w:val="006015AA"/>
    <w:rsid w:val="00602332"/>
    <w:rsid w:val="00603895"/>
    <w:rsid w:val="00603CA5"/>
    <w:rsid w:val="00603D94"/>
    <w:rsid w:val="006052F0"/>
    <w:rsid w:val="00605843"/>
    <w:rsid w:val="006060CB"/>
    <w:rsid w:val="0061147B"/>
    <w:rsid w:val="00611A98"/>
    <w:rsid w:val="00611D64"/>
    <w:rsid w:val="00612196"/>
    <w:rsid w:val="006122F6"/>
    <w:rsid w:val="0061368A"/>
    <w:rsid w:val="00613B59"/>
    <w:rsid w:val="00615E6B"/>
    <w:rsid w:val="00616976"/>
    <w:rsid w:val="00616F50"/>
    <w:rsid w:val="00617A5A"/>
    <w:rsid w:val="00617D55"/>
    <w:rsid w:val="00617D63"/>
    <w:rsid w:val="006208F0"/>
    <w:rsid w:val="0062092D"/>
    <w:rsid w:val="00621202"/>
    <w:rsid w:val="00621C29"/>
    <w:rsid w:val="00621D6D"/>
    <w:rsid w:val="006225B1"/>
    <w:rsid w:val="00624899"/>
    <w:rsid w:val="006249E4"/>
    <w:rsid w:val="0062553A"/>
    <w:rsid w:val="00625945"/>
    <w:rsid w:val="00625976"/>
    <w:rsid w:val="0062610B"/>
    <w:rsid w:val="006271A5"/>
    <w:rsid w:val="00627794"/>
    <w:rsid w:val="00627D32"/>
    <w:rsid w:val="006307CA"/>
    <w:rsid w:val="00630DDA"/>
    <w:rsid w:val="0063103F"/>
    <w:rsid w:val="006313D8"/>
    <w:rsid w:val="006315D7"/>
    <w:rsid w:val="006325EC"/>
    <w:rsid w:val="00632CD8"/>
    <w:rsid w:val="006330DE"/>
    <w:rsid w:val="00634048"/>
    <w:rsid w:val="00634420"/>
    <w:rsid w:val="00635201"/>
    <w:rsid w:val="0063529B"/>
    <w:rsid w:val="0063671F"/>
    <w:rsid w:val="00640031"/>
    <w:rsid w:val="006401BE"/>
    <w:rsid w:val="00641190"/>
    <w:rsid w:val="006412EB"/>
    <w:rsid w:val="00641BEA"/>
    <w:rsid w:val="00645463"/>
    <w:rsid w:val="006458C2"/>
    <w:rsid w:val="00645EC1"/>
    <w:rsid w:val="006465BA"/>
    <w:rsid w:val="006466E7"/>
    <w:rsid w:val="0064683C"/>
    <w:rsid w:val="0064732E"/>
    <w:rsid w:val="0064766B"/>
    <w:rsid w:val="00647CF2"/>
    <w:rsid w:val="0065080D"/>
    <w:rsid w:val="00652AEA"/>
    <w:rsid w:val="00653303"/>
    <w:rsid w:val="00653754"/>
    <w:rsid w:val="00653E70"/>
    <w:rsid w:val="00654520"/>
    <w:rsid w:val="00654970"/>
    <w:rsid w:val="006549E9"/>
    <w:rsid w:val="006556DD"/>
    <w:rsid w:val="00656069"/>
    <w:rsid w:val="0065671A"/>
    <w:rsid w:val="006567E7"/>
    <w:rsid w:val="00657CE8"/>
    <w:rsid w:val="0066132D"/>
    <w:rsid w:val="0066252F"/>
    <w:rsid w:val="00663661"/>
    <w:rsid w:val="006639DB"/>
    <w:rsid w:val="00663DDC"/>
    <w:rsid w:val="00663F6C"/>
    <w:rsid w:val="00664605"/>
    <w:rsid w:val="006650F1"/>
    <w:rsid w:val="0066641C"/>
    <w:rsid w:val="00667A41"/>
    <w:rsid w:val="0067052A"/>
    <w:rsid w:val="00671444"/>
    <w:rsid w:val="006716E2"/>
    <w:rsid w:val="00671D55"/>
    <w:rsid w:val="00672161"/>
    <w:rsid w:val="006725F2"/>
    <w:rsid w:val="0067319A"/>
    <w:rsid w:val="0067445F"/>
    <w:rsid w:val="006749B1"/>
    <w:rsid w:val="0067529A"/>
    <w:rsid w:val="00676598"/>
    <w:rsid w:val="00676D67"/>
    <w:rsid w:val="00677BAB"/>
    <w:rsid w:val="0068008A"/>
    <w:rsid w:val="00680BA7"/>
    <w:rsid w:val="00680C81"/>
    <w:rsid w:val="00681C92"/>
    <w:rsid w:val="0068248A"/>
    <w:rsid w:val="00682676"/>
    <w:rsid w:val="00682961"/>
    <w:rsid w:val="00682A34"/>
    <w:rsid w:val="00683CCE"/>
    <w:rsid w:val="006845CC"/>
    <w:rsid w:val="00684D70"/>
    <w:rsid w:val="006851BB"/>
    <w:rsid w:val="00685554"/>
    <w:rsid w:val="006855F6"/>
    <w:rsid w:val="006856DD"/>
    <w:rsid w:val="00685B59"/>
    <w:rsid w:val="00685D05"/>
    <w:rsid w:val="00685E87"/>
    <w:rsid w:val="006861EA"/>
    <w:rsid w:val="00686316"/>
    <w:rsid w:val="006865AA"/>
    <w:rsid w:val="006865B7"/>
    <w:rsid w:val="00686755"/>
    <w:rsid w:val="006870E7"/>
    <w:rsid w:val="0068730D"/>
    <w:rsid w:val="00687886"/>
    <w:rsid w:val="0069002B"/>
    <w:rsid w:val="00691509"/>
    <w:rsid w:val="00691DBE"/>
    <w:rsid w:val="00693159"/>
    <w:rsid w:val="00693562"/>
    <w:rsid w:val="00694069"/>
    <w:rsid w:val="0069489D"/>
    <w:rsid w:val="0069615B"/>
    <w:rsid w:val="00696807"/>
    <w:rsid w:val="006A04DC"/>
    <w:rsid w:val="006A0707"/>
    <w:rsid w:val="006A10FA"/>
    <w:rsid w:val="006A1760"/>
    <w:rsid w:val="006A2A23"/>
    <w:rsid w:val="006A2B55"/>
    <w:rsid w:val="006A35CA"/>
    <w:rsid w:val="006A3C05"/>
    <w:rsid w:val="006A3CC3"/>
    <w:rsid w:val="006A3FF3"/>
    <w:rsid w:val="006A42A0"/>
    <w:rsid w:val="006A457A"/>
    <w:rsid w:val="006A52C8"/>
    <w:rsid w:val="006A59D2"/>
    <w:rsid w:val="006A5A77"/>
    <w:rsid w:val="006A5DB6"/>
    <w:rsid w:val="006A5FB2"/>
    <w:rsid w:val="006A69DB"/>
    <w:rsid w:val="006A7DE0"/>
    <w:rsid w:val="006A7F27"/>
    <w:rsid w:val="006B24D8"/>
    <w:rsid w:val="006B2C61"/>
    <w:rsid w:val="006B3250"/>
    <w:rsid w:val="006B3289"/>
    <w:rsid w:val="006B3767"/>
    <w:rsid w:val="006B380B"/>
    <w:rsid w:val="006B3B92"/>
    <w:rsid w:val="006B4BF2"/>
    <w:rsid w:val="006B5B2D"/>
    <w:rsid w:val="006B5DF2"/>
    <w:rsid w:val="006B6539"/>
    <w:rsid w:val="006B6C02"/>
    <w:rsid w:val="006B7DB7"/>
    <w:rsid w:val="006C0BBC"/>
    <w:rsid w:val="006C0CE9"/>
    <w:rsid w:val="006C1443"/>
    <w:rsid w:val="006C1D2C"/>
    <w:rsid w:val="006C2026"/>
    <w:rsid w:val="006C20FE"/>
    <w:rsid w:val="006C2808"/>
    <w:rsid w:val="006C2E6A"/>
    <w:rsid w:val="006C3728"/>
    <w:rsid w:val="006C4E73"/>
    <w:rsid w:val="006C5D4F"/>
    <w:rsid w:val="006C6363"/>
    <w:rsid w:val="006C676E"/>
    <w:rsid w:val="006C7037"/>
    <w:rsid w:val="006C7669"/>
    <w:rsid w:val="006C7DA7"/>
    <w:rsid w:val="006D091C"/>
    <w:rsid w:val="006D12F1"/>
    <w:rsid w:val="006D1718"/>
    <w:rsid w:val="006D2194"/>
    <w:rsid w:val="006D2195"/>
    <w:rsid w:val="006D2284"/>
    <w:rsid w:val="006D27CF"/>
    <w:rsid w:val="006D29D1"/>
    <w:rsid w:val="006D2C45"/>
    <w:rsid w:val="006D2EEC"/>
    <w:rsid w:val="006D3128"/>
    <w:rsid w:val="006D32AF"/>
    <w:rsid w:val="006D3D02"/>
    <w:rsid w:val="006D3DCC"/>
    <w:rsid w:val="006D3EF3"/>
    <w:rsid w:val="006D4461"/>
    <w:rsid w:val="006D4513"/>
    <w:rsid w:val="006D4672"/>
    <w:rsid w:val="006D5437"/>
    <w:rsid w:val="006D674D"/>
    <w:rsid w:val="006D72C0"/>
    <w:rsid w:val="006D77CD"/>
    <w:rsid w:val="006D7B66"/>
    <w:rsid w:val="006E0A98"/>
    <w:rsid w:val="006E16FB"/>
    <w:rsid w:val="006E1CC5"/>
    <w:rsid w:val="006E235D"/>
    <w:rsid w:val="006E2F1C"/>
    <w:rsid w:val="006E4295"/>
    <w:rsid w:val="006E4AF4"/>
    <w:rsid w:val="006E69CA"/>
    <w:rsid w:val="006E738A"/>
    <w:rsid w:val="006E7AD0"/>
    <w:rsid w:val="006F10BD"/>
    <w:rsid w:val="006F13DD"/>
    <w:rsid w:val="006F23C5"/>
    <w:rsid w:val="006F291B"/>
    <w:rsid w:val="006F2A3A"/>
    <w:rsid w:val="006F3173"/>
    <w:rsid w:val="006F4212"/>
    <w:rsid w:val="006F44F1"/>
    <w:rsid w:val="006F456A"/>
    <w:rsid w:val="006F4DB7"/>
    <w:rsid w:val="006F5BC7"/>
    <w:rsid w:val="006F6C9F"/>
    <w:rsid w:val="006F6F0C"/>
    <w:rsid w:val="006F716D"/>
    <w:rsid w:val="006F74C7"/>
    <w:rsid w:val="006F7FCB"/>
    <w:rsid w:val="00700179"/>
    <w:rsid w:val="00700D8B"/>
    <w:rsid w:val="00701762"/>
    <w:rsid w:val="007021D3"/>
    <w:rsid w:val="007024DA"/>
    <w:rsid w:val="007028FD"/>
    <w:rsid w:val="00702D6B"/>
    <w:rsid w:val="00703C20"/>
    <w:rsid w:val="00703D5A"/>
    <w:rsid w:val="00704176"/>
    <w:rsid w:val="00704A92"/>
    <w:rsid w:val="00704E32"/>
    <w:rsid w:val="007053D9"/>
    <w:rsid w:val="00705427"/>
    <w:rsid w:val="00705E40"/>
    <w:rsid w:val="007069FB"/>
    <w:rsid w:val="007075F6"/>
    <w:rsid w:val="00707E30"/>
    <w:rsid w:val="00711DC6"/>
    <w:rsid w:val="00712FEB"/>
    <w:rsid w:val="007132B0"/>
    <w:rsid w:val="00713CC4"/>
    <w:rsid w:val="007143DD"/>
    <w:rsid w:val="00715892"/>
    <w:rsid w:val="00715B7A"/>
    <w:rsid w:val="00715BCD"/>
    <w:rsid w:val="00715BFB"/>
    <w:rsid w:val="007162CC"/>
    <w:rsid w:val="00716C9A"/>
    <w:rsid w:val="00716E29"/>
    <w:rsid w:val="00716FE9"/>
    <w:rsid w:val="00717221"/>
    <w:rsid w:val="007175A8"/>
    <w:rsid w:val="00720057"/>
    <w:rsid w:val="007207CB"/>
    <w:rsid w:val="00720D92"/>
    <w:rsid w:val="007219B7"/>
    <w:rsid w:val="00721A64"/>
    <w:rsid w:val="00721AF6"/>
    <w:rsid w:val="0072208B"/>
    <w:rsid w:val="0072214E"/>
    <w:rsid w:val="007222B0"/>
    <w:rsid w:val="007235B6"/>
    <w:rsid w:val="00723FE9"/>
    <w:rsid w:val="007240E5"/>
    <w:rsid w:val="00724721"/>
    <w:rsid w:val="00724738"/>
    <w:rsid w:val="0072548D"/>
    <w:rsid w:val="007260BA"/>
    <w:rsid w:val="00726C97"/>
    <w:rsid w:val="0072755B"/>
    <w:rsid w:val="007279FF"/>
    <w:rsid w:val="007301E7"/>
    <w:rsid w:val="00730AFC"/>
    <w:rsid w:val="007329CB"/>
    <w:rsid w:val="00732E9B"/>
    <w:rsid w:val="00732F89"/>
    <w:rsid w:val="0073382F"/>
    <w:rsid w:val="007349C6"/>
    <w:rsid w:val="00735005"/>
    <w:rsid w:val="00736898"/>
    <w:rsid w:val="007372B2"/>
    <w:rsid w:val="00741112"/>
    <w:rsid w:val="0074179B"/>
    <w:rsid w:val="0074214F"/>
    <w:rsid w:val="0074223B"/>
    <w:rsid w:val="00742B1A"/>
    <w:rsid w:val="00743233"/>
    <w:rsid w:val="00744048"/>
    <w:rsid w:val="00744AA4"/>
    <w:rsid w:val="00745D00"/>
    <w:rsid w:val="00746231"/>
    <w:rsid w:val="00750DF5"/>
    <w:rsid w:val="0075136E"/>
    <w:rsid w:val="00751BC1"/>
    <w:rsid w:val="007523B9"/>
    <w:rsid w:val="007528B6"/>
    <w:rsid w:val="007529DE"/>
    <w:rsid w:val="00752B27"/>
    <w:rsid w:val="00753FD1"/>
    <w:rsid w:val="007544D5"/>
    <w:rsid w:val="00754DDC"/>
    <w:rsid w:val="00755192"/>
    <w:rsid w:val="00755284"/>
    <w:rsid w:val="00755533"/>
    <w:rsid w:val="00755D15"/>
    <w:rsid w:val="00755D47"/>
    <w:rsid w:val="00755EEA"/>
    <w:rsid w:val="00755FB2"/>
    <w:rsid w:val="007568CD"/>
    <w:rsid w:val="00757F82"/>
    <w:rsid w:val="00760362"/>
    <w:rsid w:val="00760691"/>
    <w:rsid w:val="007606EA"/>
    <w:rsid w:val="0076126B"/>
    <w:rsid w:val="007620BE"/>
    <w:rsid w:val="0076267A"/>
    <w:rsid w:val="00762BA6"/>
    <w:rsid w:val="007632A6"/>
    <w:rsid w:val="007636AD"/>
    <w:rsid w:val="0076436C"/>
    <w:rsid w:val="007646BC"/>
    <w:rsid w:val="00765291"/>
    <w:rsid w:val="00765D0B"/>
    <w:rsid w:val="00767174"/>
    <w:rsid w:val="00767F16"/>
    <w:rsid w:val="00770416"/>
    <w:rsid w:val="00770454"/>
    <w:rsid w:val="00770645"/>
    <w:rsid w:val="00770B32"/>
    <w:rsid w:val="00771310"/>
    <w:rsid w:val="007715F4"/>
    <w:rsid w:val="007724C6"/>
    <w:rsid w:val="00773A43"/>
    <w:rsid w:val="0077430B"/>
    <w:rsid w:val="00774C96"/>
    <w:rsid w:val="00776788"/>
    <w:rsid w:val="0077699D"/>
    <w:rsid w:val="00777712"/>
    <w:rsid w:val="00780905"/>
    <w:rsid w:val="00780A9A"/>
    <w:rsid w:val="00780EC8"/>
    <w:rsid w:val="00780FA9"/>
    <w:rsid w:val="007814A7"/>
    <w:rsid w:val="007814C2"/>
    <w:rsid w:val="0078166D"/>
    <w:rsid w:val="0078272D"/>
    <w:rsid w:val="0078291B"/>
    <w:rsid w:val="00782B9F"/>
    <w:rsid w:val="00782F1F"/>
    <w:rsid w:val="00783003"/>
    <w:rsid w:val="0078492D"/>
    <w:rsid w:val="00785696"/>
    <w:rsid w:val="0078579C"/>
    <w:rsid w:val="0078586F"/>
    <w:rsid w:val="00786802"/>
    <w:rsid w:val="00786913"/>
    <w:rsid w:val="007872BD"/>
    <w:rsid w:val="007875C7"/>
    <w:rsid w:val="00790F61"/>
    <w:rsid w:val="00792118"/>
    <w:rsid w:val="007924EC"/>
    <w:rsid w:val="0079296B"/>
    <w:rsid w:val="00793129"/>
    <w:rsid w:val="007936E4"/>
    <w:rsid w:val="00793B61"/>
    <w:rsid w:val="00795F68"/>
    <w:rsid w:val="007974D5"/>
    <w:rsid w:val="007A00AF"/>
    <w:rsid w:val="007A0B30"/>
    <w:rsid w:val="007A1DFD"/>
    <w:rsid w:val="007A2022"/>
    <w:rsid w:val="007A20F7"/>
    <w:rsid w:val="007A2F5C"/>
    <w:rsid w:val="007A3392"/>
    <w:rsid w:val="007A4F23"/>
    <w:rsid w:val="007A65BB"/>
    <w:rsid w:val="007A65C4"/>
    <w:rsid w:val="007A76A9"/>
    <w:rsid w:val="007A76F0"/>
    <w:rsid w:val="007B044F"/>
    <w:rsid w:val="007B1878"/>
    <w:rsid w:val="007B1DAA"/>
    <w:rsid w:val="007B2331"/>
    <w:rsid w:val="007B24BB"/>
    <w:rsid w:val="007B300C"/>
    <w:rsid w:val="007B5528"/>
    <w:rsid w:val="007B5AAA"/>
    <w:rsid w:val="007B5C17"/>
    <w:rsid w:val="007B61D2"/>
    <w:rsid w:val="007B75CA"/>
    <w:rsid w:val="007B7E2F"/>
    <w:rsid w:val="007C075D"/>
    <w:rsid w:val="007C0E60"/>
    <w:rsid w:val="007C1361"/>
    <w:rsid w:val="007C2057"/>
    <w:rsid w:val="007C2F10"/>
    <w:rsid w:val="007C3238"/>
    <w:rsid w:val="007C3C01"/>
    <w:rsid w:val="007C4AF1"/>
    <w:rsid w:val="007C4D53"/>
    <w:rsid w:val="007C4DFD"/>
    <w:rsid w:val="007C61B5"/>
    <w:rsid w:val="007C7631"/>
    <w:rsid w:val="007C77FF"/>
    <w:rsid w:val="007D040A"/>
    <w:rsid w:val="007D0C18"/>
    <w:rsid w:val="007D0DDF"/>
    <w:rsid w:val="007D158C"/>
    <w:rsid w:val="007D188A"/>
    <w:rsid w:val="007D2C8F"/>
    <w:rsid w:val="007D2E53"/>
    <w:rsid w:val="007D2ED9"/>
    <w:rsid w:val="007D3588"/>
    <w:rsid w:val="007D36C6"/>
    <w:rsid w:val="007D43DC"/>
    <w:rsid w:val="007D50EF"/>
    <w:rsid w:val="007D5EDE"/>
    <w:rsid w:val="007D68EF"/>
    <w:rsid w:val="007D7778"/>
    <w:rsid w:val="007D7D92"/>
    <w:rsid w:val="007E07F3"/>
    <w:rsid w:val="007E11A1"/>
    <w:rsid w:val="007E12E8"/>
    <w:rsid w:val="007E1ABF"/>
    <w:rsid w:val="007E2ED0"/>
    <w:rsid w:val="007E2ED4"/>
    <w:rsid w:val="007E5192"/>
    <w:rsid w:val="007E53CA"/>
    <w:rsid w:val="007E57E7"/>
    <w:rsid w:val="007E7269"/>
    <w:rsid w:val="007E74FB"/>
    <w:rsid w:val="007E7D3A"/>
    <w:rsid w:val="007F0633"/>
    <w:rsid w:val="007F2683"/>
    <w:rsid w:val="007F27C0"/>
    <w:rsid w:val="007F44A7"/>
    <w:rsid w:val="007F4EFF"/>
    <w:rsid w:val="007F4F1E"/>
    <w:rsid w:val="007F6480"/>
    <w:rsid w:val="007F6593"/>
    <w:rsid w:val="007F6D2C"/>
    <w:rsid w:val="007F745D"/>
    <w:rsid w:val="00800152"/>
    <w:rsid w:val="00800E78"/>
    <w:rsid w:val="00800F10"/>
    <w:rsid w:val="00801015"/>
    <w:rsid w:val="008016C8"/>
    <w:rsid w:val="00801797"/>
    <w:rsid w:val="00801873"/>
    <w:rsid w:val="00801884"/>
    <w:rsid w:val="008024D0"/>
    <w:rsid w:val="00802598"/>
    <w:rsid w:val="008030EF"/>
    <w:rsid w:val="00803A7E"/>
    <w:rsid w:val="008044B9"/>
    <w:rsid w:val="00804864"/>
    <w:rsid w:val="00804A84"/>
    <w:rsid w:val="00806767"/>
    <w:rsid w:val="0080754C"/>
    <w:rsid w:val="00807890"/>
    <w:rsid w:val="00807F9F"/>
    <w:rsid w:val="0081003C"/>
    <w:rsid w:val="00810207"/>
    <w:rsid w:val="008102CB"/>
    <w:rsid w:val="00811100"/>
    <w:rsid w:val="00812840"/>
    <w:rsid w:val="008128D4"/>
    <w:rsid w:val="008131E7"/>
    <w:rsid w:val="008135AB"/>
    <w:rsid w:val="00813B55"/>
    <w:rsid w:val="008140E0"/>
    <w:rsid w:val="00814602"/>
    <w:rsid w:val="00814851"/>
    <w:rsid w:val="00815322"/>
    <w:rsid w:val="008158BD"/>
    <w:rsid w:val="008161CD"/>
    <w:rsid w:val="0081629C"/>
    <w:rsid w:val="00816B08"/>
    <w:rsid w:val="00816C06"/>
    <w:rsid w:val="00816C5D"/>
    <w:rsid w:val="00817535"/>
    <w:rsid w:val="00820A61"/>
    <w:rsid w:val="008212E1"/>
    <w:rsid w:val="008215BA"/>
    <w:rsid w:val="0082174C"/>
    <w:rsid w:val="00821FB7"/>
    <w:rsid w:val="00822650"/>
    <w:rsid w:val="008228C7"/>
    <w:rsid w:val="008233B0"/>
    <w:rsid w:val="008234CD"/>
    <w:rsid w:val="00823B05"/>
    <w:rsid w:val="00823C3F"/>
    <w:rsid w:val="0082404C"/>
    <w:rsid w:val="008248C1"/>
    <w:rsid w:val="008263BE"/>
    <w:rsid w:val="00827455"/>
    <w:rsid w:val="008300E5"/>
    <w:rsid w:val="008302F8"/>
    <w:rsid w:val="0083116E"/>
    <w:rsid w:val="00832925"/>
    <w:rsid w:val="00832938"/>
    <w:rsid w:val="008329A0"/>
    <w:rsid w:val="008334B7"/>
    <w:rsid w:val="008337DD"/>
    <w:rsid w:val="00834206"/>
    <w:rsid w:val="00834B15"/>
    <w:rsid w:val="008355B8"/>
    <w:rsid w:val="0083589B"/>
    <w:rsid w:val="00836086"/>
    <w:rsid w:val="008363AF"/>
    <w:rsid w:val="00836AA9"/>
    <w:rsid w:val="00836C89"/>
    <w:rsid w:val="00837D4C"/>
    <w:rsid w:val="00837FA1"/>
    <w:rsid w:val="0084091E"/>
    <w:rsid w:val="008409B6"/>
    <w:rsid w:val="00841226"/>
    <w:rsid w:val="008413A6"/>
    <w:rsid w:val="0084215E"/>
    <w:rsid w:val="0084241D"/>
    <w:rsid w:val="008424B4"/>
    <w:rsid w:val="008425FC"/>
    <w:rsid w:val="00842948"/>
    <w:rsid w:val="0084439D"/>
    <w:rsid w:val="00844C52"/>
    <w:rsid w:val="00844F11"/>
    <w:rsid w:val="008457B5"/>
    <w:rsid w:val="0084587B"/>
    <w:rsid w:val="00846097"/>
    <w:rsid w:val="008464AD"/>
    <w:rsid w:val="008470F4"/>
    <w:rsid w:val="0084737C"/>
    <w:rsid w:val="00847A32"/>
    <w:rsid w:val="00850C7D"/>
    <w:rsid w:val="00852CEF"/>
    <w:rsid w:val="00853E2B"/>
    <w:rsid w:val="00854833"/>
    <w:rsid w:val="00854BF0"/>
    <w:rsid w:val="008551BB"/>
    <w:rsid w:val="00855D91"/>
    <w:rsid w:val="00857877"/>
    <w:rsid w:val="0086017D"/>
    <w:rsid w:val="00862B89"/>
    <w:rsid w:val="00862C4C"/>
    <w:rsid w:val="008632F8"/>
    <w:rsid w:val="0086375E"/>
    <w:rsid w:val="00863A99"/>
    <w:rsid w:val="00864A55"/>
    <w:rsid w:val="00864ACE"/>
    <w:rsid w:val="00864B5E"/>
    <w:rsid w:val="008656E3"/>
    <w:rsid w:val="0086673B"/>
    <w:rsid w:val="00866858"/>
    <w:rsid w:val="00866BF9"/>
    <w:rsid w:val="00867384"/>
    <w:rsid w:val="008673DF"/>
    <w:rsid w:val="00867FF9"/>
    <w:rsid w:val="008706FF"/>
    <w:rsid w:val="00870A4D"/>
    <w:rsid w:val="00870AEE"/>
    <w:rsid w:val="00870E9D"/>
    <w:rsid w:val="00870EDF"/>
    <w:rsid w:val="00873D15"/>
    <w:rsid w:val="00874E78"/>
    <w:rsid w:val="0087534E"/>
    <w:rsid w:val="00875B88"/>
    <w:rsid w:val="00875DC4"/>
    <w:rsid w:val="0087640D"/>
    <w:rsid w:val="0087713A"/>
    <w:rsid w:val="008800A0"/>
    <w:rsid w:val="00880C89"/>
    <w:rsid w:val="00881163"/>
    <w:rsid w:val="008811F0"/>
    <w:rsid w:val="008814CD"/>
    <w:rsid w:val="008827AD"/>
    <w:rsid w:val="00882B4F"/>
    <w:rsid w:val="00883109"/>
    <w:rsid w:val="00883644"/>
    <w:rsid w:val="00884402"/>
    <w:rsid w:val="00885D43"/>
    <w:rsid w:val="008864EE"/>
    <w:rsid w:val="00886E79"/>
    <w:rsid w:val="00887EC0"/>
    <w:rsid w:val="00890028"/>
    <w:rsid w:val="008903EC"/>
    <w:rsid w:val="00890780"/>
    <w:rsid w:val="008908D4"/>
    <w:rsid w:val="00891018"/>
    <w:rsid w:val="00891FDC"/>
    <w:rsid w:val="0089240D"/>
    <w:rsid w:val="0089273B"/>
    <w:rsid w:val="00892B21"/>
    <w:rsid w:val="0089384C"/>
    <w:rsid w:val="00893C78"/>
    <w:rsid w:val="00894F06"/>
    <w:rsid w:val="008950E6"/>
    <w:rsid w:val="008958B6"/>
    <w:rsid w:val="00895CDD"/>
    <w:rsid w:val="00895F7C"/>
    <w:rsid w:val="008960EB"/>
    <w:rsid w:val="00897273"/>
    <w:rsid w:val="00897950"/>
    <w:rsid w:val="008A0A83"/>
    <w:rsid w:val="008A0DA1"/>
    <w:rsid w:val="008A113E"/>
    <w:rsid w:val="008A12B1"/>
    <w:rsid w:val="008A1D0C"/>
    <w:rsid w:val="008A1D1D"/>
    <w:rsid w:val="008A2072"/>
    <w:rsid w:val="008A2DA3"/>
    <w:rsid w:val="008A46CE"/>
    <w:rsid w:val="008A4E22"/>
    <w:rsid w:val="008A681F"/>
    <w:rsid w:val="008A6B4D"/>
    <w:rsid w:val="008A6F51"/>
    <w:rsid w:val="008A716F"/>
    <w:rsid w:val="008A78B2"/>
    <w:rsid w:val="008A78D8"/>
    <w:rsid w:val="008B0567"/>
    <w:rsid w:val="008B05D3"/>
    <w:rsid w:val="008B086C"/>
    <w:rsid w:val="008B099E"/>
    <w:rsid w:val="008B0DCA"/>
    <w:rsid w:val="008B11EE"/>
    <w:rsid w:val="008B16BE"/>
    <w:rsid w:val="008B2276"/>
    <w:rsid w:val="008B2A4E"/>
    <w:rsid w:val="008B2C3C"/>
    <w:rsid w:val="008B2F90"/>
    <w:rsid w:val="008B47D8"/>
    <w:rsid w:val="008B4936"/>
    <w:rsid w:val="008B49D5"/>
    <w:rsid w:val="008B4A67"/>
    <w:rsid w:val="008B51D4"/>
    <w:rsid w:val="008B5E24"/>
    <w:rsid w:val="008B6904"/>
    <w:rsid w:val="008B703E"/>
    <w:rsid w:val="008B79B8"/>
    <w:rsid w:val="008B7E93"/>
    <w:rsid w:val="008C0775"/>
    <w:rsid w:val="008C20E0"/>
    <w:rsid w:val="008C28C1"/>
    <w:rsid w:val="008C2C3C"/>
    <w:rsid w:val="008C4057"/>
    <w:rsid w:val="008C4D22"/>
    <w:rsid w:val="008C5719"/>
    <w:rsid w:val="008C5DC5"/>
    <w:rsid w:val="008C5FDF"/>
    <w:rsid w:val="008C62EF"/>
    <w:rsid w:val="008C7ABC"/>
    <w:rsid w:val="008C7C48"/>
    <w:rsid w:val="008D0147"/>
    <w:rsid w:val="008D06CE"/>
    <w:rsid w:val="008D0AC5"/>
    <w:rsid w:val="008D0B9E"/>
    <w:rsid w:val="008D10BB"/>
    <w:rsid w:val="008D2204"/>
    <w:rsid w:val="008D3063"/>
    <w:rsid w:val="008D3269"/>
    <w:rsid w:val="008D4329"/>
    <w:rsid w:val="008D4417"/>
    <w:rsid w:val="008D55C0"/>
    <w:rsid w:val="008D6838"/>
    <w:rsid w:val="008D68E5"/>
    <w:rsid w:val="008D755C"/>
    <w:rsid w:val="008D783D"/>
    <w:rsid w:val="008D7933"/>
    <w:rsid w:val="008D7B0D"/>
    <w:rsid w:val="008E12E8"/>
    <w:rsid w:val="008E147E"/>
    <w:rsid w:val="008E19E1"/>
    <w:rsid w:val="008E2975"/>
    <w:rsid w:val="008E3B4C"/>
    <w:rsid w:val="008E42C4"/>
    <w:rsid w:val="008E592D"/>
    <w:rsid w:val="008E68B7"/>
    <w:rsid w:val="008E6B8C"/>
    <w:rsid w:val="008E7474"/>
    <w:rsid w:val="008E7831"/>
    <w:rsid w:val="008F0808"/>
    <w:rsid w:val="008F0EC7"/>
    <w:rsid w:val="008F1B44"/>
    <w:rsid w:val="008F29C3"/>
    <w:rsid w:val="008F30EC"/>
    <w:rsid w:val="008F35FC"/>
    <w:rsid w:val="008F4025"/>
    <w:rsid w:val="008F4488"/>
    <w:rsid w:val="008F49A9"/>
    <w:rsid w:val="008F4B0B"/>
    <w:rsid w:val="008F4B43"/>
    <w:rsid w:val="008F4CAD"/>
    <w:rsid w:val="008F4D15"/>
    <w:rsid w:val="008F55E0"/>
    <w:rsid w:val="008F6171"/>
    <w:rsid w:val="008F62F1"/>
    <w:rsid w:val="008F7FE1"/>
    <w:rsid w:val="00902297"/>
    <w:rsid w:val="0090246F"/>
    <w:rsid w:val="00902905"/>
    <w:rsid w:val="00902A3A"/>
    <w:rsid w:val="00903A78"/>
    <w:rsid w:val="00903CA0"/>
    <w:rsid w:val="009045FF"/>
    <w:rsid w:val="00904665"/>
    <w:rsid w:val="00905271"/>
    <w:rsid w:val="00905AEC"/>
    <w:rsid w:val="0090709D"/>
    <w:rsid w:val="00907620"/>
    <w:rsid w:val="00907A49"/>
    <w:rsid w:val="00907DE9"/>
    <w:rsid w:val="00907FD8"/>
    <w:rsid w:val="009101B8"/>
    <w:rsid w:val="009109FE"/>
    <w:rsid w:val="00911C3D"/>
    <w:rsid w:val="00913B87"/>
    <w:rsid w:val="0091415E"/>
    <w:rsid w:val="00914781"/>
    <w:rsid w:val="009178ED"/>
    <w:rsid w:val="00917D6C"/>
    <w:rsid w:val="0092031B"/>
    <w:rsid w:val="009209A9"/>
    <w:rsid w:val="00921CF5"/>
    <w:rsid w:val="00921E20"/>
    <w:rsid w:val="009229A4"/>
    <w:rsid w:val="0092396C"/>
    <w:rsid w:val="009240E7"/>
    <w:rsid w:val="00925CE9"/>
    <w:rsid w:val="00926E92"/>
    <w:rsid w:val="009271BD"/>
    <w:rsid w:val="0092737D"/>
    <w:rsid w:val="0093015F"/>
    <w:rsid w:val="00930DED"/>
    <w:rsid w:val="00930E0D"/>
    <w:rsid w:val="009317BC"/>
    <w:rsid w:val="00934665"/>
    <w:rsid w:val="009349E3"/>
    <w:rsid w:val="00934C50"/>
    <w:rsid w:val="00934F8D"/>
    <w:rsid w:val="009355B6"/>
    <w:rsid w:val="00935669"/>
    <w:rsid w:val="0093595A"/>
    <w:rsid w:val="00935AF4"/>
    <w:rsid w:val="009361B4"/>
    <w:rsid w:val="00936E48"/>
    <w:rsid w:val="00937AB4"/>
    <w:rsid w:val="00937BF1"/>
    <w:rsid w:val="00940320"/>
    <w:rsid w:val="00940CA0"/>
    <w:rsid w:val="00941062"/>
    <w:rsid w:val="0094131B"/>
    <w:rsid w:val="00941570"/>
    <w:rsid w:val="009420F3"/>
    <w:rsid w:val="009426CD"/>
    <w:rsid w:val="0094272F"/>
    <w:rsid w:val="00942C98"/>
    <w:rsid w:val="00942DA8"/>
    <w:rsid w:val="00944794"/>
    <w:rsid w:val="0094520E"/>
    <w:rsid w:val="0094658F"/>
    <w:rsid w:val="00947B84"/>
    <w:rsid w:val="00947BA8"/>
    <w:rsid w:val="009504FA"/>
    <w:rsid w:val="00951047"/>
    <w:rsid w:val="00952180"/>
    <w:rsid w:val="00952B2B"/>
    <w:rsid w:val="00952BC0"/>
    <w:rsid w:val="00953E5C"/>
    <w:rsid w:val="009545F6"/>
    <w:rsid w:val="0095474C"/>
    <w:rsid w:val="009547A4"/>
    <w:rsid w:val="00954C65"/>
    <w:rsid w:val="0095598D"/>
    <w:rsid w:val="00956D48"/>
    <w:rsid w:val="00957AB1"/>
    <w:rsid w:val="009609DD"/>
    <w:rsid w:val="009615EA"/>
    <w:rsid w:val="00961BB4"/>
    <w:rsid w:val="009620A0"/>
    <w:rsid w:val="009621F4"/>
    <w:rsid w:val="00962904"/>
    <w:rsid w:val="0096426C"/>
    <w:rsid w:val="009654F1"/>
    <w:rsid w:val="0096784C"/>
    <w:rsid w:val="00970845"/>
    <w:rsid w:val="009721FF"/>
    <w:rsid w:val="00972203"/>
    <w:rsid w:val="0097286A"/>
    <w:rsid w:val="00972E9B"/>
    <w:rsid w:val="00972ED2"/>
    <w:rsid w:val="00973217"/>
    <w:rsid w:val="009738FB"/>
    <w:rsid w:val="0097423E"/>
    <w:rsid w:val="00974633"/>
    <w:rsid w:val="00975A57"/>
    <w:rsid w:val="00976786"/>
    <w:rsid w:val="0097678A"/>
    <w:rsid w:val="009769FD"/>
    <w:rsid w:val="00976BB2"/>
    <w:rsid w:val="009779EE"/>
    <w:rsid w:val="009809DD"/>
    <w:rsid w:val="0098189A"/>
    <w:rsid w:val="009827BD"/>
    <w:rsid w:val="00982E16"/>
    <w:rsid w:val="009832E4"/>
    <w:rsid w:val="009835EF"/>
    <w:rsid w:val="00983C92"/>
    <w:rsid w:val="0098426E"/>
    <w:rsid w:val="00984661"/>
    <w:rsid w:val="00984AF0"/>
    <w:rsid w:val="00985264"/>
    <w:rsid w:val="00985466"/>
    <w:rsid w:val="009854A4"/>
    <w:rsid w:val="00986A84"/>
    <w:rsid w:val="00986DC4"/>
    <w:rsid w:val="00987319"/>
    <w:rsid w:val="00990623"/>
    <w:rsid w:val="00990C37"/>
    <w:rsid w:val="009915F0"/>
    <w:rsid w:val="00991FC3"/>
    <w:rsid w:val="00992852"/>
    <w:rsid w:val="0099420F"/>
    <w:rsid w:val="00994AB2"/>
    <w:rsid w:val="00994B3E"/>
    <w:rsid w:val="00994F5B"/>
    <w:rsid w:val="00994F75"/>
    <w:rsid w:val="00995202"/>
    <w:rsid w:val="009955AB"/>
    <w:rsid w:val="009A0DB4"/>
    <w:rsid w:val="009A1265"/>
    <w:rsid w:val="009A1EEC"/>
    <w:rsid w:val="009A2853"/>
    <w:rsid w:val="009A2EEF"/>
    <w:rsid w:val="009A374B"/>
    <w:rsid w:val="009A3F8F"/>
    <w:rsid w:val="009A40DF"/>
    <w:rsid w:val="009A4B3E"/>
    <w:rsid w:val="009A5005"/>
    <w:rsid w:val="009A504A"/>
    <w:rsid w:val="009A53E1"/>
    <w:rsid w:val="009A5679"/>
    <w:rsid w:val="009A5930"/>
    <w:rsid w:val="009A5B62"/>
    <w:rsid w:val="009A5FEF"/>
    <w:rsid w:val="009A683F"/>
    <w:rsid w:val="009A759B"/>
    <w:rsid w:val="009A7A3F"/>
    <w:rsid w:val="009A7C00"/>
    <w:rsid w:val="009A7FE6"/>
    <w:rsid w:val="009B0553"/>
    <w:rsid w:val="009B0866"/>
    <w:rsid w:val="009B1288"/>
    <w:rsid w:val="009B132A"/>
    <w:rsid w:val="009B17B1"/>
    <w:rsid w:val="009B191F"/>
    <w:rsid w:val="009B1E67"/>
    <w:rsid w:val="009B395F"/>
    <w:rsid w:val="009B3998"/>
    <w:rsid w:val="009B3C4B"/>
    <w:rsid w:val="009B4424"/>
    <w:rsid w:val="009B4542"/>
    <w:rsid w:val="009B4694"/>
    <w:rsid w:val="009B4970"/>
    <w:rsid w:val="009B5D80"/>
    <w:rsid w:val="009B610E"/>
    <w:rsid w:val="009B616A"/>
    <w:rsid w:val="009C09C7"/>
    <w:rsid w:val="009C0B21"/>
    <w:rsid w:val="009C1154"/>
    <w:rsid w:val="009C187F"/>
    <w:rsid w:val="009C2023"/>
    <w:rsid w:val="009C21B9"/>
    <w:rsid w:val="009C2725"/>
    <w:rsid w:val="009C2C59"/>
    <w:rsid w:val="009C34E7"/>
    <w:rsid w:val="009C37CD"/>
    <w:rsid w:val="009C3E60"/>
    <w:rsid w:val="009C3ECC"/>
    <w:rsid w:val="009C46E9"/>
    <w:rsid w:val="009C52D5"/>
    <w:rsid w:val="009C624F"/>
    <w:rsid w:val="009C68E9"/>
    <w:rsid w:val="009C6A21"/>
    <w:rsid w:val="009C6A61"/>
    <w:rsid w:val="009C71D4"/>
    <w:rsid w:val="009C7A47"/>
    <w:rsid w:val="009C7C89"/>
    <w:rsid w:val="009D09D8"/>
    <w:rsid w:val="009D126B"/>
    <w:rsid w:val="009D1E18"/>
    <w:rsid w:val="009D21BA"/>
    <w:rsid w:val="009D27E0"/>
    <w:rsid w:val="009D29DF"/>
    <w:rsid w:val="009D2B6C"/>
    <w:rsid w:val="009D2E6A"/>
    <w:rsid w:val="009D38AD"/>
    <w:rsid w:val="009D3C63"/>
    <w:rsid w:val="009D43A3"/>
    <w:rsid w:val="009D4945"/>
    <w:rsid w:val="009D5199"/>
    <w:rsid w:val="009D5BF4"/>
    <w:rsid w:val="009D5F3A"/>
    <w:rsid w:val="009D6166"/>
    <w:rsid w:val="009D6672"/>
    <w:rsid w:val="009D6A69"/>
    <w:rsid w:val="009D7239"/>
    <w:rsid w:val="009D72DC"/>
    <w:rsid w:val="009D73E8"/>
    <w:rsid w:val="009D7A5F"/>
    <w:rsid w:val="009E0377"/>
    <w:rsid w:val="009E0ADB"/>
    <w:rsid w:val="009E16AA"/>
    <w:rsid w:val="009E1984"/>
    <w:rsid w:val="009E21A3"/>
    <w:rsid w:val="009E28E4"/>
    <w:rsid w:val="009E3904"/>
    <w:rsid w:val="009E4ACD"/>
    <w:rsid w:val="009E4D9A"/>
    <w:rsid w:val="009E61BA"/>
    <w:rsid w:val="009E67C1"/>
    <w:rsid w:val="009E7E75"/>
    <w:rsid w:val="009F1039"/>
    <w:rsid w:val="009F38D9"/>
    <w:rsid w:val="009F3DFD"/>
    <w:rsid w:val="009F40F9"/>
    <w:rsid w:val="009F4361"/>
    <w:rsid w:val="009F57B1"/>
    <w:rsid w:val="009F582E"/>
    <w:rsid w:val="009F6D93"/>
    <w:rsid w:val="009F710A"/>
    <w:rsid w:val="009F71C7"/>
    <w:rsid w:val="009F7922"/>
    <w:rsid w:val="009F7ED1"/>
    <w:rsid w:val="00A00298"/>
    <w:rsid w:val="00A00335"/>
    <w:rsid w:val="00A006ED"/>
    <w:rsid w:val="00A01813"/>
    <w:rsid w:val="00A01882"/>
    <w:rsid w:val="00A01DBA"/>
    <w:rsid w:val="00A02390"/>
    <w:rsid w:val="00A02F9D"/>
    <w:rsid w:val="00A03596"/>
    <w:rsid w:val="00A04764"/>
    <w:rsid w:val="00A04F00"/>
    <w:rsid w:val="00A054CA"/>
    <w:rsid w:val="00A05641"/>
    <w:rsid w:val="00A05A05"/>
    <w:rsid w:val="00A06398"/>
    <w:rsid w:val="00A06C0E"/>
    <w:rsid w:val="00A070FB"/>
    <w:rsid w:val="00A07461"/>
    <w:rsid w:val="00A07665"/>
    <w:rsid w:val="00A07A88"/>
    <w:rsid w:val="00A07CE2"/>
    <w:rsid w:val="00A10747"/>
    <w:rsid w:val="00A10F4B"/>
    <w:rsid w:val="00A11825"/>
    <w:rsid w:val="00A11927"/>
    <w:rsid w:val="00A11B2F"/>
    <w:rsid w:val="00A12504"/>
    <w:rsid w:val="00A13A88"/>
    <w:rsid w:val="00A14AA0"/>
    <w:rsid w:val="00A14BC2"/>
    <w:rsid w:val="00A173D2"/>
    <w:rsid w:val="00A17767"/>
    <w:rsid w:val="00A17C9D"/>
    <w:rsid w:val="00A20D46"/>
    <w:rsid w:val="00A20F85"/>
    <w:rsid w:val="00A217DB"/>
    <w:rsid w:val="00A21A21"/>
    <w:rsid w:val="00A23210"/>
    <w:rsid w:val="00A237CA"/>
    <w:rsid w:val="00A24148"/>
    <w:rsid w:val="00A24228"/>
    <w:rsid w:val="00A242E6"/>
    <w:rsid w:val="00A24B29"/>
    <w:rsid w:val="00A254AE"/>
    <w:rsid w:val="00A25673"/>
    <w:rsid w:val="00A25CE5"/>
    <w:rsid w:val="00A26365"/>
    <w:rsid w:val="00A26A09"/>
    <w:rsid w:val="00A2787F"/>
    <w:rsid w:val="00A27FB1"/>
    <w:rsid w:val="00A30B9D"/>
    <w:rsid w:val="00A318A6"/>
    <w:rsid w:val="00A31C65"/>
    <w:rsid w:val="00A321E2"/>
    <w:rsid w:val="00A3325A"/>
    <w:rsid w:val="00A336D8"/>
    <w:rsid w:val="00A33914"/>
    <w:rsid w:val="00A33915"/>
    <w:rsid w:val="00A36263"/>
    <w:rsid w:val="00A36290"/>
    <w:rsid w:val="00A3732D"/>
    <w:rsid w:val="00A37484"/>
    <w:rsid w:val="00A416DE"/>
    <w:rsid w:val="00A41708"/>
    <w:rsid w:val="00A4172E"/>
    <w:rsid w:val="00A41909"/>
    <w:rsid w:val="00A42EA0"/>
    <w:rsid w:val="00A42F96"/>
    <w:rsid w:val="00A438E5"/>
    <w:rsid w:val="00A44927"/>
    <w:rsid w:val="00A44D47"/>
    <w:rsid w:val="00A44D66"/>
    <w:rsid w:val="00A45096"/>
    <w:rsid w:val="00A4529E"/>
    <w:rsid w:val="00A45EA9"/>
    <w:rsid w:val="00A462A2"/>
    <w:rsid w:val="00A4670C"/>
    <w:rsid w:val="00A46ED1"/>
    <w:rsid w:val="00A5004E"/>
    <w:rsid w:val="00A50338"/>
    <w:rsid w:val="00A5195B"/>
    <w:rsid w:val="00A5209E"/>
    <w:rsid w:val="00A52DCF"/>
    <w:rsid w:val="00A52FBE"/>
    <w:rsid w:val="00A530FE"/>
    <w:rsid w:val="00A5392B"/>
    <w:rsid w:val="00A55367"/>
    <w:rsid w:val="00A55974"/>
    <w:rsid w:val="00A56AE5"/>
    <w:rsid w:val="00A572BD"/>
    <w:rsid w:val="00A57B0B"/>
    <w:rsid w:val="00A615F4"/>
    <w:rsid w:val="00A61DD2"/>
    <w:rsid w:val="00A62228"/>
    <w:rsid w:val="00A6233E"/>
    <w:rsid w:val="00A63321"/>
    <w:rsid w:val="00A650DA"/>
    <w:rsid w:val="00A65226"/>
    <w:rsid w:val="00A65BA0"/>
    <w:rsid w:val="00A66355"/>
    <w:rsid w:val="00A668CA"/>
    <w:rsid w:val="00A66B13"/>
    <w:rsid w:val="00A66F26"/>
    <w:rsid w:val="00A672D5"/>
    <w:rsid w:val="00A677CB"/>
    <w:rsid w:val="00A70109"/>
    <w:rsid w:val="00A70B91"/>
    <w:rsid w:val="00A7195F"/>
    <w:rsid w:val="00A72CF3"/>
    <w:rsid w:val="00A72D3B"/>
    <w:rsid w:val="00A733BA"/>
    <w:rsid w:val="00A75E8B"/>
    <w:rsid w:val="00A75FBA"/>
    <w:rsid w:val="00A76504"/>
    <w:rsid w:val="00A76B35"/>
    <w:rsid w:val="00A770DF"/>
    <w:rsid w:val="00A80673"/>
    <w:rsid w:val="00A80972"/>
    <w:rsid w:val="00A8099F"/>
    <w:rsid w:val="00A819E7"/>
    <w:rsid w:val="00A81D81"/>
    <w:rsid w:val="00A83041"/>
    <w:rsid w:val="00A835E3"/>
    <w:rsid w:val="00A836BC"/>
    <w:rsid w:val="00A83745"/>
    <w:rsid w:val="00A849A3"/>
    <w:rsid w:val="00A850E6"/>
    <w:rsid w:val="00A853A0"/>
    <w:rsid w:val="00A86FA3"/>
    <w:rsid w:val="00A9047E"/>
    <w:rsid w:val="00A907FE"/>
    <w:rsid w:val="00A90D95"/>
    <w:rsid w:val="00A91B56"/>
    <w:rsid w:val="00A92219"/>
    <w:rsid w:val="00A92446"/>
    <w:rsid w:val="00A927C7"/>
    <w:rsid w:val="00A92E29"/>
    <w:rsid w:val="00A92E38"/>
    <w:rsid w:val="00A93993"/>
    <w:rsid w:val="00A95571"/>
    <w:rsid w:val="00A971B8"/>
    <w:rsid w:val="00A975E8"/>
    <w:rsid w:val="00A97ABC"/>
    <w:rsid w:val="00AA04D3"/>
    <w:rsid w:val="00AA081A"/>
    <w:rsid w:val="00AA0AB9"/>
    <w:rsid w:val="00AA197E"/>
    <w:rsid w:val="00AA2CDA"/>
    <w:rsid w:val="00AA4108"/>
    <w:rsid w:val="00AA418E"/>
    <w:rsid w:val="00AA433D"/>
    <w:rsid w:val="00AA4E75"/>
    <w:rsid w:val="00AA4EB5"/>
    <w:rsid w:val="00AA50E8"/>
    <w:rsid w:val="00AA531F"/>
    <w:rsid w:val="00AA5A24"/>
    <w:rsid w:val="00AA64BB"/>
    <w:rsid w:val="00AA6A42"/>
    <w:rsid w:val="00AA6C03"/>
    <w:rsid w:val="00AA6ED2"/>
    <w:rsid w:val="00AA7646"/>
    <w:rsid w:val="00AB0849"/>
    <w:rsid w:val="00AB211A"/>
    <w:rsid w:val="00AB2892"/>
    <w:rsid w:val="00AB3625"/>
    <w:rsid w:val="00AB3924"/>
    <w:rsid w:val="00AB4096"/>
    <w:rsid w:val="00AB42B7"/>
    <w:rsid w:val="00AB44F5"/>
    <w:rsid w:val="00AB4825"/>
    <w:rsid w:val="00AB4EA3"/>
    <w:rsid w:val="00AB583F"/>
    <w:rsid w:val="00AB6A18"/>
    <w:rsid w:val="00AB70ED"/>
    <w:rsid w:val="00AB7873"/>
    <w:rsid w:val="00AB7D43"/>
    <w:rsid w:val="00AC12EC"/>
    <w:rsid w:val="00AC18E2"/>
    <w:rsid w:val="00AC1FCF"/>
    <w:rsid w:val="00AC217E"/>
    <w:rsid w:val="00AC242E"/>
    <w:rsid w:val="00AC24BC"/>
    <w:rsid w:val="00AC2C0B"/>
    <w:rsid w:val="00AC332B"/>
    <w:rsid w:val="00AC4168"/>
    <w:rsid w:val="00AC4A85"/>
    <w:rsid w:val="00AC5F02"/>
    <w:rsid w:val="00AC6BE4"/>
    <w:rsid w:val="00AC7DBA"/>
    <w:rsid w:val="00AC7F9E"/>
    <w:rsid w:val="00AD0709"/>
    <w:rsid w:val="00AD0FA3"/>
    <w:rsid w:val="00AD1105"/>
    <w:rsid w:val="00AD132D"/>
    <w:rsid w:val="00AD1FED"/>
    <w:rsid w:val="00AD234F"/>
    <w:rsid w:val="00AD3728"/>
    <w:rsid w:val="00AD4456"/>
    <w:rsid w:val="00AD53E3"/>
    <w:rsid w:val="00AD58ED"/>
    <w:rsid w:val="00AD590C"/>
    <w:rsid w:val="00AD5A95"/>
    <w:rsid w:val="00AD5BFF"/>
    <w:rsid w:val="00AD5DF7"/>
    <w:rsid w:val="00AD6FC1"/>
    <w:rsid w:val="00AD75C6"/>
    <w:rsid w:val="00AD7E92"/>
    <w:rsid w:val="00AD7F94"/>
    <w:rsid w:val="00AE00B8"/>
    <w:rsid w:val="00AE08D1"/>
    <w:rsid w:val="00AE1FF0"/>
    <w:rsid w:val="00AE2BEE"/>
    <w:rsid w:val="00AE39AD"/>
    <w:rsid w:val="00AE4042"/>
    <w:rsid w:val="00AE44E2"/>
    <w:rsid w:val="00AE4ACF"/>
    <w:rsid w:val="00AE7107"/>
    <w:rsid w:val="00AE7A1B"/>
    <w:rsid w:val="00AF056D"/>
    <w:rsid w:val="00AF0B1C"/>
    <w:rsid w:val="00AF2427"/>
    <w:rsid w:val="00AF254A"/>
    <w:rsid w:val="00AF3AB7"/>
    <w:rsid w:val="00AF3F5C"/>
    <w:rsid w:val="00AF4874"/>
    <w:rsid w:val="00AF4892"/>
    <w:rsid w:val="00AF5352"/>
    <w:rsid w:val="00AF5DBA"/>
    <w:rsid w:val="00AF658C"/>
    <w:rsid w:val="00AF77F1"/>
    <w:rsid w:val="00B00271"/>
    <w:rsid w:val="00B00739"/>
    <w:rsid w:val="00B013A3"/>
    <w:rsid w:val="00B01BA2"/>
    <w:rsid w:val="00B01C95"/>
    <w:rsid w:val="00B02E33"/>
    <w:rsid w:val="00B02F82"/>
    <w:rsid w:val="00B03352"/>
    <w:rsid w:val="00B03A4F"/>
    <w:rsid w:val="00B04D45"/>
    <w:rsid w:val="00B05854"/>
    <w:rsid w:val="00B0603A"/>
    <w:rsid w:val="00B07316"/>
    <w:rsid w:val="00B07348"/>
    <w:rsid w:val="00B07F29"/>
    <w:rsid w:val="00B07FAF"/>
    <w:rsid w:val="00B10113"/>
    <w:rsid w:val="00B104A9"/>
    <w:rsid w:val="00B10CE9"/>
    <w:rsid w:val="00B11D7A"/>
    <w:rsid w:val="00B11F59"/>
    <w:rsid w:val="00B13469"/>
    <w:rsid w:val="00B138B6"/>
    <w:rsid w:val="00B14B1F"/>
    <w:rsid w:val="00B14D5C"/>
    <w:rsid w:val="00B1586B"/>
    <w:rsid w:val="00B15EB9"/>
    <w:rsid w:val="00B1621A"/>
    <w:rsid w:val="00B16454"/>
    <w:rsid w:val="00B1691A"/>
    <w:rsid w:val="00B17359"/>
    <w:rsid w:val="00B178CC"/>
    <w:rsid w:val="00B20018"/>
    <w:rsid w:val="00B2010C"/>
    <w:rsid w:val="00B20212"/>
    <w:rsid w:val="00B208C2"/>
    <w:rsid w:val="00B20BAB"/>
    <w:rsid w:val="00B214FE"/>
    <w:rsid w:val="00B23A74"/>
    <w:rsid w:val="00B24395"/>
    <w:rsid w:val="00B2679A"/>
    <w:rsid w:val="00B27AE5"/>
    <w:rsid w:val="00B30170"/>
    <w:rsid w:val="00B30B11"/>
    <w:rsid w:val="00B316F5"/>
    <w:rsid w:val="00B319DF"/>
    <w:rsid w:val="00B31BC0"/>
    <w:rsid w:val="00B31E88"/>
    <w:rsid w:val="00B31FB8"/>
    <w:rsid w:val="00B32C44"/>
    <w:rsid w:val="00B34629"/>
    <w:rsid w:val="00B34F20"/>
    <w:rsid w:val="00B363A3"/>
    <w:rsid w:val="00B42036"/>
    <w:rsid w:val="00B420F1"/>
    <w:rsid w:val="00B422D3"/>
    <w:rsid w:val="00B42417"/>
    <w:rsid w:val="00B42590"/>
    <w:rsid w:val="00B43A31"/>
    <w:rsid w:val="00B43A71"/>
    <w:rsid w:val="00B4479E"/>
    <w:rsid w:val="00B449C8"/>
    <w:rsid w:val="00B4564D"/>
    <w:rsid w:val="00B4585C"/>
    <w:rsid w:val="00B4599B"/>
    <w:rsid w:val="00B45C3B"/>
    <w:rsid w:val="00B46027"/>
    <w:rsid w:val="00B46317"/>
    <w:rsid w:val="00B46559"/>
    <w:rsid w:val="00B46AC7"/>
    <w:rsid w:val="00B46DD6"/>
    <w:rsid w:val="00B474B9"/>
    <w:rsid w:val="00B502F9"/>
    <w:rsid w:val="00B50D6E"/>
    <w:rsid w:val="00B51497"/>
    <w:rsid w:val="00B51B01"/>
    <w:rsid w:val="00B51DAE"/>
    <w:rsid w:val="00B522A7"/>
    <w:rsid w:val="00B52403"/>
    <w:rsid w:val="00B5470B"/>
    <w:rsid w:val="00B54977"/>
    <w:rsid w:val="00B55590"/>
    <w:rsid w:val="00B555A5"/>
    <w:rsid w:val="00B572D2"/>
    <w:rsid w:val="00B573CD"/>
    <w:rsid w:val="00B573F7"/>
    <w:rsid w:val="00B61105"/>
    <w:rsid w:val="00B61722"/>
    <w:rsid w:val="00B622DF"/>
    <w:rsid w:val="00B62CA5"/>
    <w:rsid w:val="00B62E6E"/>
    <w:rsid w:val="00B6406A"/>
    <w:rsid w:val="00B64798"/>
    <w:rsid w:val="00B65238"/>
    <w:rsid w:val="00B657DB"/>
    <w:rsid w:val="00B66259"/>
    <w:rsid w:val="00B670F8"/>
    <w:rsid w:val="00B67B2E"/>
    <w:rsid w:val="00B7036E"/>
    <w:rsid w:val="00B70F1F"/>
    <w:rsid w:val="00B7142E"/>
    <w:rsid w:val="00B7231D"/>
    <w:rsid w:val="00B74287"/>
    <w:rsid w:val="00B755EB"/>
    <w:rsid w:val="00B7568D"/>
    <w:rsid w:val="00B75C53"/>
    <w:rsid w:val="00B76CAA"/>
    <w:rsid w:val="00B77870"/>
    <w:rsid w:val="00B81278"/>
    <w:rsid w:val="00B81692"/>
    <w:rsid w:val="00B8240E"/>
    <w:rsid w:val="00B82776"/>
    <w:rsid w:val="00B837CE"/>
    <w:rsid w:val="00B850F9"/>
    <w:rsid w:val="00B85606"/>
    <w:rsid w:val="00B85805"/>
    <w:rsid w:val="00B85B37"/>
    <w:rsid w:val="00B85E26"/>
    <w:rsid w:val="00B86937"/>
    <w:rsid w:val="00B9070F"/>
    <w:rsid w:val="00B90A03"/>
    <w:rsid w:val="00B90F46"/>
    <w:rsid w:val="00B90FA3"/>
    <w:rsid w:val="00B921B1"/>
    <w:rsid w:val="00B923BA"/>
    <w:rsid w:val="00B92458"/>
    <w:rsid w:val="00B93030"/>
    <w:rsid w:val="00B94881"/>
    <w:rsid w:val="00B949C8"/>
    <w:rsid w:val="00B962E7"/>
    <w:rsid w:val="00B969B6"/>
    <w:rsid w:val="00B96ED5"/>
    <w:rsid w:val="00B971C5"/>
    <w:rsid w:val="00B97817"/>
    <w:rsid w:val="00B97DD6"/>
    <w:rsid w:val="00BA04B9"/>
    <w:rsid w:val="00BA19F3"/>
    <w:rsid w:val="00BA1A41"/>
    <w:rsid w:val="00BA2B0D"/>
    <w:rsid w:val="00BA2B81"/>
    <w:rsid w:val="00BA2C0D"/>
    <w:rsid w:val="00BA3C79"/>
    <w:rsid w:val="00BA4652"/>
    <w:rsid w:val="00BA6468"/>
    <w:rsid w:val="00BA6E60"/>
    <w:rsid w:val="00BA7B07"/>
    <w:rsid w:val="00BB1146"/>
    <w:rsid w:val="00BB1788"/>
    <w:rsid w:val="00BB19DD"/>
    <w:rsid w:val="00BB1D5A"/>
    <w:rsid w:val="00BB2F24"/>
    <w:rsid w:val="00BB300C"/>
    <w:rsid w:val="00BB357A"/>
    <w:rsid w:val="00BB407E"/>
    <w:rsid w:val="00BB47BD"/>
    <w:rsid w:val="00BB55AA"/>
    <w:rsid w:val="00BB5803"/>
    <w:rsid w:val="00BB5D83"/>
    <w:rsid w:val="00BB7219"/>
    <w:rsid w:val="00BB73DB"/>
    <w:rsid w:val="00BB75D2"/>
    <w:rsid w:val="00BB7943"/>
    <w:rsid w:val="00BB7CB4"/>
    <w:rsid w:val="00BC00EA"/>
    <w:rsid w:val="00BC04CF"/>
    <w:rsid w:val="00BC159D"/>
    <w:rsid w:val="00BC1B78"/>
    <w:rsid w:val="00BC1DF0"/>
    <w:rsid w:val="00BC214A"/>
    <w:rsid w:val="00BC2346"/>
    <w:rsid w:val="00BC3C8F"/>
    <w:rsid w:val="00BC5073"/>
    <w:rsid w:val="00BC51C7"/>
    <w:rsid w:val="00BC53C4"/>
    <w:rsid w:val="00BC56ED"/>
    <w:rsid w:val="00BC592A"/>
    <w:rsid w:val="00BC5C77"/>
    <w:rsid w:val="00BC7071"/>
    <w:rsid w:val="00BC7A5F"/>
    <w:rsid w:val="00BC7B65"/>
    <w:rsid w:val="00BD09E5"/>
    <w:rsid w:val="00BD0C31"/>
    <w:rsid w:val="00BD1063"/>
    <w:rsid w:val="00BD1094"/>
    <w:rsid w:val="00BD13B0"/>
    <w:rsid w:val="00BD1A5D"/>
    <w:rsid w:val="00BD5601"/>
    <w:rsid w:val="00BD5D75"/>
    <w:rsid w:val="00BD65A9"/>
    <w:rsid w:val="00BD70B7"/>
    <w:rsid w:val="00BD7145"/>
    <w:rsid w:val="00BD7FD1"/>
    <w:rsid w:val="00BE0470"/>
    <w:rsid w:val="00BE05A8"/>
    <w:rsid w:val="00BE0823"/>
    <w:rsid w:val="00BE0FDD"/>
    <w:rsid w:val="00BE16FF"/>
    <w:rsid w:val="00BE2D6B"/>
    <w:rsid w:val="00BE3891"/>
    <w:rsid w:val="00BE3AF7"/>
    <w:rsid w:val="00BE5041"/>
    <w:rsid w:val="00BE5A91"/>
    <w:rsid w:val="00BE7038"/>
    <w:rsid w:val="00BE72F1"/>
    <w:rsid w:val="00BE7E7F"/>
    <w:rsid w:val="00BE7FB3"/>
    <w:rsid w:val="00BF0051"/>
    <w:rsid w:val="00BF19F2"/>
    <w:rsid w:val="00BF1A3E"/>
    <w:rsid w:val="00BF31B4"/>
    <w:rsid w:val="00BF4905"/>
    <w:rsid w:val="00BF49F7"/>
    <w:rsid w:val="00BF4F44"/>
    <w:rsid w:val="00BF51AD"/>
    <w:rsid w:val="00BF5D22"/>
    <w:rsid w:val="00BF68DA"/>
    <w:rsid w:val="00BF6C3D"/>
    <w:rsid w:val="00BF6F8D"/>
    <w:rsid w:val="00BF7539"/>
    <w:rsid w:val="00C00E6B"/>
    <w:rsid w:val="00C00F8F"/>
    <w:rsid w:val="00C01426"/>
    <w:rsid w:val="00C01B84"/>
    <w:rsid w:val="00C0200A"/>
    <w:rsid w:val="00C0214C"/>
    <w:rsid w:val="00C02393"/>
    <w:rsid w:val="00C03139"/>
    <w:rsid w:val="00C03480"/>
    <w:rsid w:val="00C03ECD"/>
    <w:rsid w:val="00C043ED"/>
    <w:rsid w:val="00C047CE"/>
    <w:rsid w:val="00C04B76"/>
    <w:rsid w:val="00C05078"/>
    <w:rsid w:val="00C0650A"/>
    <w:rsid w:val="00C0750B"/>
    <w:rsid w:val="00C07B70"/>
    <w:rsid w:val="00C07C61"/>
    <w:rsid w:val="00C104FA"/>
    <w:rsid w:val="00C10843"/>
    <w:rsid w:val="00C11190"/>
    <w:rsid w:val="00C116F3"/>
    <w:rsid w:val="00C130C4"/>
    <w:rsid w:val="00C137A9"/>
    <w:rsid w:val="00C140A0"/>
    <w:rsid w:val="00C145DB"/>
    <w:rsid w:val="00C157EF"/>
    <w:rsid w:val="00C16416"/>
    <w:rsid w:val="00C1705B"/>
    <w:rsid w:val="00C172DA"/>
    <w:rsid w:val="00C173DE"/>
    <w:rsid w:val="00C17D9B"/>
    <w:rsid w:val="00C217D4"/>
    <w:rsid w:val="00C21904"/>
    <w:rsid w:val="00C22403"/>
    <w:rsid w:val="00C23CD5"/>
    <w:rsid w:val="00C245D3"/>
    <w:rsid w:val="00C26634"/>
    <w:rsid w:val="00C2735F"/>
    <w:rsid w:val="00C27375"/>
    <w:rsid w:val="00C27656"/>
    <w:rsid w:val="00C27A70"/>
    <w:rsid w:val="00C27F20"/>
    <w:rsid w:val="00C300F8"/>
    <w:rsid w:val="00C31413"/>
    <w:rsid w:val="00C31656"/>
    <w:rsid w:val="00C31E53"/>
    <w:rsid w:val="00C322CD"/>
    <w:rsid w:val="00C32E83"/>
    <w:rsid w:val="00C32EA6"/>
    <w:rsid w:val="00C33247"/>
    <w:rsid w:val="00C33445"/>
    <w:rsid w:val="00C337E0"/>
    <w:rsid w:val="00C33A63"/>
    <w:rsid w:val="00C34365"/>
    <w:rsid w:val="00C34A19"/>
    <w:rsid w:val="00C356B4"/>
    <w:rsid w:val="00C35977"/>
    <w:rsid w:val="00C359B0"/>
    <w:rsid w:val="00C363B5"/>
    <w:rsid w:val="00C36FB0"/>
    <w:rsid w:val="00C372D8"/>
    <w:rsid w:val="00C372F9"/>
    <w:rsid w:val="00C415B7"/>
    <w:rsid w:val="00C41935"/>
    <w:rsid w:val="00C42D01"/>
    <w:rsid w:val="00C43290"/>
    <w:rsid w:val="00C4375C"/>
    <w:rsid w:val="00C43A30"/>
    <w:rsid w:val="00C43B9A"/>
    <w:rsid w:val="00C458ED"/>
    <w:rsid w:val="00C45FD5"/>
    <w:rsid w:val="00C46496"/>
    <w:rsid w:val="00C470CB"/>
    <w:rsid w:val="00C4719F"/>
    <w:rsid w:val="00C47D2D"/>
    <w:rsid w:val="00C5042A"/>
    <w:rsid w:val="00C514EC"/>
    <w:rsid w:val="00C51877"/>
    <w:rsid w:val="00C5230A"/>
    <w:rsid w:val="00C52490"/>
    <w:rsid w:val="00C52965"/>
    <w:rsid w:val="00C52DB5"/>
    <w:rsid w:val="00C54423"/>
    <w:rsid w:val="00C54509"/>
    <w:rsid w:val="00C55611"/>
    <w:rsid w:val="00C55C1C"/>
    <w:rsid w:val="00C56058"/>
    <w:rsid w:val="00C57A3F"/>
    <w:rsid w:val="00C60720"/>
    <w:rsid w:val="00C60811"/>
    <w:rsid w:val="00C6280A"/>
    <w:rsid w:val="00C62EAE"/>
    <w:rsid w:val="00C62EB7"/>
    <w:rsid w:val="00C635FC"/>
    <w:rsid w:val="00C64133"/>
    <w:rsid w:val="00C6436A"/>
    <w:rsid w:val="00C648CE"/>
    <w:rsid w:val="00C651B4"/>
    <w:rsid w:val="00C65680"/>
    <w:rsid w:val="00C6612C"/>
    <w:rsid w:val="00C66B4C"/>
    <w:rsid w:val="00C67792"/>
    <w:rsid w:val="00C67A3A"/>
    <w:rsid w:val="00C67B5C"/>
    <w:rsid w:val="00C70ED6"/>
    <w:rsid w:val="00C71655"/>
    <w:rsid w:val="00C71A26"/>
    <w:rsid w:val="00C720C0"/>
    <w:rsid w:val="00C723A9"/>
    <w:rsid w:val="00C723E4"/>
    <w:rsid w:val="00C72F18"/>
    <w:rsid w:val="00C731FC"/>
    <w:rsid w:val="00C7335D"/>
    <w:rsid w:val="00C7337C"/>
    <w:rsid w:val="00C73BAA"/>
    <w:rsid w:val="00C768A1"/>
    <w:rsid w:val="00C77E50"/>
    <w:rsid w:val="00C80A0E"/>
    <w:rsid w:val="00C814FD"/>
    <w:rsid w:val="00C82EAD"/>
    <w:rsid w:val="00C83608"/>
    <w:rsid w:val="00C84DEE"/>
    <w:rsid w:val="00C85274"/>
    <w:rsid w:val="00C852DC"/>
    <w:rsid w:val="00C853C4"/>
    <w:rsid w:val="00C85C98"/>
    <w:rsid w:val="00C8604C"/>
    <w:rsid w:val="00C867CA"/>
    <w:rsid w:val="00C8791A"/>
    <w:rsid w:val="00C90535"/>
    <w:rsid w:val="00C91763"/>
    <w:rsid w:val="00C91A0A"/>
    <w:rsid w:val="00C91F4E"/>
    <w:rsid w:val="00C93135"/>
    <w:rsid w:val="00C93ADA"/>
    <w:rsid w:val="00C9487D"/>
    <w:rsid w:val="00C9491B"/>
    <w:rsid w:val="00C94CB9"/>
    <w:rsid w:val="00C95282"/>
    <w:rsid w:val="00C9550B"/>
    <w:rsid w:val="00C96876"/>
    <w:rsid w:val="00C96880"/>
    <w:rsid w:val="00CA0731"/>
    <w:rsid w:val="00CA1645"/>
    <w:rsid w:val="00CA1A15"/>
    <w:rsid w:val="00CA1E83"/>
    <w:rsid w:val="00CA2803"/>
    <w:rsid w:val="00CA2B6C"/>
    <w:rsid w:val="00CA2E31"/>
    <w:rsid w:val="00CA3032"/>
    <w:rsid w:val="00CA32A7"/>
    <w:rsid w:val="00CA36E1"/>
    <w:rsid w:val="00CA393C"/>
    <w:rsid w:val="00CA48D9"/>
    <w:rsid w:val="00CA4D9D"/>
    <w:rsid w:val="00CA57D2"/>
    <w:rsid w:val="00CA7C64"/>
    <w:rsid w:val="00CB07F3"/>
    <w:rsid w:val="00CB0C0A"/>
    <w:rsid w:val="00CB21E2"/>
    <w:rsid w:val="00CB2468"/>
    <w:rsid w:val="00CB258A"/>
    <w:rsid w:val="00CB2C5F"/>
    <w:rsid w:val="00CB2F7B"/>
    <w:rsid w:val="00CB3291"/>
    <w:rsid w:val="00CB3772"/>
    <w:rsid w:val="00CB4613"/>
    <w:rsid w:val="00CB4CAE"/>
    <w:rsid w:val="00CB6CBE"/>
    <w:rsid w:val="00CB7255"/>
    <w:rsid w:val="00CB7E50"/>
    <w:rsid w:val="00CC00FF"/>
    <w:rsid w:val="00CC13E9"/>
    <w:rsid w:val="00CC16C7"/>
    <w:rsid w:val="00CC30D5"/>
    <w:rsid w:val="00CC3786"/>
    <w:rsid w:val="00CC37DC"/>
    <w:rsid w:val="00CC44A4"/>
    <w:rsid w:val="00CC4633"/>
    <w:rsid w:val="00CC48C7"/>
    <w:rsid w:val="00CC4B43"/>
    <w:rsid w:val="00CC507E"/>
    <w:rsid w:val="00CC509D"/>
    <w:rsid w:val="00CC50AD"/>
    <w:rsid w:val="00CC60E3"/>
    <w:rsid w:val="00CC623E"/>
    <w:rsid w:val="00CC6426"/>
    <w:rsid w:val="00CC6471"/>
    <w:rsid w:val="00CC65FE"/>
    <w:rsid w:val="00CC7538"/>
    <w:rsid w:val="00CC77F2"/>
    <w:rsid w:val="00CC7A13"/>
    <w:rsid w:val="00CD040F"/>
    <w:rsid w:val="00CD158D"/>
    <w:rsid w:val="00CD18B9"/>
    <w:rsid w:val="00CD19C1"/>
    <w:rsid w:val="00CD1DB3"/>
    <w:rsid w:val="00CD4584"/>
    <w:rsid w:val="00CD48FC"/>
    <w:rsid w:val="00CD4A03"/>
    <w:rsid w:val="00CD4D15"/>
    <w:rsid w:val="00CD5687"/>
    <w:rsid w:val="00CD5BCE"/>
    <w:rsid w:val="00CD6446"/>
    <w:rsid w:val="00CD711F"/>
    <w:rsid w:val="00CD766E"/>
    <w:rsid w:val="00CD7946"/>
    <w:rsid w:val="00CD7968"/>
    <w:rsid w:val="00CD7A6E"/>
    <w:rsid w:val="00CE0423"/>
    <w:rsid w:val="00CE0DB3"/>
    <w:rsid w:val="00CE1A49"/>
    <w:rsid w:val="00CE1F78"/>
    <w:rsid w:val="00CE23E2"/>
    <w:rsid w:val="00CE2417"/>
    <w:rsid w:val="00CE25EA"/>
    <w:rsid w:val="00CE2A6F"/>
    <w:rsid w:val="00CE2CC8"/>
    <w:rsid w:val="00CE2DC1"/>
    <w:rsid w:val="00CE2E27"/>
    <w:rsid w:val="00CE4355"/>
    <w:rsid w:val="00CE44D6"/>
    <w:rsid w:val="00CE45F2"/>
    <w:rsid w:val="00CE4B0E"/>
    <w:rsid w:val="00CE5A87"/>
    <w:rsid w:val="00CE6DFE"/>
    <w:rsid w:val="00CE6EE2"/>
    <w:rsid w:val="00CE7ADA"/>
    <w:rsid w:val="00CF0522"/>
    <w:rsid w:val="00CF196A"/>
    <w:rsid w:val="00CF1EF1"/>
    <w:rsid w:val="00CF1F1D"/>
    <w:rsid w:val="00CF2D55"/>
    <w:rsid w:val="00CF3DD9"/>
    <w:rsid w:val="00CF4C64"/>
    <w:rsid w:val="00CF55DF"/>
    <w:rsid w:val="00CF57C0"/>
    <w:rsid w:val="00CF5A40"/>
    <w:rsid w:val="00CF60F9"/>
    <w:rsid w:val="00CF627B"/>
    <w:rsid w:val="00D00FF8"/>
    <w:rsid w:val="00D0274A"/>
    <w:rsid w:val="00D02B5E"/>
    <w:rsid w:val="00D03D9C"/>
    <w:rsid w:val="00D0606D"/>
    <w:rsid w:val="00D06658"/>
    <w:rsid w:val="00D06C1A"/>
    <w:rsid w:val="00D06CCA"/>
    <w:rsid w:val="00D11646"/>
    <w:rsid w:val="00D11A02"/>
    <w:rsid w:val="00D11F27"/>
    <w:rsid w:val="00D134C7"/>
    <w:rsid w:val="00D13558"/>
    <w:rsid w:val="00D13D2C"/>
    <w:rsid w:val="00D13D7C"/>
    <w:rsid w:val="00D13D93"/>
    <w:rsid w:val="00D15111"/>
    <w:rsid w:val="00D16BC7"/>
    <w:rsid w:val="00D174F0"/>
    <w:rsid w:val="00D21837"/>
    <w:rsid w:val="00D21C55"/>
    <w:rsid w:val="00D22A71"/>
    <w:rsid w:val="00D22F1C"/>
    <w:rsid w:val="00D23656"/>
    <w:rsid w:val="00D23FC3"/>
    <w:rsid w:val="00D24231"/>
    <w:rsid w:val="00D244DB"/>
    <w:rsid w:val="00D24A2D"/>
    <w:rsid w:val="00D24BAA"/>
    <w:rsid w:val="00D253E1"/>
    <w:rsid w:val="00D263BC"/>
    <w:rsid w:val="00D26AA5"/>
    <w:rsid w:val="00D273C0"/>
    <w:rsid w:val="00D2741F"/>
    <w:rsid w:val="00D27DC7"/>
    <w:rsid w:val="00D27F3D"/>
    <w:rsid w:val="00D3132F"/>
    <w:rsid w:val="00D317F6"/>
    <w:rsid w:val="00D31D58"/>
    <w:rsid w:val="00D32128"/>
    <w:rsid w:val="00D3261E"/>
    <w:rsid w:val="00D32BC6"/>
    <w:rsid w:val="00D32DA3"/>
    <w:rsid w:val="00D33172"/>
    <w:rsid w:val="00D33CAE"/>
    <w:rsid w:val="00D342FE"/>
    <w:rsid w:val="00D36DE6"/>
    <w:rsid w:val="00D375CD"/>
    <w:rsid w:val="00D37F75"/>
    <w:rsid w:val="00D40562"/>
    <w:rsid w:val="00D40D02"/>
    <w:rsid w:val="00D41087"/>
    <w:rsid w:val="00D418AC"/>
    <w:rsid w:val="00D41BB3"/>
    <w:rsid w:val="00D4266F"/>
    <w:rsid w:val="00D42E63"/>
    <w:rsid w:val="00D440DC"/>
    <w:rsid w:val="00D44562"/>
    <w:rsid w:val="00D4497A"/>
    <w:rsid w:val="00D44F70"/>
    <w:rsid w:val="00D4519A"/>
    <w:rsid w:val="00D462EC"/>
    <w:rsid w:val="00D47286"/>
    <w:rsid w:val="00D47A44"/>
    <w:rsid w:val="00D47D1F"/>
    <w:rsid w:val="00D47FDF"/>
    <w:rsid w:val="00D50EBF"/>
    <w:rsid w:val="00D51300"/>
    <w:rsid w:val="00D51ED1"/>
    <w:rsid w:val="00D527A6"/>
    <w:rsid w:val="00D5335C"/>
    <w:rsid w:val="00D5337E"/>
    <w:rsid w:val="00D53697"/>
    <w:rsid w:val="00D539A9"/>
    <w:rsid w:val="00D5590B"/>
    <w:rsid w:val="00D55A50"/>
    <w:rsid w:val="00D55C4E"/>
    <w:rsid w:val="00D55EFC"/>
    <w:rsid w:val="00D573E0"/>
    <w:rsid w:val="00D57BDB"/>
    <w:rsid w:val="00D60A0F"/>
    <w:rsid w:val="00D614AB"/>
    <w:rsid w:val="00D61906"/>
    <w:rsid w:val="00D61DB5"/>
    <w:rsid w:val="00D62068"/>
    <w:rsid w:val="00D62298"/>
    <w:rsid w:val="00D651A7"/>
    <w:rsid w:val="00D6558C"/>
    <w:rsid w:val="00D659CB"/>
    <w:rsid w:val="00D66EA0"/>
    <w:rsid w:val="00D67CDB"/>
    <w:rsid w:val="00D70D93"/>
    <w:rsid w:val="00D71A76"/>
    <w:rsid w:val="00D71D3E"/>
    <w:rsid w:val="00D71FF9"/>
    <w:rsid w:val="00D72A74"/>
    <w:rsid w:val="00D72D6F"/>
    <w:rsid w:val="00D73539"/>
    <w:rsid w:val="00D746F5"/>
    <w:rsid w:val="00D759DD"/>
    <w:rsid w:val="00D76419"/>
    <w:rsid w:val="00D765AE"/>
    <w:rsid w:val="00D76878"/>
    <w:rsid w:val="00D772D5"/>
    <w:rsid w:val="00D7743E"/>
    <w:rsid w:val="00D77793"/>
    <w:rsid w:val="00D80E33"/>
    <w:rsid w:val="00D82C60"/>
    <w:rsid w:val="00D83DFE"/>
    <w:rsid w:val="00D8579C"/>
    <w:rsid w:val="00D857FC"/>
    <w:rsid w:val="00D8689D"/>
    <w:rsid w:val="00D86EFC"/>
    <w:rsid w:val="00D876E6"/>
    <w:rsid w:val="00D87B57"/>
    <w:rsid w:val="00D87F0D"/>
    <w:rsid w:val="00D91073"/>
    <w:rsid w:val="00D91221"/>
    <w:rsid w:val="00D91264"/>
    <w:rsid w:val="00D91852"/>
    <w:rsid w:val="00D91F4C"/>
    <w:rsid w:val="00D9207D"/>
    <w:rsid w:val="00D92616"/>
    <w:rsid w:val="00D9293A"/>
    <w:rsid w:val="00D92B6F"/>
    <w:rsid w:val="00D93128"/>
    <w:rsid w:val="00D955B6"/>
    <w:rsid w:val="00D956D4"/>
    <w:rsid w:val="00D958FA"/>
    <w:rsid w:val="00D96AFE"/>
    <w:rsid w:val="00D96DED"/>
    <w:rsid w:val="00D974BC"/>
    <w:rsid w:val="00D97860"/>
    <w:rsid w:val="00D978B7"/>
    <w:rsid w:val="00DA0A3D"/>
    <w:rsid w:val="00DA0BB1"/>
    <w:rsid w:val="00DA170C"/>
    <w:rsid w:val="00DA174D"/>
    <w:rsid w:val="00DA29E9"/>
    <w:rsid w:val="00DA311A"/>
    <w:rsid w:val="00DA40B3"/>
    <w:rsid w:val="00DA508D"/>
    <w:rsid w:val="00DA5C47"/>
    <w:rsid w:val="00DA5D38"/>
    <w:rsid w:val="00DA5D77"/>
    <w:rsid w:val="00DA6483"/>
    <w:rsid w:val="00DB138D"/>
    <w:rsid w:val="00DB1B79"/>
    <w:rsid w:val="00DB204A"/>
    <w:rsid w:val="00DB2D0F"/>
    <w:rsid w:val="00DB3020"/>
    <w:rsid w:val="00DB39C1"/>
    <w:rsid w:val="00DB4741"/>
    <w:rsid w:val="00DB51EE"/>
    <w:rsid w:val="00DB683B"/>
    <w:rsid w:val="00DB6A68"/>
    <w:rsid w:val="00DB7093"/>
    <w:rsid w:val="00DB74F6"/>
    <w:rsid w:val="00DB7726"/>
    <w:rsid w:val="00DB7777"/>
    <w:rsid w:val="00DC00D0"/>
    <w:rsid w:val="00DC06F7"/>
    <w:rsid w:val="00DC0A4A"/>
    <w:rsid w:val="00DC0C75"/>
    <w:rsid w:val="00DC1000"/>
    <w:rsid w:val="00DC1648"/>
    <w:rsid w:val="00DC3293"/>
    <w:rsid w:val="00DC34EC"/>
    <w:rsid w:val="00DC4184"/>
    <w:rsid w:val="00DC4EFB"/>
    <w:rsid w:val="00DC54E7"/>
    <w:rsid w:val="00DC61C0"/>
    <w:rsid w:val="00DC6220"/>
    <w:rsid w:val="00DC7516"/>
    <w:rsid w:val="00DC7841"/>
    <w:rsid w:val="00DC7D63"/>
    <w:rsid w:val="00DD0172"/>
    <w:rsid w:val="00DD01E8"/>
    <w:rsid w:val="00DD0879"/>
    <w:rsid w:val="00DD0982"/>
    <w:rsid w:val="00DD1B2C"/>
    <w:rsid w:val="00DD1C70"/>
    <w:rsid w:val="00DD2259"/>
    <w:rsid w:val="00DD22CA"/>
    <w:rsid w:val="00DD30B2"/>
    <w:rsid w:val="00DD36AC"/>
    <w:rsid w:val="00DD3C0C"/>
    <w:rsid w:val="00DD42D6"/>
    <w:rsid w:val="00DD5D8F"/>
    <w:rsid w:val="00DD5E6C"/>
    <w:rsid w:val="00DD6FA6"/>
    <w:rsid w:val="00DD70DC"/>
    <w:rsid w:val="00DD75A6"/>
    <w:rsid w:val="00DD75AE"/>
    <w:rsid w:val="00DE18F3"/>
    <w:rsid w:val="00DE1AED"/>
    <w:rsid w:val="00DE27AE"/>
    <w:rsid w:val="00DE303D"/>
    <w:rsid w:val="00DE3D51"/>
    <w:rsid w:val="00DE46F7"/>
    <w:rsid w:val="00DE474D"/>
    <w:rsid w:val="00DE5722"/>
    <w:rsid w:val="00DE5E40"/>
    <w:rsid w:val="00DE6960"/>
    <w:rsid w:val="00DE6D84"/>
    <w:rsid w:val="00DE6F94"/>
    <w:rsid w:val="00DE7043"/>
    <w:rsid w:val="00DE7A6A"/>
    <w:rsid w:val="00DF03C0"/>
    <w:rsid w:val="00DF0B9E"/>
    <w:rsid w:val="00DF0EDB"/>
    <w:rsid w:val="00DF1FAD"/>
    <w:rsid w:val="00DF2A28"/>
    <w:rsid w:val="00DF3495"/>
    <w:rsid w:val="00DF357C"/>
    <w:rsid w:val="00DF3F72"/>
    <w:rsid w:val="00DF3FBD"/>
    <w:rsid w:val="00DF44C6"/>
    <w:rsid w:val="00DF50C5"/>
    <w:rsid w:val="00DF52D2"/>
    <w:rsid w:val="00DF5685"/>
    <w:rsid w:val="00DF57D9"/>
    <w:rsid w:val="00DF60A0"/>
    <w:rsid w:val="00DF61AA"/>
    <w:rsid w:val="00DF68E7"/>
    <w:rsid w:val="00DF794E"/>
    <w:rsid w:val="00DF7F13"/>
    <w:rsid w:val="00E00461"/>
    <w:rsid w:val="00E01076"/>
    <w:rsid w:val="00E018DC"/>
    <w:rsid w:val="00E0272A"/>
    <w:rsid w:val="00E02B9F"/>
    <w:rsid w:val="00E02F61"/>
    <w:rsid w:val="00E03747"/>
    <w:rsid w:val="00E037DA"/>
    <w:rsid w:val="00E03E14"/>
    <w:rsid w:val="00E04783"/>
    <w:rsid w:val="00E05E02"/>
    <w:rsid w:val="00E067E7"/>
    <w:rsid w:val="00E07309"/>
    <w:rsid w:val="00E07994"/>
    <w:rsid w:val="00E10452"/>
    <w:rsid w:val="00E10D1A"/>
    <w:rsid w:val="00E10EAB"/>
    <w:rsid w:val="00E11C3E"/>
    <w:rsid w:val="00E11EEE"/>
    <w:rsid w:val="00E13698"/>
    <w:rsid w:val="00E1419A"/>
    <w:rsid w:val="00E1476D"/>
    <w:rsid w:val="00E14A0D"/>
    <w:rsid w:val="00E14B05"/>
    <w:rsid w:val="00E14BB8"/>
    <w:rsid w:val="00E166C0"/>
    <w:rsid w:val="00E170CC"/>
    <w:rsid w:val="00E17150"/>
    <w:rsid w:val="00E171E3"/>
    <w:rsid w:val="00E20C28"/>
    <w:rsid w:val="00E21316"/>
    <w:rsid w:val="00E2152C"/>
    <w:rsid w:val="00E21863"/>
    <w:rsid w:val="00E224D6"/>
    <w:rsid w:val="00E2257D"/>
    <w:rsid w:val="00E23D17"/>
    <w:rsid w:val="00E240BA"/>
    <w:rsid w:val="00E2464C"/>
    <w:rsid w:val="00E247A2"/>
    <w:rsid w:val="00E24EA3"/>
    <w:rsid w:val="00E262F0"/>
    <w:rsid w:val="00E26D2E"/>
    <w:rsid w:val="00E27059"/>
    <w:rsid w:val="00E278DD"/>
    <w:rsid w:val="00E27D7D"/>
    <w:rsid w:val="00E30BA0"/>
    <w:rsid w:val="00E312F7"/>
    <w:rsid w:val="00E32855"/>
    <w:rsid w:val="00E32C33"/>
    <w:rsid w:val="00E32C89"/>
    <w:rsid w:val="00E32F75"/>
    <w:rsid w:val="00E33598"/>
    <w:rsid w:val="00E3505E"/>
    <w:rsid w:val="00E359D4"/>
    <w:rsid w:val="00E35BEF"/>
    <w:rsid w:val="00E36308"/>
    <w:rsid w:val="00E366F4"/>
    <w:rsid w:val="00E367B2"/>
    <w:rsid w:val="00E369EA"/>
    <w:rsid w:val="00E3718D"/>
    <w:rsid w:val="00E37643"/>
    <w:rsid w:val="00E37F9A"/>
    <w:rsid w:val="00E40819"/>
    <w:rsid w:val="00E40AD6"/>
    <w:rsid w:val="00E414A5"/>
    <w:rsid w:val="00E432E0"/>
    <w:rsid w:val="00E43D50"/>
    <w:rsid w:val="00E44012"/>
    <w:rsid w:val="00E44E55"/>
    <w:rsid w:val="00E46ED2"/>
    <w:rsid w:val="00E4794D"/>
    <w:rsid w:val="00E47BA1"/>
    <w:rsid w:val="00E504E0"/>
    <w:rsid w:val="00E50789"/>
    <w:rsid w:val="00E50C28"/>
    <w:rsid w:val="00E51469"/>
    <w:rsid w:val="00E52488"/>
    <w:rsid w:val="00E53077"/>
    <w:rsid w:val="00E5392A"/>
    <w:rsid w:val="00E53FA4"/>
    <w:rsid w:val="00E5482E"/>
    <w:rsid w:val="00E54B2D"/>
    <w:rsid w:val="00E54BB0"/>
    <w:rsid w:val="00E55F13"/>
    <w:rsid w:val="00E56517"/>
    <w:rsid w:val="00E567BF"/>
    <w:rsid w:val="00E56C61"/>
    <w:rsid w:val="00E6035B"/>
    <w:rsid w:val="00E60D2D"/>
    <w:rsid w:val="00E61633"/>
    <w:rsid w:val="00E61D44"/>
    <w:rsid w:val="00E6222F"/>
    <w:rsid w:val="00E62397"/>
    <w:rsid w:val="00E62493"/>
    <w:rsid w:val="00E63553"/>
    <w:rsid w:val="00E64A70"/>
    <w:rsid w:val="00E64D7F"/>
    <w:rsid w:val="00E64EF4"/>
    <w:rsid w:val="00E66062"/>
    <w:rsid w:val="00E66162"/>
    <w:rsid w:val="00E663F6"/>
    <w:rsid w:val="00E66B6D"/>
    <w:rsid w:val="00E67C6E"/>
    <w:rsid w:val="00E67DC9"/>
    <w:rsid w:val="00E7024A"/>
    <w:rsid w:val="00E702BD"/>
    <w:rsid w:val="00E715C9"/>
    <w:rsid w:val="00E71799"/>
    <w:rsid w:val="00E720A6"/>
    <w:rsid w:val="00E720EE"/>
    <w:rsid w:val="00E72A66"/>
    <w:rsid w:val="00E72FA9"/>
    <w:rsid w:val="00E7406A"/>
    <w:rsid w:val="00E74292"/>
    <w:rsid w:val="00E742C3"/>
    <w:rsid w:val="00E7536C"/>
    <w:rsid w:val="00E75590"/>
    <w:rsid w:val="00E75DBF"/>
    <w:rsid w:val="00E7635A"/>
    <w:rsid w:val="00E7649F"/>
    <w:rsid w:val="00E767BF"/>
    <w:rsid w:val="00E76C57"/>
    <w:rsid w:val="00E77527"/>
    <w:rsid w:val="00E77A34"/>
    <w:rsid w:val="00E77AC8"/>
    <w:rsid w:val="00E81E9A"/>
    <w:rsid w:val="00E823B9"/>
    <w:rsid w:val="00E837C5"/>
    <w:rsid w:val="00E84641"/>
    <w:rsid w:val="00E85406"/>
    <w:rsid w:val="00E85FAC"/>
    <w:rsid w:val="00E86582"/>
    <w:rsid w:val="00E86960"/>
    <w:rsid w:val="00E86F45"/>
    <w:rsid w:val="00E903BB"/>
    <w:rsid w:val="00E90882"/>
    <w:rsid w:val="00E91293"/>
    <w:rsid w:val="00E919FB"/>
    <w:rsid w:val="00E92C05"/>
    <w:rsid w:val="00E9334C"/>
    <w:rsid w:val="00E938F2"/>
    <w:rsid w:val="00E9411C"/>
    <w:rsid w:val="00E9480B"/>
    <w:rsid w:val="00E948DD"/>
    <w:rsid w:val="00E94C49"/>
    <w:rsid w:val="00E94E7C"/>
    <w:rsid w:val="00E95FFB"/>
    <w:rsid w:val="00E964A8"/>
    <w:rsid w:val="00E9686E"/>
    <w:rsid w:val="00EA023A"/>
    <w:rsid w:val="00EA0A77"/>
    <w:rsid w:val="00EA1ED3"/>
    <w:rsid w:val="00EA29AB"/>
    <w:rsid w:val="00EA3012"/>
    <w:rsid w:val="00EA3B62"/>
    <w:rsid w:val="00EA3C17"/>
    <w:rsid w:val="00EA4232"/>
    <w:rsid w:val="00EA48E5"/>
    <w:rsid w:val="00EA4F02"/>
    <w:rsid w:val="00EA501B"/>
    <w:rsid w:val="00EA56E8"/>
    <w:rsid w:val="00EA5D09"/>
    <w:rsid w:val="00EA5DEB"/>
    <w:rsid w:val="00EA62F2"/>
    <w:rsid w:val="00EA6328"/>
    <w:rsid w:val="00EA6A6A"/>
    <w:rsid w:val="00EA6CCA"/>
    <w:rsid w:val="00EB0C42"/>
    <w:rsid w:val="00EB0D37"/>
    <w:rsid w:val="00EB0DBA"/>
    <w:rsid w:val="00EB12E9"/>
    <w:rsid w:val="00EB1377"/>
    <w:rsid w:val="00EB1848"/>
    <w:rsid w:val="00EB2134"/>
    <w:rsid w:val="00EB2C85"/>
    <w:rsid w:val="00EB3391"/>
    <w:rsid w:val="00EB3584"/>
    <w:rsid w:val="00EB43BB"/>
    <w:rsid w:val="00EB47C0"/>
    <w:rsid w:val="00EB4B48"/>
    <w:rsid w:val="00EB789E"/>
    <w:rsid w:val="00EB7C4F"/>
    <w:rsid w:val="00EC03A8"/>
    <w:rsid w:val="00EC05F6"/>
    <w:rsid w:val="00EC0B96"/>
    <w:rsid w:val="00EC1533"/>
    <w:rsid w:val="00EC1AF0"/>
    <w:rsid w:val="00EC1B46"/>
    <w:rsid w:val="00EC1C7C"/>
    <w:rsid w:val="00EC2010"/>
    <w:rsid w:val="00EC260A"/>
    <w:rsid w:val="00EC3014"/>
    <w:rsid w:val="00EC309F"/>
    <w:rsid w:val="00EC3342"/>
    <w:rsid w:val="00EC3592"/>
    <w:rsid w:val="00EC4021"/>
    <w:rsid w:val="00EC6643"/>
    <w:rsid w:val="00ED059D"/>
    <w:rsid w:val="00ED0ADE"/>
    <w:rsid w:val="00ED0D72"/>
    <w:rsid w:val="00ED1313"/>
    <w:rsid w:val="00ED13C2"/>
    <w:rsid w:val="00ED18CA"/>
    <w:rsid w:val="00ED236A"/>
    <w:rsid w:val="00ED2F26"/>
    <w:rsid w:val="00ED36C6"/>
    <w:rsid w:val="00ED391F"/>
    <w:rsid w:val="00ED3A3E"/>
    <w:rsid w:val="00ED41DE"/>
    <w:rsid w:val="00ED47F9"/>
    <w:rsid w:val="00ED4C5E"/>
    <w:rsid w:val="00ED4F8C"/>
    <w:rsid w:val="00ED561F"/>
    <w:rsid w:val="00ED5A4A"/>
    <w:rsid w:val="00ED5CB4"/>
    <w:rsid w:val="00ED5DF0"/>
    <w:rsid w:val="00ED6E68"/>
    <w:rsid w:val="00ED6F9E"/>
    <w:rsid w:val="00ED711B"/>
    <w:rsid w:val="00ED79E5"/>
    <w:rsid w:val="00EE00C3"/>
    <w:rsid w:val="00EE0AFB"/>
    <w:rsid w:val="00EE222E"/>
    <w:rsid w:val="00EE2896"/>
    <w:rsid w:val="00EE37E1"/>
    <w:rsid w:val="00EE3D3C"/>
    <w:rsid w:val="00EE44BF"/>
    <w:rsid w:val="00EE49C8"/>
    <w:rsid w:val="00EE64EA"/>
    <w:rsid w:val="00EE712F"/>
    <w:rsid w:val="00EE74F5"/>
    <w:rsid w:val="00EE753F"/>
    <w:rsid w:val="00EE7B8B"/>
    <w:rsid w:val="00EF0272"/>
    <w:rsid w:val="00EF02FB"/>
    <w:rsid w:val="00EF073A"/>
    <w:rsid w:val="00EF1524"/>
    <w:rsid w:val="00EF15BB"/>
    <w:rsid w:val="00EF4139"/>
    <w:rsid w:val="00EF41CC"/>
    <w:rsid w:val="00EF51B8"/>
    <w:rsid w:val="00EF75D3"/>
    <w:rsid w:val="00F00B80"/>
    <w:rsid w:val="00F015B3"/>
    <w:rsid w:val="00F02035"/>
    <w:rsid w:val="00F02173"/>
    <w:rsid w:val="00F032D0"/>
    <w:rsid w:val="00F036B3"/>
    <w:rsid w:val="00F042CC"/>
    <w:rsid w:val="00F047B0"/>
    <w:rsid w:val="00F05AB0"/>
    <w:rsid w:val="00F05F84"/>
    <w:rsid w:val="00F06D32"/>
    <w:rsid w:val="00F06D45"/>
    <w:rsid w:val="00F108C7"/>
    <w:rsid w:val="00F116B5"/>
    <w:rsid w:val="00F132FE"/>
    <w:rsid w:val="00F13379"/>
    <w:rsid w:val="00F13421"/>
    <w:rsid w:val="00F14A7D"/>
    <w:rsid w:val="00F14B39"/>
    <w:rsid w:val="00F15502"/>
    <w:rsid w:val="00F15707"/>
    <w:rsid w:val="00F15918"/>
    <w:rsid w:val="00F16132"/>
    <w:rsid w:val="00F16AFA"/>
    <w:rsid w:val="00F16C7A"/>
    <w:rsid w:val="00F16E38"/>
    <w:rsid w:val="00F17494"/>
    <w:rsid w:val="00F2041D"/>
    <w:rsid w:val="00F216E8"/>
    <w:rsid w:val="00F218C0"/>
    <w:rsid w:val="00F219EF"/>
    <w:rsid w:val="00F222E6"/>
    <w:rsid w:val="00F22808"/>
    <w:rsid w:val="00F22B91"/>
    <w:rsid w:val="00F2394F"/>
    <w:rsid w:val="00F23BF7"/>
    <w:rsid w:val="00F23F92"/>
    <w:rsid w:val="00F2473F"/>
    <w:rsid w:val="00F269D3"/>
    <w:rsid w:val="00F2720E"/>
    <w:rsid w:val="00F27753"/>
    <w:rsid w:val="00F279E3"/>
    <w:rsid w:val="00F30839"/>
    <w:rsid w:val="00F30A5C"/>
    <w:rsid w:val="00F3172C"/>
    <w:rsid w:val="00F31C73"/>
    <w:rsid w:val="00F329A9"/>
    <w:rsid w:val="00F333B2"/>
    <w:rsid w:val="00F33A65"/>
    <w:rsid w:val="00F34BF2"/>
    <w:rsid w:val="00F35D05"/>
    <w:rsid w:val="00F3631C"/>
    <w:rsid w:val="00F368BE"/>
    <w:rsid w:val="00F3750F"/>
    <w:rsid w:val="00F37E11"/>
    <w:rsid w:val="00F40608"/>
    <w:rsid w:val="00F41EC0"/>
    <w:rsid w:val="00F42DB4"/>
    <w:rsid w:val="00F433DD"/>
    <w:rsid w:val="00F435A0"/>
    <w:rsid w:val="00F44E62"/>
    <w:rsid w:val="00F450A1"/>
    <w:rsid w:val="00F450F3"/>
    <w:rsid w:val="00F45851"/>
    <w:rsid w:val="00F46659"/>
    <w:rsid w:val="00F46B17"/>
    <w:rsid w:val="00F50058"/>
    <w:rsid w:val="00F51601"/>
    <w:rsid w:val="00F51E90"/>
    <w:rsid w:val="00F553B6"/>
    <w:rsid w:val="00F55670"/>
    <w:rsid w:val="00F56277"/>
    <w:rsid w:val="00F5682F"/>
    <w:rsid w:val="00F614E4"/>
    <w:rsid w:val="00F619DE"/>
    <w:rsid w:val="00F61F93"/>
    <w:rsid w:val="00F62304"/>
    <w:rsid w:val="00F63507"/>
    <w:rsid w:val="00F63A6E"/>
    <w:rsid w:val="00F6429C"/>
    <w:rsid w:val="00F647F8"/>
    <w:rsid w:val="00F64BC7"/>
    <w:rsid w:val="00F64E07"/>
    <w:rsid w:val="00F655E8"/>
    <w:rsid w:val="00F65D9E"/>
    <w:rsid w:val="00F65E4B"/>
    <w:rsid w:val="00F664BC"/>
    <w:rsid w:val="00F66A78"/>
    <w:rsid w:val="00F66DCD"/>
    <w:rsid w:val="00F67B4F"/>
    <w:rsid w:val="00F67C29"/>
    <w:rsid w:val="00F7050C"/>
    <w:rsid w:val="00F70EC8"/>
    <w:rsid w:val="00F7114E"/>
    <w:rsid w:val="00F71424"/>
    <w:rsid w:val="00F71F03"/>
    <w:rsid w:val="00F721BC"/>
    <w:rsid w:val="00F72B47"/>
    <w:rsid w:val="00F7312F"/>
    <w:rsid w:val="00F73632"/>
    <w:rsid w:val="00F7395A"/>
    <w:rsid w:val="00F73CCD"/>
    <w:rsid w:val="00F7413A"/>
    <w:rsid w:val="00F74239"/>
    <w:rsid w:val="00F745EC"/>
    <w:rsid w:val="00F746F8"/>
    <w:rsid w:val="00F748A3"/>
    <w:rsid w:val="00F748F0"/>
    <w:rsid w:val="00F75248"/>
    <w:rsid w:val="00F759D4"/>
    <w:rsid w:val="00F75ACA"/>
    <w:rsid w:val="00F75D88"/>
    <w:rsid w:val="00F760B1"/>
    <w:rsid w:val="00F760C6"/>
    <w:rsid w:val="00F760EA"/>
    <w:rsid w:val="00F769D1"/>
    <w:rsid w:val="00F76BAD"/>
    <w:rsid w:val="00F76F23"/>
    <w:rsid w:val="00F80C16"/>
    <w:rsid w:val="00F81225"/>
    <w:rsid w:val="00F812D3"/>
    <w:rsid w:val="00F81A7A"/>
    <w:rsid w:val="00F81DD6"/>
    <w:rsid w:val="00F827EC"/>
    <w:rsid w:val="00F8299D"/>
    <w:rsid w:val="00F83D82"/>
    <w:rsid w:val="00F84371"/>
    <w:rsid w:val="00F844D4"/>
    <w:rsid w:val="00F8454E"/>
    <w:rsid w:val="00F85D40"/>
    <w:rsid w:val="00F87409"/>
    <w:rsid w:val="00F877AB"/>
    <w:rsid w:val="00F8798C"/>
    <w:rsid w:val="00F87CCE"/>
    <w:rsid w:val="00F9018A"/>
    <w:rsid w:val="00F90321"/>
    <w:rsid w:val="00F90A25"/>
    <w:rsid w:val="00F90AFE"/>
    <w:rsid w:val="00F91218"/>
    <w:rsid w:val="00F91265"/>
    <w:rsid w:val="00F91546"/>
    <w:rsid w:val="00F916BA"/>
    <w:rsid w:val="00F92250"/>
    <w:rsid w:val="00F92B89"/>
    <w:rsid w:val="00F92E60"/>
    <w:rsid w:val="00F93100"/>
    <w:rsid w:val="00F933B2"/>
    <w:rsid w:val="00F93B22"/>
    <w:rsid w:val="00F93D28"/>
    <w:rsid w:val="00F945AB"/>
    <w:rsid w:val="00F956E9"/>
    <w:rsid w:val="00F95D0E"/>
    <w:rsid w:val="00F96785"/>
    <w:rsid w:val="00F96876"/>
    <w:rsid w:val="00F96B0C"/>
    <w:rsid w:val="00F970ED"/>
    <w:rsid w:val="00F975AB"/>
    <w:rsid w:val="00F97D27"/>
    <w:rsid w:val="00FA04BA"/>
    <w:rsid w:val="00FA119E"/>
    <w:rsid w:val="00FA17DF"/>
    <w:rsid w:val="00FA1823"/>
    <w:rsid w:val="00FA207C"/>
    <w:rsid w:val="00FA23A5"/>
    <w:rsid w:val="00FA29F0"/>
    <w:rsid w:val="00FA2D53"/>
    <w:rsid w:val="00FA30AE"/>
    <w:rsid w:val="00FA4ADC"/>
    <w:rsid w:val="00FA5FA0"/>
    <w:rsid w:val="00FA61C0"/>
    <w:rsid w:val="00FA749B"/>
    <w:rsid w:val="00FA7679"/>
    <w:rsid w:val="00FA7A42"/>
    <w:rsid w:val="00FA7E22"/>
    <w:rsid w:val="00FB0192"/>
    <w:rsid w:val="00FB07B5"/>
    <w:rsid w:val="00FB1306"/>
    <w:rsid w:val="00FB1487"/>
    <w:rsid w:val="00FB1792"/>
    <w:rsid w:val="00FB1B7E"/>
    <w:rsid w:val="00FB1C31"/>
    <w:rsid w:val="00FB3C26"/>
    <w:rsid w:val="00FB4918"/>
    <w:rsid w:val="00FB4E12"/>
    <w:rsid w:val="00FB5254"/>
    <w:rsid w:val="00FB59CE"/>
    <w:rsid w:val="00FB678B"/>
    <w:rsid w:val="00FB6ECF"/>
    <w:rsid w:val="00FB7954"/>
    <w:rsid w:val="00FB7EE6"/>
    <w:rsid w:val="00FC127F"/>
    <w:rsid w:val="00FC1460"/>
    <w:rsid w:val="00FC1A1C"/>
    <w:rsid w:val="00FC2276"/>
    <w:rsid w:val="00FC27BA"/>
    <w:rsid w:val="00FC2E46"/>
    <w:rsid w:val="00FC34D6"/>
    <w:rsid w:val="00FC5125"/>
    <w:rsid w:val="00FC6B24"/>
    <w:rsid w:val="00FC7AA0"/>
    <w:rsid w:val="00FD1505"/>
    <w:rsid w:val="00FD16FE"/>
    <w:rsid w:val="00FD1F5E"/>
    <w:rsid w:val="00FD20C0"/>
    <w:rsid w:val="00FD2A9D"/>
    <w:rsid w:val="00FD3129"/>
    <w:rsid w:val="00FD31B6"/>
    <w:rsid w:val="00FD36B1"/>
    <w:rsid w:val="00FD43FC"/>
    <w:rsid w:val="00FD501D"/>
    <w:rsid w:val="00FD55A7"/>
    <w:rsid w:val="00FD578C"/>
    <w:rsid w:val="00FD57DF"/>
    <w:rsid w:val="00FD64FF"/>
    <w:rsid w:val="00FD68C9"/>
    <w:rsid w:val="00FD6A3A"/>
    <w:rsid w:val="00FD6DE5"/>
    <w:rsid w:val="00FD7AA6"/>
    <w:rsid w:val="00FD7B3E"/>
    <w:rsid w:val="00FD7D92"/>
    <w:rsid w:val="00FE04CC"/>
    <w:rsid w:val="00FE0A12"/>
    <w:rsid w:val="00FE13CA"/>
    <w:rsid w:val="00FE3230"/>
    <w:rsid w:val="00FE377D"/>
    <w:rsid w:val="00FE4B19"/>
    <w:rsid w:val="00FE4BC3"/>
    <w:rsid w:val="00FE4DAC"/>
    <w:rsid w:val="00FE600D"/>
    <w:rsid w:val="00FE63F6"/>
    <w:rsid w:val="00FE64CA"/>
    <w:rsid w:val="00FE65D7"/>
    <w:rsid w:val="00FE6977"/>
    <w:rsid w:val="00FE6B70"/>
    <w:rsid w:val="00FE6CF9"/>
    <w:rsid w:val="00FE6E2D"/>
    <w:rsid w:val="00FE7464"/>
    <w:rsid w:val="00FF0156"/>
    <w:rsid w:val="00FF046D"/>
    <w:rsid w:val="00FF1605"/>
    <w:rsid w:val="00FF2105"/>
    <w:rsid w:val="00FF2240"/>
    <w:rsid w:val="00FF2DEB"/>
    <w:rsid w:val="00FF36EC"/>
    <w:rsid w:val="00FF3A5E"/>
    <w:rsid w:val="00FF3A74"/>
    <w:rsid w:val="00FF3CC8"/>
    <w:rsid w:val="00FF4E92"/>
    <w:rsid w:val="00FF506C"/>
    <w:rsid w:val="00FF62AA"/>
    <w:rsid w:val="00FF698B"/>
    <w:rsid w:val="00FF6E05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C45E04"/>
  <w15:docId w15:val="{27035DD4-FC58-440E-B7BA-66676D1C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B1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1">
    <w:name w:val="heading 1"/>
    <w:basedOn w:val="a"/>
    <w:next w:val="a"/>
    <w:link w:val="12"/>
    <w:qFormat/>
    <w:rsid w:val="00B30B1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B30B1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B30B1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B30B11"/>
    <w:pPr>
      <w:keepNext/>
      <w:keepLines/>
      <w:numPr>
        <w:ilvl w:val="3"/>
        <w:numId w:val="6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30B11"/>
    <w:pPr>
      <w:keepNext/>
      <w:keepLines/>
      <w:numPr>
        <w:ilvl w:val="4"/>
        <w:numId w:val="6"/>
      </w:numPr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B30B11"/>
    <w:pPr>
      <w:numPr>
        <w:ilvl w:val="5"/>
        <w:numId w:val="6"/>
      </w:num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B30B11"/>
    <w:pPr>
      <w:keepNext/>
      <w:numPr>
        <w:ilvl w:val="6"/>
        <w:numId w:val="6"/>
      </w:numPr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B30B11"/>
    <w:pPr>
      <w:numPr>
        <w:ilvl w:val="7"/>
        <w:numId w:val="6"/>
      </w:num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B30B11"/>
    <w:pPr>
      <w:numPr>
        <w:ilvl w:val="8"/>
        <w:numId w:val="6"/>
      </w:num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B30B1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H2 Знак"/>
    <w:basedOn w:val="a0"/>
    <w:link w:val="20"/>
    <w:rsid w:val="00B30B1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0"/>
    <w:link w:val="3"/>
    <w:uiPriority w:val="9"/>
    <w:rsid w:val="00B30B11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B30B11"/>
    <w:rPr>
      <w:rFonts w:ascii="Arial" w:eastAsia="Times New Roman" w:hAnsi="Arial" w:cs="Times New Roman"/>
      <w:bCs/>
      <w:i/>
      <w:iCs/>
      <w:cap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B30B11"/>
    <w:rPr>
      <w:rFonts w:ascii="Cambria" w:eastAsia="Times New Roman" w:hAnsi="Cambria" w:cs="Times New Roman"/>
      <w:color w:val="243F60"/>
      <w:sz w:val="24"/>
      <w:szCs w:val="20"/>
    </w:rPr>
  </w:style>
  <w:style w:type="character" w:customStyle="1" w:styleId="60">
    <w:name w:val="Заголовок 6 Знак"/>
    <w:basedOn w:val="a0"/>
    <w:link w:val="6"/>
    <w:uiPriority w:val="99"/>
    <w:rsid w:val="00B30B11"/>
    <w:rPr>
      <w:rFonts w:ascii="Times New Roman" w:eastAsia="Times New Roman" w:hAnsi="Times New Roman" w:cs="Times New Roman"/>
      <w:b/>
      <w:bCs/>
      <w:sz w:val="20"/>
      <w:szCs w:val="20"/>
      <w:lang w:val="af-ZA" w:eastAsia="ru-RU"/>
    </w:rPr>
  </w:style>
  <w:style w:type="character" w:customStyle="1" w:styleId="70">
    <w:name w:val="Заголовок 7 Знак"/>
    <w:aliases w:val="a1 Знак"/>
    <w:basedOn w:val="a0"/>
    <w:link w:val="7"/>
    <w:uiPriority w:val="99"/>
    <w:rsid w:val="00B30B1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B30B1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basedOn w:val="a0"/>
    <w:link w:val="9"/>
    <w:uiPriority w:val="99"/>
    <w:rsid w:val="00B30B11"/>
    <w:rPr>
      <w:rFonts w:ascii="Arial" w:eastAsia="Times New Roman" w:hAnsi="Arial" w:cs="Times New Roman"/>
      <w:sz w:val="20"/>
      <w:szCs w:val="20"/>
      <w:lang w:val="af-ZA" w:eastAsia="ru-RU"/>
    </w:rPr>
  </w:style>
  <w:style w:type="paragraph" w:styleId="a3">
    <w:name w:val="header"/>
    <w:aliases w:val="TI Upper Header"/>
    <w:basedOn w:val="a"/>
    <w:link w:val="a4"/>
    <w:uiPriority w:val="99"/>
    <w:unhideWhenUsed/>
    <w:rsid w:val="00B30B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TI Upper Header Знак"/>
    <w:basedOn w:val="a0"/>
    <w:link w:val="a3"/>
    <w:uiPriority w:val="99"/>
    <w:rsid w:val="00B30B11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iPriority w:val="99"/>
    <w:unhideWhenUsed/>
    <w:rsid w:val="00B30B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B30B11"/>
    <w:rPr>
      <w:rFonts w:ascii="Times New Roman" w:eastAsia="Calibri" w:hAnsi="Times New Roman" w:cs="Times New Roman"/>
      <w:sz w:val="24"/>
    </w:rPr>
  </w:style>
  <w:style w:type="paragraph" w:styleId="a7">
    <w:name w:val="TOC Heading"/>
    <w:basedOn w:val="11"/>
    <w:next w:val="a"/>
    <w:uiPriority w:val="39"/>
    <w:unhideWhenUsed/>
    <w:qFormat/>
    <w:rsid w:val="00B30B1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B03352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B30B1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30B11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0B11"/>
    <w:rPr>
      <w:rFonts w:ascii="Tahoma" w:eastAsia="Calibri" w:hAnsi="Tahoma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B30B11"/>
    <w:pPr>
      <w:ind w:left="720"/>
      <w:contextualSpacing/>
    </w:pPr>
  </w:style>
  <w:style w:type="table" w:styleId="ac">
    <w:name w:val="Table Grid"/>
    <w:basedOn w:val="a1"/>
    <w:uiPriority w:val="59"/>
    <w:rsid w:val="00B30B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qFormat/>
    <w:rsid w:val="00B03352"/>
    <w:pPr>
      <w:tabs>
        <w:tab w:val="left" w:pos="1418"/>
        <w:tab w:val="right" w:leader="dot" w:pos="9639"/>
      </w:tabs>
      <w:spacing w:before="200"/>
      <w:ind w:left="993" w:hanging="567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FC34D6"/>
    <w:pPr>
      <w:tabs>
        <w:tab w:val="left" w:pos="1560"/>
        <w:tab w:val="right" w:leader="dot" w:pos="9639"/>
      </w:tabs>
      <w:spacing w:before="200"/>
      <w:ind w:left="1560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B30B11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B30B11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B30B11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30B11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B30B11"/>
  </w:style>
  <w:style w:type="paragraph" w:styleId="ae">
    <w:name w:val="No Spacing"/>
    <w:aliases w:val="Table text"/>
    <w:link w:val="af"/>
    <w:uiPriority w:val="1"/>
    <w:qFormat/>
    <w:rsid w:val="00B30B11"/>
    <w:pPr>
      <w:spacing w:after="0" w:line="240" w:lineRule="auto"/>
    </w:pPr>
    <w:rPr>
      <w:rFonts w:ascii="Calibri" w:eastAsia="Calibri" w:hAnsi="Calibri" w:cs="Times New Roman"/>
    </w:rPr>
  </w:style>
  <w:style w:type="paragraph" w:styleId="32">
    <w:name w:val="Body Text Indent 3"/>
    <w:basedOn w:val="a"/>
    <w:link w:val="33"/>
    <w:semiHidden/>
    <w:unhideWhenUsed/>
    <w:rsid w:val="00B30B11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B30B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4">
    <w:name w:val="S_Обычный"/>
    <w:basedOn w:val="a"/>
    <w:link w:val="S5"/>
    <w:uiPriority w:val="99"/>
    <w:qFormat/>
    <w:rsid w:val="00B30B11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uiPriority w:val="99"/>
    <w:rsid w:val="00B3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4"/>
    <w:next w:val="S4"/>
    <w:autoRedefine/>
    <w:rsid w:val="00B30B11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B30B11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0"/>
    <w:next w:val="S4"/>
    <w:link w:val="S9"/>
    <w:rsid w:val="00B30B11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9">
    <w:name w:val="S_ВидДокумента Знак"/>
    <w:link w:val="S8"/>
    <w:rsid w:val="00B30B11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30B11"/>
    <w:pPr>
      <w:spacing w:after="120"/>
    </w:pPr>
    <w:rPr>
      <w:szCs w:val="20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30B11"/>
    <w:rPr>
      <w:rFonts w:ascii="Times New Roman" w:eastAsia="Calibri" w:hAnsi="Times New Roman" w:cs="Times New Roman"/>
      <w:sz w:val="24"/>
      <w:szCs w:val="20"/>
    </w:rPr>
  </w:style>
  <w:style w:type="paragraph" w:customStyle="1" w:styleId="Sa">
    <w:name w:val="S_Гиперссылка"/>
    <w:basedOn w:val="S4"/>
    <w:rsid w:val="00B30B11"/>
    <w:rPr>
      <w:color w:val="0000FF"/>
      <w:u w:val="single"/>
    </w:rPr>
  </w:style>
  <w:style w:type="paragraph" w:customStyle="1" w:styleId="Sb">
    <w:name w:val="S_Гриф"/>
    <w:basedOn w:val="S4"/>
    <w:rsid w:val="00B30B11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B30B11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4"/>
    <w:rsid w:val="00B30B11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4"/>
    <w:rsid w:val="00B30B11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B30B11"/>
    <w:pPr>
      <w:keepNext/>
      <w:pageBreakBefore/>
      <w:widowControl/>
      <w:numPr>
        <w:numId w:val="5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B30B11"/>
    <w:pPr>
      <w:numPr>
        <w:numId w:val="6"/>
      </w:numPr>
    </w:pPr>
  </w:style>
  <w:style w:type="paragraph" w:customStyle="1" w:styleId="S22">
    <w:name w:val="S_Заголовок2"/>
    <w:basedOn w:val="a"/>
    <w:next w:val="S4"/>
    <w:link w:val="S23"/>
    <w:rsid w:val="00B30B11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B30B11"/>
    <w:pPr>
      <w:keepNext/>
      <w:keepLines/>
      <w:numPr>
        <w:ilvl w:val="2"/>
        <w:numId w:val="5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4"/>
    <w:link w:val="S25"/>
    <w:uiPriority w:val="99"/>
    <w:rsid w:val="00B30B11"/>
  </w:style>
  <w:style w:type="paragraph" w:customStyle="1" w:styleId="S30">
    <w:name w:val="S_Заголовок3_СписокН"/>
    <w:basedOn w:val="a"/>
    <w:next w:val="S4"/>
    <w:link w:val="S31"/>
    <w:uiPriority w:val="99"/>
    <w:rsid w:val="00B30B11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c">
    <w:name w:val="S_МестоГод"/>
    <w:basedOn w:val="S4"/>
    <w:rsid w:val="00B30B11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4"/>
    <w:rsid w:val="00B30B11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e">
    <w:name w:val="S_НазваниеТаблицы"/>
    <w:basedOn w:val="S4"/>
    <w:next w:val="S4"/>
    <w:rsid w:val="00B30B11"/>
    <w:pPr>
      <w:keepNext/>
      <w:jc w:val="right"/>
    </w:pPr>
    <w:rPr>
      <w:rFonts w:ascii="Arial" w:hAnsi="Arial"/>
      <w:b/>
      <w:sz w:val="20"/>
    </w:rPr>
  </w:style>
  <w:style w:type="paragraph" w:customStyle="1" w:styleId="Sf">
    <w:name w:val="S_НаименованиеДокумента"/>
    <w:basedOn w:val="S4"/>
    <w:next w:val="S4"/>
    <w:rsid w:val="00B30B11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0">
    <w:name w:val="S_НижнКолонтЛев"/>
    <w:basedOn w:val="S4"/>
    <w:next w:val="S4"/>
    <w:rsid w:val="00B30B11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1">
    <w:name w:val="S_НижнКолонтПрав"/>
    <w:basedOn w:val="S4"/>
    <w:next w:val="S4"/>
    <w:rsid w:val="00B30B11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2">
    <w:name w:val="S_НомерДокумента"/>
    <w:basedOn w:val="S4"/>
    <w:next w:val="S4"/>
    <w:rsid w:val="00B30B11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B30B11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B30B11"/>
    <w:pPr>
      <w:numPr>
        <w:numId w:val="7"/>
      </w:numPr>
    </w:pPr>
  </w:style>
  <w:style w:type="paragraph" w:customStyle="1" w:styleId="S26">
    <w:name w:val="S_ТекстВТаблице2"/>
    <w:basedOn w:val="S4"/>
    <w:next w:val="S4"/>
    <w:uiPriority w:val="99"/>
    <w:rsid w:val="00B30B11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B30B11"/>
    <w:pPr>
      <w:numPr>
        <w:numId w:val="8"/>
      </w:numPr>
    </w:pPr>
  </w:style>
  <w:style w:type="paragraph" w:customStyle="1" w:styleId="S32">
    <w:name w:val="S_ТекстВТаблице3"/>
    <w:basedOn w:val="S4"/>
    <w:next w:val="S4"/>
    <w:rsid w:val="00B30B11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2"/>
    <w:next w:val="S4"/>
    <w:rsid w:val="00B30B11"/>
    <w:pPr>
      <w:numPr>
        <w:numId w:val="9"/>
      </w:numPr>
    </w:pPr>
  </w:style>
  <w:style w:type="paragraph" w:customStyle="1" w:styleId="Sf3">
    <w:name w:val="S_Примечание"/>
    <w:basedOn w:val="S4"/>
    <w:next w:val="S4"/>
    <w:rsid w:val="00B30B11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B30B11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B30B1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B30B11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B30B11"/>
    <w:rPr>
      <w:rFonts w:ascii="Arial" w:hAnsi="Arial"/>
      <w:b/>
      <w:caps/>
      <w:sz w:val="32"/>
      <w:szCs w:val="32"/>
    </w:rPr>
  </w:style>
  <w:style w:type="paragraph" w:customStyle="1" w:styleId="S0">
    <w:name w:val="S_СписокМ_Обычный"/>
    <w:basedOn w:val="a"/>
    <w:next w:val="S4"/>
    <w:link w:val="Sf8"/>
    <w:rsid w:val="00B30B11"/>
    <w:pPr>
      <w:numPr>
        <w:numId w:val="10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0"/>
    <w:rsid w:val="00B3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9">
    <w:name w:val="S_Таблица"/>
    <w:basedOn w:val="a1"/>
    <w:rsid w:val="00B30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B30B1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B30B11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4"/>
    <w:next w:val="S4"/>
    <w:rsid w:val="00B30B1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B30B11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30B11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4"/>
    <w:link w:val="Sfc"/>
    <w:rsid w:val="00B30B11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B30B11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styleId="af2">
    <w:name w:val="footnote reference"/>
    <w:uiPriority w:val="99"/>
    <w:rsid w:val="00B30B11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rsid w:val="00B30B11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basedOn w:val="a0"/>
    <w:link w:val="af3"/>
    <w:uiPriority w:val="99"/>
    <w:rsid w:val="00B30B11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B30B11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B30B11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B30B11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B30B11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B30B11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B30B11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iPriority w:val="99"/>
    <w:unhideWhenUsed/>
    <w:rsid w:val="00B30B11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B30B11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B30B11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30B1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30B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urtxtemph">
    <w:name w:val="urtxtemph"/>
    <w:basedOn w:val="a0"/>
    <w:rsid w:val="00B30B11"/>
  </w:style>
  <w:style w:type="character" w:customStyle="1" w:styleId="afa">
    <w:name w:val="М_Термин"/>
    <w:uiPriority w:val="1"/>
    <w:rsid w:val="00B30B11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qFormat/>
    <w:rsid w:val="00B30B11"/>
  </w:style>
  <w:style w:type="character" w:styleId="afc">
    <w:name w:val="Emphasis"/>
    <w:uiPriority w:val="20"/>
    <w:qFormat/>
    <w:rsid w:val="00B30B11"/>
    <w:rPr>
      <w:i/>
      <w:iCs/>
    </w:rPr>
  </w:style>
  <w:style w:type="paragraph" w:styleId="afd">
    <w:name w:val="Revision"/>
    <w:hidden/>
    <w:uiPriority w:val="99"/>
    <w:semiHidden/>
    <w:rsid w:val="00B30B1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qfztst">
    <w:name w:val="qfztst"/>
    <w:basedOn w:val="a0"/>
    <w:rsid w:val="00B30B11"/>
  </w:style>
  <w:style w:type="paragraph" w:styleId="afe">
    <w:name w:val="Normal (Web)"/>
    <w:basedOn w:val="a"/>
    <w:link w:val="aff"/>
    <w:uiPriority w:val="99"/>
    <w:unhideWhenUsed/>
    <w:rsid w:val="00B30B11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uiPriority w:val="99"/>
    <w:rsid w:val="00B30B11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B30B11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0">
    <w:name w:val="Strong"/>
    <w:uiPriority w:val="22"/>
    <w:qFormat/>
    <w:rsid w:val="00B30B11"/>
    <w:rPr>
      <w:b/>
      <w:bCs/>
    </w:rPr>
  </w:style>
  <w:style w:type="character" w:customStyle="1" w:styleId="st1">
    <w:name w:val="st1"/>
    <w:basedOn w:val="a0"/>
    <w:rsid w:val="00B30B11"/>
  </w:style>
  <w:style w:type="paragraph" w:styleId="aff1">
    <w:name w:val="Body Text Indent"/>
    <w:basedOn w:val="a"/>
    <w:link w:val="aff2"/>
    <w:rsid w:val="00B30B11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basedOn w:val="a0"/>
    <w:link w:val="aff1"/>
    <w:rsid w:val="00B3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semiHidden/>
    <w:unhideWhenUsed/>
    <w:rsid w:val="00B30B11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B30B11"/>
    <w:rPr>
      <w:rFonts w:ascii="Times New Roman" w:eastAsia="Calibri" w:hAnsi="Times New Roman" w:cs="Times New Roman"/>
      <w:sz w:val="20"/>
      <w:szCs w:val="20"/>
    </w:rPr>
  </w:style>
  <w:style w:type="character" w:styleId="aff5">
    <w:name w:val="endnote reference"/>
    <w:basedOn w:val="a0"/>
    <w:uiPriority w:val="99"/>
    <w:semiHidden/>
    <w:unhideWhenUsed/>
    <w:rsid w:val="00B30B11"/>
    <w:rPr>
      <w:vertAlign w:val="superscript"/>
    </w:rPr>
  </w:style>
  <w:style w:type="character" w:styleId="aff6">
    <w:name w:val="Book Title"/>
    <w:basedOn w:val="a0"/>
    <w:uiPriority w:val="33"/>
    <w:qFormat/>
    <w:rsid w:val="00B30B11"/>
    <w:rPr>
      <w:b/>
      <w:bCs/>
      <w:smallCaps/>
      <w:spacing w:val="5"/>
    </w:rPr>
  </w:style>
  <w:style w:type="paragraph" w:customStyle="1" w:styleId="1">
    <w:name w:val="Стиль1"/>
    <w:basedOn w:val="S22"/>
    <w:link w:val="14"/>
    <w:qFormat/>
    <w:rsid w:val="00B30B11"/>
    <w:pPr>
      <w:numPr>
        <w:ilvl w:val="1"/>
        <w:numId w:val="3"/>
      </w:numPr>
    </w:pPr>
  </w:style>
  <w:style w:type="paragraph" w:customStyle="1" w:styleId="2">
    <w:name w:val="Стиль2"/>
    <w:basedOn w:val="S30"/>
    <w:link w:val="23"/>
    <w:qFormat/>
    <w:rsid w:val="00B30B11"/>
    <w:pPr>
      <w:numPr>
        <w:ilvl w:val="2"/>
        <w:numId w:val="3"/>
      </w:numPr>
      <w:ind w:left="390" w:hanging="390"/>
    </w:pPr>
  </w:style>
  <w:style w:type="character" w:customStyle="1" w:styleId="S23">
    <w:name w:val="S_Заголовок2 Знак"/>
    <w:basedOn w:val="a0"/>
    <w:link w:val="S22"/>
    <w:rsid w:val="00B30B11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5">
    <w:name w:val="S_Заголовок2_СписокН Знак"/>
    <w:basedOn w:val="S23"/>
    <w:link w:val="S24"/>
    <w:uiPriority w:val="99"/>
    <w:rsid w:val="00B30B11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14">
    <w:name w:val="Стиль1 Знак"/>
    <w:basedOn w:val="S25"/>
    <w:link w:val="1"/>
    <w:rsid w:val="00B30B11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24">
    <w:name w:val="2 ур"/>
    <w:basedOn w:val="20"/>
    <w:link w:val="25"/>
    <w:qFormat/>
    <w:rsid w:val="00B30B11"/>
    <w:pPr>
      <w:spacing w:before="0"/>
      <w:ind w:firstLine="708"/>
    </w:pPr>
    <w:rPr>
      <w:rFonts w:ascii="Times New Roman" w:eastAsiaTheme="majorEastAsia" w:hAnsi="Times New Roman"/>
      <w:sz w:val="24"/>
      <w:szCs w:val="24"/>
    </w:rPr>
  </w:style>
  <w:style w:type="character" w:customStyle="1" w:styleId="S31">
    <w:name w:val="S_Заголовок3_СписокН Знак"/>
    <w:basedOn w:val="a0"/>
    <w:link w:val="S30"/>
    <w:uiPriority w:val="99"/>
    <w:rsid w:val="00B30B11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3">
    <w:name w:val="Стиль2 Знак"/>
    <w:basedOn w:val="S31"/>
    <w:link w:val="2"/>
    <w:rsid w:val="00B30B11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5">
    <w:name w:val="2 ур Знак"/>
    <w:basedOn w:val="21"/>
    <w:link w:val="24"/>
    <w:rsid w:val="00B30B11"/>
    <w:rPr>
      <w:rFonts w:ascii="Times New Roman" w:eastAsiaTheme="majorEastAsia" w:hAnsi="Times New Roman" w:cs="Times New Roman"/>
      <w:b/>
      <w:bCs/>
      <w:color w:val="4F81BD"/>
      <w:sz w:val="24"/>
      <w:szCs w:val="24"/>
    </w:rPr>
  </w:style>
  <w:style w:type="character" w:styleId="aff7">
    <w:name w:val="FollowedHyperlink"/>
    <w:basedOn w:val="a0"/>
    <w:uiPriority w:val="99"/>
    <w:semiHidden/>
    <w:unhideWhenUsed/>
    <w:rsid w:val="00B30B11"/>
    <w:rPr>
      <w:color w:val="954F72" w:themeColor="followedHyperlink"/>
      <w:u w:val="single"/>
    </w:rPr>
  </w:style>
  <w:style w:type="paragraph" w:customStyle="1" w:styleId="16">
    <w:name w:val="Название объекта1"/>
    <w:basedOn w:val="a"/>
    <w:next w:val="a"/>
    <w:rsid w:val="00B30B11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character" w:customStyle="1" w:styleId="Sfd">
    <w:name w:val="S_СписокМ_Обычный Знак Знак"/>
    <w:rsid w:val="00B30B11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">
    <w:name w:val="S_СписокНум_Обычный"/>
    <w:basedOn w:val="S4"/>
    <w:rsid w:val="00B30B11"/>
    <w:pPr>
      <w:widowControl/>
      <w:numPr>
        <w:numId w:val="11"/>
      </w:numPr>
      <w:spacing w:before="120"/>
    </w:pPr>
    <w:rPr>
      <w:rFonts w:eastAsia="Calibri"/>
      <w:lang w:val="x-none" w:eastAsia="x-none"/>
    </w:rPr>
  </w:style>
  <w:style w:type="character" w:customStyle="1" w:styleId="urtxtstd">
    <w:name w:val="urtxtstd"/>
    <w:basedOn w:val="a0"/>
    <w:locked/>
    <w:rsid w:val="00B30B11"/>
  </w:style>
  <w:style w:type="character" w:customStyle="1" w:styleId="DeltaViewInsertion">
    <w:name w:val="DeltaView Insertion"/>
    <w:uiPriority w:val="99"/>
    <w:rsid w:val="00B30B11"/>
    <w:rPr>
      <w:color w:val="0000FF"/>
      <w:spacing w:val="0"/>
      <w:u w:val="double"/>
    </w:rPr>
  </w:style>
  <w:style w:type="paragraph" w:customStyle="1" w:styleId="ConsPlusNormal">
    <w:name w:val="ConsPlusNormal"/>
    <w:rsid w:val="00B30B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">
    <w:name w:val="Обычный (веб) Знак"/>
    <w:link w:val="afe"/>
    <w:uiPriority w:val="99"/>
    <w:locked/>
    <w:rsid w:val="00B30B1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8">
    <w:name w:val="S_СписокМ_1"/>
    <w:basedOn w:val="a"/>
    <w:link w:val="S19"/>
    <w:rsid w:val="007C7631"/>
    <w:pPr>
      <w:tabs>
        <w:tab w:val="left" w:pos="720"/>
      </w:tabs>
      <w:spacing w:before="120" w:after="60"/>
    </w:pPr>
    <w:rPr>
      <w:rFonts w:eastAsia="Times New Roman"/>
      <w:szCs w:val="24"/>
    </w:rPr>
  </w:style>
  <w:style w:type="character" w:customStyle="1" w:styleId="S19">
    <w:name w:val="S_СписокМ_1 Знак"/>
    <w:link w:val="S18"/>
    <w:rsid w:val="007C763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aliases w:val="Table text Знак"/>
    <w:link w:val="ae"/>
    <w:uiPriority w:val="1"/>
    <w:rsid w:val="000F3257"/>
    <w:rPr>
      <w:rFonts w:ascii="Calibri" w:eastAsia="Calibri" w:hAnsi="Calibri" w:cs="Times New Roman"/>
    </w:rPr>
  </w:style>
  <w:style w:type="paragraph" w:customStyle="1" w:styleId="10">
    <w:name w:val="Текст1"/>
    <w:basedOn w:val="3"/>
    <w:autoRedefine/>
    <w:qFormat/>
    <w:rsid w:val="00F13421"/>
    <w:pPr>
      <w:keepLines w:val="0"/>
      <w:numPr>
        <w:ilvl w:val="2"/>
        <w:numId w:val="13"/>
      </w:numPr>
      <w:spacing w:before="0"/>
      <w:ind w:left="0" w:firstLine="0"/>
    </w:pPr>
    <w:rPr>
      <w:rFonts w:ascii="Times New Roman" w:eastAsia="MS Mincho" w:hAnsi="Times New Roman"/>
      <w:b w:val="0"/>
      <w:color w:val="auto"/>
      <w:sz w:val="24"/>
      <w:szCs w:val="24"/>
      <w:lang w:eastAsia="ru-RU"/>
    </w:rPr>
  </w:style>
  <w:style w:type="paragraph" w:customStyle="1" w:styleId="aff8">
    <w:name w:val="Выделение текста ЛНД"/>
    <w:basedOn w:val="a"/>
    <w:next w:val="a"/>
    <w:link w:val="aff9"/>
    <w:rsid w:val="008D6838"/>
    <w:pPr>
      <w:spacing w:before="120"/>
    </w:pPr>
    <w:rPr>
      <w:rFonts w:ascii="Arial" w:eastAsia="Times New Roman" w:hAnsi="Arial"/>
      <w:b/>
      <w:bCs/>
      <w:i/>
      <w:iCs/>
      <w:caps/>
      <w:szCs w:val="20"/>
      <w:lang w:eastAsia="ru-RU"/>
    </w:rPr>
  </w:style>
  <w:style w:type="character" w:customStyle="1" w:styleId="aff9">
    <w:name w:val="Выделение текста ЛНД Знак"/>
    <w:link w:val="aff8"/>
    <w:rsid w:val="008D6838"/>
    <w:rPr>
      <w:rFonts w:ascii="Arial" w:eastAsia="Times New Roman" w:hAnsi="Arial" w:cs="Times New Roman"/>
      <w:b/>
      <w:bCs/>
      <w:i/>
      <w:iCs/>
      <w:caps/>
      <w:sz w:val="24"/>
      <w:szCs w:val="20"/>
      <w:lang w:eastAsia="ru-RU"/>
    </w:rPr>
  </w:style>
  <w:style w:type="paragraph" w:customStyle="1" w:styleId="affa">
    <w:name w:val="Текст ЛНД"/>
    <w:basedOn w:val="a"/>
    <w:link w:val="affb"/>
    <w:rsid w:val="00E26D2E"/>
    <w:pPr>
      <w:spacing w:before="120"/>
    </w:pPr>
    <w:rPr>
      <w:rFonts w:eastAsia="Times New Roman"/>
      <w:szCs w:val="20"/>
      <w:lang w:val="x-none" w:eastAsia="ru-RU"/>
    </w:rPr>
  </w:style>
  <w:style w:type="character" w:customStyle="1" w:styleId="affb">
    <w:name w:val="Текст ЛНД Знак"/>
    <w:link w:val="affa"/>
    <w:rsid w:val="00E26D2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fc">
    <w:name w:val="Plain Text"/>
    <w:basedOn w:val="a"/>
    <w:link w:val="affd"/>
    <w:uiPriority w:val="99"/>
    <w:rsid w:val="001F75CF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ffd">
    <w:name w:val="Текст Знак"/>
    <w:basedOn w:val="a0"/>
    <w:link w:val="affc"/>
    <w:uiPriority w:val="99"/>
    <w:rsid w:val="001F75CF"/>
    <w:rPr>
      <w:rFonts w:ascii="Courier New" w:eastAsia="Times New Roman" w:hAnsi="Courier New" w:cs="Times New Roman"/>
      <w:sz w:val="20"/>
      <w:szCs w:val="20"/>
    </w:rPr>
  </w:style>
  <w:style w:type="paragraph" w:customStyle="1" w:styleId="17">
    <w:name w:val="Список 1"/>
    <w:basedOn w:val="affe"/>
    <w:rsid w:val="00AC5F02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contextualSpacing w:val="0"/>
      <w:textAlignment w:val="baseline"/>
    </w:pPr>
    <w:rPr>
      <w:rFonts w:eastAsia="Times New Roman"/>
      <w:szCs w:val="20"/>
      <w:lang w:eastAsia="ru-RU"/>
    </w:rPr>
  </w:style>
  <w:style w:type="paragraph" w:styleId="affe">
    <w:name w:val="List Bullet"/>
    <w:basedOn w:val="a"/>
    <w:uiPriority w:val="99"/>
    <w:semiHidden/>
    <w:unhideWhenUsed/>
    <w:rsid w:val="00AC5F02"/>
    <w:pPr>
      <w:tabs>
        <w:tab w:val="num" w:pos="360"/>
      </w:tabs>
      <w:ind w:left="360" w:hanging="360"/>
      <w:contextualSpacing/>
    </w:pPr>
  </w:style>
  <w:style w:type="paragraph" w:customStyle="1" w:styleId="S28">
    <w:name w:val="S_СписокМ_2"/>
    <w:basedOn w:val="a"/>
    <w:link w:val="S29"/>
    <w:qFormat/>
    <w:rsid w:val="007E5192"/>
    <w:pPr>
      <w:spacing w:before="120"/>
    </w:pPr>
    <w:rPr>
      <w:lang w:val="en-US"/>
    </w:rPr>
  </w:style>
  <w:style w:type="character" w:customStyle="1" w:styleId="S29">
    <w:name w:val="S_СписокМ_2 Знак"/>
    <w:basedOn w:val="a0"/>
    <w:link w:val="S28"/>
    <w:rsid w:val="007E5192"/>
    <w:rPr>
      <w:rFonts w:ascii="Times New Roman" w:eastAsia="Calibri" w:hAnsi="Times New Roman" w:cs="Times New Roman"/>
      <w:sz w:val="24"/>
      <w:lang w:val="en-US"/>
    </w:rPr>
  </w:style>
  <w:style w:type="paragraph" w:customStyle="1" w:styleId="110">
    <w:name w:val="Без интервала11"/>
    <w:qFormat/>
    <w:rsid w:val="001470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mailto:espit@rosneft.ru" TargetMode="Externa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espit@rosneft.ru" TargetMode="Externa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28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footer" Target="footer8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122C-C961-4B70-A648-5B821BCD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9781</Words>
  <Characters>69549</Characters>
  <Application>Microsoft Office Word</Application>
  <DocSecurity>0</DocSecurity>
  <Lines>3161</Lines>
  <Paragraphs>1618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Екатерина Геннадьевна</dc:creator>
  <cp:lastModifiedBy>Панова Екатерина Геннадьевна</cp:lastModifiedBy>
  <cp:revision>2</cp:revision>
  <dcterms:created xsi:type="dcterms:W3CDTF">2023-02-20T04:01:00Z</dcterms:created>
  <dcterms:modified xsi:type="dcterms:W3CDTF">2023-02-20T04:01:00Z</dcterms:modified>
</cp:coreProperties>
</file>